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D7602" w14:textId="77777777" w:rsidR="006D6926" w:rsidRPr="00DE6D5B" w:rsidRDefault="006D6926" w:rsidP="00172186">
      <w:pPr>
        <w:widowControl w:val="0"/>
        <w:ind w:firstLine="567"/>
        <w:contextualSpacing/>
        <w:jc w:val="right"/>
        <w:rPr>
          <w:rFonts w:ascii="GHEA Grapalat" w:hAnsi="GHEA Grapalat" w:cs="Sylfaen"/>
          <w:b/>
          <w:bCs/>
          <w:i/>
          <w:sz w:val="20"/>
          <w:szCs w:val="20"/>
        </w:rPr>
      </w:pPr>
      <w:r w:rsidRPr="00DE6D5B">
        <w:rPr>
          <w:rFonts w:ascii="GHEA Grapalat" w:hAnsi="GHEA Grapalat"/>
          <w:b/>
          <w:bCs/>
          <w:i/>
          <w:sz w:val="20"/>
          <w:szCs w:val="20"/>
        </w:rPr>
        <w:t>Приложение №</w:t>
      </w:r>
      <w:r w:rsidR="00E03813" w:rsidRPr="00DE6D5B">
        <w:rPr>
          <w:rFonts w:ascii="GHEA Grapalat" w:hAnsi="GHEA Grapalat"/>
          <w:b/>
          <w:bCs/>
          <w:i/>
          <w:sz w:val="20"/>
          <w:szCs w:val="20"/>
        </w:rPr>
        <w:t xml:space="preserve">10 </w:t>
      </w:r>
    </w:p>
    <w:p w14:paraId="1F74E0D4" w14:textId="77777777" w:rsidR="006D6926" w:rsidRPr="00DE6D5B" w:rsidRDefault="006D6926" w:rsidP="00172186">
      <w:pPr>
        <w:widowControl w:val="0"/>
        <w:ind w:firstLine="567"/>
        <w:contextualSpacing/>
        <w:jc w:val="right"/>
        <w:rPr>
          <w:rFonts w:ascii="GHEA Grapalat" w:hAnsi="GHEA Grapalat" w:cs="Sylfaen"/>
          <w:b/>
          <w:bCs/>
          <w:i/>
          <w:sz w:val="20"/>
          <w:szCs w:val="20"/>
        </w:rPr>
      </w:pPr>
      <w:r w:rsidRPr="00DE6D5B">
        <w:rPr>
          <w:rFonts w:ascii="GHEA Grapalat" w:hAnsi="GHEA Grapalat"/>
          <w:b/>
          <w:bCs/>
          <w:i/>
          <w:sz w:val="20"/>
          <w:szCs w:val="20"/>
        </w:rPr>
        <w:t xml:space="preserve">к приказу Министра финансов РА </w:t>
      </w:r>
      <w:r w:rsidRPr="00DE6D5B">
        <w:rPr>
          <w:rFonts w:ascii="GHEA Grapalat" w:hAnsi="GHEA Grapalat" w:cs="Sylfaen"/>
          <w:b/>
          <w:bCs/>
          <w:i/>
          <w:sz w:val="20"/>
          <w:szCs w:val="20"/>
        </w:rPr>
        <w:br/>
      </w:r>
      <w:r w:rsidR="0022712B" w:rsidRPr="00DE6D5B">
        <w:rPr>
          <w:rFonts w:ascii="GHEA Grapalat" w:hAnsi="GHEA Grapalat"/>
          <w:b/>
          <w:bCs/>
          <w:i/>
          <w:sz w:val="20"/>
          <w:szCs w:val="20"/>
        </w:rPr>
        <w:t>от</w:t>
      </w:r>
      <w:r w:rsidR="00E03813" w:rsidRPr="00DE6D5B">
        <w:rPr>
          <w:rFonts w:ascii="GHEA Grapalat" w:hAnsi="GHEA Grapalat"/>
          <w:b/>
          <w:bCs/>
          <w:i/>
          <w:sz w:val="20"/>
          <w:szCs w:val="20"/>
        </w:rPr>
        <w:t xml:space="preserve"> 24 марта</w:t>
      </w:r>
      <w:r w:rsidR="001457AE" w:rsidRPr="00DE6D5B">
        <w:rPr>
          <w:rFonts w:ascii="GHEA Grapalat" w:hAnsi="GHEA Grapalat"/>
          <w:b/>
          <w:bCs/>
          <w:i/>
          <w:sz w:val="20"/>
          <w:szCs w:val="20"/>
        </w:rPr>
        <w:t xml:space="preserve">  </w:t>
      </w:r>
      <w:r w:rsidR="0022712B" w:rsidRPr="00DE6D5B">
        <w:rPr>
          <w:rFonts w:ascii="GHEA Grapalat" w:hAnsi="GHEA Grapalat"/>
          <w:b/>
          <w:bCs/>
          <w:i/>
          <w:sz w:val="20"/>
          <w:szCs w:val="20"/>
        </w:rPr>
        <w:t>202</w:t>
      </w:r>
      <w:r w:rsidR="00BB4D52" w:rsidRPr="00DE6D5B">
        <w:rPr>
          <w:rFonts w:ascii="GHEA Grapalat" w:hAnsi="GHEA Grapalat"/>
          <w:b/>
          <w:bCs/>
          <w:i/>
          <w:sz w:val="20"/>
          <w:szCs w:val="20"/>
        </w:rPr>
        <w:t>5</w:t>
      </w:r>
      <w:r w:rsidR="0022712B" w:rsidRPr="00DE6D5B">
        <w:rPr>
          <w:rFonts w:ascii="GHEA Grapalat" w:hAnsi="GHEA Grapalat"/>
          <w:b/>
          <w:bCs/>
          <w:i/>
          <w:sz w:val="20"/>
          <w:szCs w:val="20"/>
        </w:rPr>
        <w:t xml:space="preserve"> года № </w:t>
      </w:r>
      <w:r w:rsidR="00E03813" w:rsidRPr="00DE6D5B">
        <w:rPr>
          <w:rFonts w:ascii="GHEA Grapalat" w:hAnsi="GHEA Grapalat"/>
          <w:b/>
          <w:bCs/>
          <w:i/>
          <w:sz w:val="20"/>
          <w:szCs w:val="20"/>
        </w:rPr>
        <w:t>110-</w:t>
      </w:r>
      <w:r w:rsidR="0022712B" w:rsidRPr="00DE6D5B">
        <w:rPr>
          <w:rFonts w:ascii="GHEA Grapalat" w:hAnsi="GHEA Grapalat"/>
          <w:b/>
          <w:bCs/>
          <w:i/>
          <w:sz w:val="20"/>
          <w:szCs w:val="20"/>
        </w:rPr>
        <w:t>A</w:t>
      </w:r>
    </w:p>
    <w:p w14:paraId="61E1DE09" w14:textId="77777777" w:rsidR="00E8561F" w:rsidRPr="002647CA" w:rsidRDefault="00E8561F" w:rsidP="00172186">
      <w:pPr>
        <w:widowControl w:val="0"/>
        <w:ind w:firstLine="567"/>
        <w:jc w:val="right"/>
        <w:rPr>
          <w:rFonts w:ascii="GHEA Grapalat" w:hAnsi="GHEA Grapalat"/>
          <w:i/>
          <w:u w:val="single"/>
        </w:rPr>
      </w:pPr>
    </w:p>
    <w:p w14:paraId="0E73E086" w14:textId="77777777" w:rsidR="00172186" w:rsidRPr="002647CA" w:rsidRDefault="00172186" w:rsidP="00172186">
      <w:pPr>
        <w:pStyle w:val="a3"/>
        <w:widowControl w:val="0"/>
        <w:spacing w:line="240" w:lineRule="auto"/>
        <w:ind w:firstLine="0"/>
        <w:jc w:val="center"/>
        <w:rPr>
          <w:rFonts w:ascii="GHEA Grapalat" w:hAnsi="GHEA Grapalat"/>
          <w:b/>
          <w:bCs/>
          <w:i w:val="0"/>
          <w:color w:val="000000" w:themeColor="text1"/>
          <w:sz w:val="24"/>
          <w:szCs w:val="24"/>
        </w:rPr>
      </w:pPr>
      <w:r w:rsidRPr="002647CA">
        <w:rPr>
          <w:rFonts w:ascii="GHEA Grapalat" w:hAnsi="GHEA Grapalat"/>
          <w:b/>
          <w:bCs/>
          <w:i w:val="0"/>
          <w:color w:val="000000" w:themeColor="text1"/>
          <w:sz w:val="24"/>
          <w:szCs w:val="24"/>
        </w:rPr>
        <w:t>ОБЪЯВЛЕНИЕ</w:t>
      </w:r>
    </w:p>
    <w:p w14:paraId="0E792EAD" w14:textId="77777777" w:rsidR="00172186" w:rsidRPr="002647CA" w:rsidRDefault="00172186" w:rsidP="00172186">
      <w:pPr>
        <w:pStyle w:val="a3"/>
        <w:widowControl w:val="0"/>
        <w:spacing w:line="240" w:lineRule="auto"/>
        <w:ind w:firstLine="0"/>
        <w:jc w:val="center"/>
        <w:rPr>
          <w:rFonts w:ascii="GHEA Grapalat" w:hAnsi="GHEA Grapalat"/>
          <w:i w:val="0"/>
          <w:color w:val="000000" w:themeColor="text1"/>
          <w:sz w:val="24"/>
          <w:szCs w:val="24"/>
        </w:rPr>
      </w:pPr>
      <w:r w:rsidRPr="002647CA">
        <w:rPr>
          <w:rFonts w:ascii="GHEA Grapalat" w:hAnsi="GHEA Grapalat"/>
          <w:b/>
          <w:bCs/>
          <w:i w:val="0"/>
          <w:color w:val="000000" w:themeColor="text1"/>
          <w:sz w:val="24"/>
          <w:szCs w:val="24"/>
        </w:rPr>
        <w:t>ОБ ОТКРЫТОМ КОНКУРСЕ</w:t>
      </w:r>
    </w:p>
    <w:p w14:paraId="5A006CF3" w14:textId="77777777" w:rsidR="00172186" w:rsidRPr="002647CA" w:rsidRDefault="00172186" w:rsidP="00172186">
      <w:pPr>
        <w:pStyle w:val="a3"/>
        <w:widowControl w:val="0"/>
        <w:spacing w:line="240" w:lineRule="auto"/>
        <w:ind w:firstLine="0"/>
        <w:jc w:val="center"/>
        <w:rPr>
          <w:rFonts w:ascii="GHEA Grapalat" w:hAnsi="GHEA Grapalat"/>
          <w:i w:val="0"/>
          <w:color w:val="000000" w:themeColor="text1"/>
          <w:sz w:val="24"/>
          <w:szCs w:val="24"/>
        </w:rPr>
      </w:pPr>
    </w:p>
    <w:p w14:paraId="5D6098C4" w14:textId="2CA7AFDF" w:rsidR="00172186" w:rsidRPr="002647CA" w:rsidRDefault="00172186" w:rsidP="00172186">
      <w:pPr>
        <w:pStyle w:val="a3"/>
        <w:widowControl w:val="0"/>
        <w:spacing w:line="240" w:lineRule="auto"/>
        <w:ind w:firstLine="0"/>
        <w:jc w:val="center"/>
        <w:rPr>
          <w:rFonts w:ascii="GHEA Grapalat" w:hAnsi="GHEA Grapalat"/>
          <w:b/>
          <w:i w:val="0"/>
          <w:color w:val="000000" w:themeColor="text1"/>
          <w:sz w:val="22"/>
        </w:rPr>
      </w:pPr>
      <w:r w:rsidRPr="002647CA">
        <w:rPr>
          <w:rFonts w:ascii="GHEA Grapalat" w:hAnsi="GHEA Grapalat"/>
          <w:i w:val="0"/>
          <w:color w:val="000000" w:themeColor="text1"/>
          <w:sz w:val="22"/>
        </w:rPr>
        <w:t xml:space="preserve">Настоящий текст объявления утвержден Решением Оценочной Комиссии от </w:t>
      </w:r>
      <w:r w:rsidRPr="002647CA">
        <w:rPr>
          <w:rFonts w:ascii="GHEA Grapalat" w:hAnsi="GHEA Grapalat"/>
          <w:b/>
          <w:i w:val="0"/>
          <w:color w:val="000000" w:themeColor="text1"/>
          <w:sz w:val="22"/>
        </w:rPr>
        <w:t>"</w:t>
      </w:r>
      <w:r w:rsidR="00187B48">
        <w:rPr>
          <w:rFonts w:ascii="GHEA Grapalat" w:hAnsi="GHEA Grapalat"/>
          <w:b/>
          <w:i w:val="0"/>
          <w:color w:val="000000" w:themeColor="text1"/>
          <w:sz w:val="22"/>
          <w:lang w:val="hy-AM"/>
        </w:rPr>
        <w:t>15</w:t>
      </w:r>
      <w:r w:rsidRPr="002647CA">
        <w:rPr>
          <w:rFonts w:ascii="GHEA Grapalat" w:hAnsi="GHEA Grapalat"/>
          <w:b/>
          <w:bCs/>
          <w:i w:val="0"/>
          <w:color w:val="000000" w:themeColor="text1"/>
          <w:sz w:val="22"/>
          <w:szCs w:val="22"/>
        </w:rPr>
        <w:t>" "0</w:t>
      </w:r>
      <w:r w:rsidR="00E12E48">
        <w:rPr>
          <w:rFonts w:ascii="GHEA Grapalat" w:hAnsi="GHEA Grapalat"/>
          <w:b/>
          <w:bCs/>
          <w:i w:val="0"/>
          <w:color w:val="000000" w:themeColor="text1"/>
          <w:sz w:val="22"/>
          <w:szCs w:val="22"/>
          <w:lang w:val="hy-AM"/>
        </w:rPr>
        <w:t>7</w:t>
      </w:r>
      <w:r w:rsidRPr="002647CA">
        <w:rPr>
          <w:rFonts w:ascii="GHEA Grapalat" w:hAnsi="GHEA Grapalat"/>
          <w:b/>
          <w:bCs/>
          <w:i w:val="0"/>
          <w:color w:val="000000" w:themeColor="text1"/>
          <w:sz w:val="22"/>
          <w:szCs w:val="22"/>
        </w:rPr>
        <w:t>" 202</w:t>
      </w:r>
      <w:r w:rsidRPr="002647CA">
        <w:rPr>
          <w:rFonts w:ascii="GHEA Grapalat" w:hAnsi="GHEA Grapalat"/>
          <w:b/>
          <w:bCs/>
          <w:i w:val="0"/>
          <w:color w:val="000000" w:themeColor="text1"/>
          <w:sz w:val="22"/>
          <w:szCs w:val="22"/>
          <w:lang w:val="hy-AM"/>
        </w:rPr>
        <w:t>5</w:t>
      </w:r>
      <w:r w:rsidRPr="002647CA">
        <w:rPr>
          <w:rFonts w:ascii="GHEA Grapalat" w:hAnsi="GHEA Grapalat"/>
          <w:b/>
          <w:i w:val="0"/>
          <w:color w:val="000000" w:themeColor="text1"/>
          <w:sz w:val="22"/>
        </w:rPr>
        <w:t xml:space="preserve"> года "</w:t>
      </w:r>
      <w:r w:rsidRPr="002647CA">
        <w:rPr>
          <w:rFonts w:ascii="GHEA Grapalat" w:hAnsi="GHEA Grapalat"/>
          <w:b/>
          <w:i w:val="0"/>
          <w:color w:val="000000" w:themeColor="text1"/>
          <w:sz w:val="22"/>
          <w:lang w:val="hy-AM"/>
        </w:rPr>
        <w:t>0</w:t>
      </w:r>
      <w:r w:rsidRPr="002647CA">
        <w:rPr>
          <w:rFonts w:ascii="GHEA Grapalat" w:hAnsi="GHEA Grapalat"/>
          <w:b/>
          <w:bCs/>
          <w:i w:val="0"/>
          <w:color w:val="000000" w:themeColor="text1"/>
          <w:sz w:val="22"/>
          <w:szCs w:val="22"/>
        </w:rPr>
        <w:t>1</w:t>
      </w:r>
      <w:r w:rsidRPr="002647CA">
        <w:rPr>
          <w:rFonts w:ascii="GHEA Grapalat" w:hAnsi="GHEA Grapalat"/>
          <w:b/>
          <w:i w:val="0"/>
          <w:color w:val="000000" w:themeColor="text1"/>
          <w:sz w:val="22"/>
        </w:rPr>
        <w:t xml:space="preserve">" </w:t>
      </w:r>
    </w:p>
    <w:p w14:paraId="5DD18605" w14:textId="77777777" w:rsidR="00172186" w:rsidRPr="002647CA" w:rsidRDefault="00172186" w:rsidP="00172186">
      <w:pPr>
        <w:pStyle w:val="a3"/>
        <w:widowControl w:val="0"/>
        <w:spacing w:line="240" w:lineRule="auto"/>
        <w:ind w:firstLine="0"/>
        <w:jc w:val="center"/>
        <w:rPr>
          <w:rFonts w:ascii="GHEA Grapalat" w:hAnsi="GHEA Grapalat"/>
          <w:i w:val="0"/>
          <w:color w:val="000000" w:themeColor="text1"/>
          <w:sz w:val="22"/>
          <w:szCs w:val="22"/>
        </w:rPr>
      </w:pPr>
    </w:p>
    <w:p w14:paraId="4A0F6075" w14:textId="04565163" w:rsidR="00172186" w:rsidRPr="002647CA" w:rsidRDefault="00172186" w:rsidP="00172186">
      <w:pPr>
        <w:pStyle w:val="a3"/>
        <w:widowControl w:val="0"/>
        <w:spacing w:line="240" w:lineRule="auto"/>
        <w:ind w:firstLine="0"/>
        <w:jc w:val="center"/>
        <w:rPr>
          <w:rFonts w:ascii="GHEA Grapalat" w:hAnsi="GHEA Grapalat"/>
          <w:i w:val="0"/>
          <w:color w:val="000000" w:themeColor="text1"/>
          <w:sz w:val="22"/>
        </w:rPr>
      </w:pPr>
      <w:r w:rsidRPr="002647CA">
        <w:rPr>
          <w:rFonts w:ascii="GHEA Grapalat" w:hAnsi="GHEA Grapalat"/>
          <w:i w:val="0"/>
          <w:color w:val="000000" w:themeColor="text1"/>
          <w:sz w:val="22"/>
        </w:rPr>
        <w:t xml:space="preserve">Код процедуры </w:t>
      </w:r>
      <w:r w:rsidRPr="002647CA">
        <w:rPr>
          <w:rFonts w:ascii="GHEA Grapalat" w:hAnsi="GHEA Grapalat"/>
          <w:i w:val="0"/>
          <w:color w:val="000000" w:themeColor="text1"/>
          <w:sz w:val="22"/>
          <w:szCs w:val="22"/>
        </w:rPr>
        <w:t xml:space="preserve"> </w:t>
      </w:r>
      <w:r w:rsidRPr="002647CA">
        <w:rPr>
          <w:rFonts w:ascii="GHEA Grapalat" w:hAnsi="GHEA Grapalat"/>
          <w:b/>
          <w:bCs/>
          <w:i w:val="0"/>
          <w:color w:val="000000" w:themeColor="text1"/>
          <w:sz w:val="22"/>
          <w:szCs w:val="22"/>
          <w:lang w:val="en-BZ"/>
        </w:rPr>
        <w:t>HH</w:t>
      </w:r>
      <w:r w:rsidRPr="002647CA">
        <w:rPr>
          <w:rFonts w:ascii="GHEA Grapalat" w:hAnsi="GHEA Grapalat"/>
          <w:b/>
          <w:bCs/>
          <w:i w:val="0"/>
          <w:color w:val="000000" w:themeColor="text1"/>
          <w:sz w:val="22"/>
          <w:szCs w:val="22"/>
        </w:rPr>
        <w:t xml:space="preserve"> </w:t>
      </w:r>
      <w:r w:rsidRPr="002647CA">
        <w:rPr>
          <w:rFonts w:ascii="GHEA Grapalat" w:hAnsi="GHEA Grapalat"/>
          <w:b/>
          <w:bCs/>
          <w:i w:val="0"/>
          <w:color w:val="000000" w:themeColor="text1"/>
          <w:sz w:val="22"/>
          <w:szCs w:val="22"/>
          <w:lang w:val="en-BZ"/>
        </w:rPr>
        <w:t>SHMGH</w:t>
      </w:r>
      <w:r w:rsidRPr="002647CA">
        <w:rPr>
          <w:rFonts w:ascii="GHEA Grapalat" w:hAnsi="GHEA Grapalat"/>
          <w:b/>
          <w:bCs/>
          <w:i w:val="0"/>
          <w:color w:val="000000" w:themeColor="text1"/>
          <w:sz w:val="22"/>
          <w:szCs w:val="22"/>
        </w:rPr>
        <w:t>-</w:t>
      </w:r>
      <w:proofErr w:type="spellStart"/>
      <w:r w:rsidRPr="002647CA">
        <w:rPr>
          <w:rFonts w:ascii="GHEA Grapalat" w:hAnsi="GHEA Grapalat"/>
          <w:b/>
          <w:bCs/>
          <w:i w:val="0"/>
          <w:color w:val="000000" w:themeColor="text1"/>
          <w:sz w:val="22"/>
          <w:szCs w:val="22"/>
          <w:lang w:val="en-BZ"/>
        </w:rPr>
        <w:t>BMAShDzB</w:t>
      </w:r>
      <w:proofErr w:type="spellEnd"/>
      <w:r w:rsidRPr="002647CA">
        <w:rPr>
          <w:rFonts w:ascii="GHEA Grapalat" w:hAnsi="GHEA Grapalat"/>
          <w:b/>
          <w:bCs/>
          <w:i w:val="0"/>
          <w:color w:val="000000" w:themeColor="text1"/>
          <w:sz w:val="22"/>
          <w:szCs w:val="22"/>
        </w:rPr>
        <w:t>-</w:t>
      </w:r>
      <w:r w:rsidR="002E0E94">
        <w:rPr>
          <w:rFonts w:ascii="GHEA Grapalat" w:hAnsi="GHEA Grapalat"/>
          <w:b/>
          <w:bCs/>
          <w:i w:val="0"/>
          <w:color w:val="000000" w:themeColor="text1"/>
          <w:sz w:val="22"/>
          <w:szCs w:val="22"/>
        </w:rPr>
        <w:t>25/16</w:t>
      </w:r>
      <w:r w:rsidRPr="002647CA">
        <w:rPr>
          <w:rFonts w:ascii="GHEA Grapalat" w:hAnsi="GHEA Grapalat"/>
          <w:i w:val="0"/>
          <w:color w:val="000000" w:themeColor="text1"/>
          <w:sz w:val="22"/>
          <w:szCs w:val="22"/>
        </w:rPr>
        <w:t xml:space="preserve"> </w:t>
      </w:r>
    </w:p>
    <w:p w14:paraId="4AF43EE5" w14:textId="77777777" w:rsidR="00172186" w:rsidRPr="002647CA" w:rsidRDefault="00172186" w:rsidP="00172186">
      <w:pPr>
        <w:pStyle w:val="a3"/>
        <w:widowControl w:val="0"/>
        <w:spacing w:line="240" w:lineRule="auto"/>
        <w:rPr>
          <w:rFonts w:ascii="GHEA Grapalat" w:hAnsi="GHEA Grapalat"/>
          <w:i w:val="0"/>
          <w:color w:val="000000" w:themeColor="text1"/>
          <w:sz w:val="22"/>
        </w:rPr>
      </w:pPr>
    </w:p>
    <w:p w14:paraId="5BF62F01" w14:textId="2D60F3D4" w:rsidR="006670C1" w:rsidRPr="00196A34" w:rsidRDefault="006670C1" w:rsidP="006670C1">
      <w:pPr>
        <w:pStyle w:val="HTML"/>
        <w:shd w:val="clear" w:color="auto" w:fill="F8F9FA"/>
        <w:rPr>
          <w:rFonts w:ascii="GHEA Grapalat" w:hAnsi="GHEA Grapalat"/>
          <w:sz w:val="22"/>
          <w:szCs w:val="22"/>
          <w:lang w:val="ru-RU" w:eastAsia="ru-RU"/>
        </w:rPr>
      </w:pPr>
      <w:r w:rsidRPr="00196A34">
        <w:rPr>
          <w:rFonts w:ascii="GHEA Grapalat" w:hAnsi="GHEA Grapalat"/>
          <w:sz w:val="22"/>
          <w:szCs w:val="22"/>
          <w:lang w:val="ru-RU"/>
        </w:rPr>
        <w:t xml:space="preserve">Заказчик </w:t>
      </w:r>
      <w:r w:rsidRPr="00FD5498">
        <w:rPr>
          <w:rFonts w:ascii="GHEA Grapalat" w:hAnsi="GHEA Grapalat"/>
          <w:b/>
          <w:sz w:val="22"/>
          <w:szCs w:val="22"/>
          <w:u w:val="single"/>
          <w:lang w:val="hy-AM"/>
        </w:rPr>
        <w:t>Ахурянс</w:t>
      </w:r>
      <w:r w:rsidRPr="00196A34">
        <w:rPr>
          <w:rFonts w:ascii="GHEA Grapalat" w:hAnsi="GHEA Grapalat"/>
          <w:b/>
          <w:sz w:val="22"/>
          <w:szCs w:val="22"/>
          <w:u w:val="single"/>
          <w:lang w:val="hy-AM"/>
        </w:rPr>
        <w:t>кий муниципалитет</w:t>
      </w:r>
      <w:r w:rsidRPr="00196A34">
        <w:rPr>
          <w:rFonts w:ascii="GHEA Grapalat" w:hAnsi="GHEA Grapalat"/>
          <w:sz w:val="22"/>
          <w:szCs w:val="22"/>
          <w:lang w:val="ru-RU"/>
        </w:rPr>
        <w:t>, находящийся по адресу:</w:t>
      </w:r>
      <w:r w:rsidRPr="00196A34">
        <w:rPr>
          <w:rFonts w:ascii="GHEA Grapalat" w:hAnsi="GHEA Grapalat"/>
          <w:sz w:val="22"/>
          <w:szCs w:val="22"/>
          <w:lang w:val="hy-AM"/>
        </w:rPr>
        <w:t xml:space="preserve"> </w:t>
      </w:r>
      <w:r w:rsidRPr="00196A34">
        <w:rPr>
          <w:rFonts w:ascii="GHEA Grapalat" w:hAnsi="GHEA Grapalat"/>
          <w:b/>
          <w:sz w:val="22"/>
          <w:szCs w:val="22"/>
          <w:lang w:val="ru-RU"/>
        </w:rPr>
        <w:t xml:space="preserve">Р.А Ширакский </w:t>
      </w:r>
      <w:proofErr w:type="spellStart"/>
      <w:r w:rsidRPr="00196A34">
        <w:rPr>
          <w:rFonts w:ascii="GHEA Grapalat" w:hAnsi="GHEA Grapalat"/>
          <w:b/>
          <w:sz w:val="22"/>
          <w:szCs w:val="22"/>
          <w:lang w:val="ru-RU"/>
        </w:rPr>
        <w:t>марз</w:t>
      </w:r>
      <w:proofErr w:type="spellEnd"/>
      <w:r w:rsidRPr="00196A34">
        <w:rPr>
          <w:rFonts w:ascii="GHEA Grapalat" w:hAnsi="GHEA Grapalat"/>
          <w:b/>
          <w:sz w:val="22"/>
          <w:szCs w:val="22"/>
          <w:lang w:val="ru-RU"/>
        </w:rPr>
        <w:t>,</w:t>
      </w:r>
      <w:r w:rsidRPr="00196A34">
        <w:rPr>
          <w:rFonts w:ascii="GHEA Grapalat" w:hAnsi="GHEA Grapalat"/>
          <w:b/>
          <w:spacing w:val="6"/>
          <w:sz w:val="22"/>
          <w:szCs w:val="22"/>
          <w:lang w:val="ru-RU"/>
        </w:rPr>
        <w:t xml:space="preserve"> община </w:t>
      </w:r>
      <w:proofErr w:type="spellStart"/>
      <w:r w:rsidRPr="00196A34">
        <w:rPr>
          <w:rFonts w:ascii="GHEA Grapalat" w:hAnsi="GHEA Grapalat"/>
          <w:b/>
          <w:sz w:val="22"/>
          <w:szCs w:val="22"/>
          <w:lang w:val="ru-RU"/>
        </w:rPr>
        <w:t>Ахурян</w:t>
      </w:r>
      <w:proofErr w:type="spellEnd"/>
      <w:r w:rsidRPr="00196A34">
        <w:rPr>
          <w:rFonts w:ascii="GHEA Grapalat" w:hAnsi="GHEA Grapalat"/>
          <w:b/>
          <w:sz w:val="22"/>
          <w:szCs w:val="22"/>
          <w:lang w:val="ru-RU"/>
        </w:rPr>
        <w:t xml:space="preserve">, с. </w:t>
      </w:r>
      <w:proofErr w:type="spellStart"/>
      <w:r w:rsidRPr="00196A34">
        <w:rPr>
          <w:rFonts w:ascii="GHEA Grapalat" w:hAnsi="GHEA Grapalat"/>
          <w:b/>
          <w:sz w:val="22"/>
          <w:szCs w:val="22"/>
          <w:lang w:val="ru-RU"/>
        </w:rPr>
        <w:t>Ахурян</w:t>
      </w:r>
      <w:proofErr w:type="spellEnd"/>
      <w:r w:rsidRPr="00196A34">
        <w:rPr>
          <w:rFonts w:ascii="GHEA Grapalat" w:hAnsi="GHEA Grapalat"/>
          <w:b/>
          <w:sz w:val="22"/>
          <w:szCs w:val="22"/>
          <w:lang w:val="ru-RU"/>
        </w:rPr>
        <w:t xml:space="preserve">, </w:t>
      </w:r>
      <w:proofErr w:type="spellStart"/>
      <w:r w:rsidRPr="00196A34">
        <w:rPr>
          <w:rFonts w:ascii="GHEA Grapalat" w:hAnsi="GHEA Grapalat"/>
          <w:b/>
          <w:sz w:val="22"/>
          <w:szCs w:val="22"/>
          <w:lang w:val="ru-RU"/>
        </w:rPr>
        <w:t>Гюмрийское</w:t>
      </w:r>
      <w:proofErr w:type="spellEnd"/>
      <w:r w:rsidRPr="00196A34">
        <w:rPr>
          <w:rFonts w:ascii="GHEA Grapalat" w:hAnsi="GHEA Grapalat"/>
          <w:b/>
          <w:sz w:val="22"/>
          <w:szCs w:val="22"/>
          <w:lang w:val="ru-RU"/>
        </w:rPr>
        <w:t xml:space="preserve"> шоссе 42</w:t>
      </w:r>
      <w:r w:rsidRPr="00196A34">
        <w:rPr>
          <w:rFonts w:ascii="GHEA Grapalat" w:hAnsi="GHEA Grapalat"/>
          <w:sz w:val="22"/>
          <w:szCs w:val="22"/>
          <w:lang w:val="ru-RU"/>
        </w:rPr>
        <w:t xml:space="preserve"> объявляет открытом конкурсе, который проводится </w:t>
      </w:r>
      <w:r w:rsidRPr="00196A34">
        <w:rPr>
          <w:rFonts w:ascii="GHEA Grapalat" w:hAnsi="GHEA Grapalat"/>
          <w:sz w:val="22"/>
          <w:szCs w:val="22"/>
          <w:lang w:val="ru-RU" w:eastAsia="ru-RU"/>
        </w:rPr>
        <w:t xml:space="preserve">в </w:t>
      </w:r>
      <w:r w:rsidR="002E0E94" w:rsidRPr="002E0E94">
        <w:rPr>
          <w:rFonts w:ascii="GHEA Grapalat" w:hAnsi="GHEA Grapalat"/>
          <w:color w:val="000000" w:themeColor="text1"/>
          <w:sz w:val="22"/>
          <w:szCs w:val="22"/>
          <w:lang w:val="ru-RU"/>
        </w:rPr>
        <w:t>одним</w:t>
      </w:r>
      <w:r w:rsidRPr="00196A34">
        <w:rPr>
          <w:rFonts w:ascii="GHEA Grapalat" w:hAnsi="GHEA Grapalat"/>
          <w:sz w:val="22"/>
          <w:szCs w:val="22"/>
          <w:lang w:val="ru-RU" w:eastAsia="ru-RU"/>
        </w:rPr>
        <w:t xml:space="preserve"> </w:t>
      </w:r>
      <w:r w:rsidRPr="00196A34">
        <w:rPr>
          <w:rFonts w:ascii="GHEA Grapalat" w:hAnsi="GHEA Grapalat"/>
          <w:sz w:val="22"/>
          <w:szCs w:val="22"/>
          <w:lang w:val="ru-RU"/>
        </w:rPr>
        <w:t>этапом</w:t>
      </w:r>
      <w:r w:rsidRPr="00196A34">
        <w:rPr>
          <w:rFonts w:ascii="GHEA Grapalat" w:hAnsi="GHEA Grapalat"/>
          <w:sz w:val="22"/>
          <w:szCs w:val="22"/>
          <w:lang w:val="ru-RU" w:eastAsia="ru-RU"/>
        </w:rPr>
        <w:t xml:space="preserve">: </w:t>
      </w:r>
    </w:p>
    <w:p w14:paraId="0E762F27" w14:textId="2113D365" w:rsidR="006670C1" w:rsidRPr="000028F8" w:rsidRDefault="006670C1" w:rsidP="006670C1">
      <w:pPr>
        <w:pStyle w:val="a3"/>
        <w:widowControl w:val="0"/>
        <w:spacing w:line="240" w:lineRule="auto"/>
        <w:ind w:firstLine="567"/>
        <w:rPr>
          <w:rFonts w:ascii="GHEA Grapalat" w:hAnsi="GHEA Grapalat"/>
          <w:b/>
          <w:i w:val="0"/>
          <w:sz w:val="22"/>
          <w:szCs w:val="22"/>
          <w:u w:val="single"/>
          <w:lang w:val="hy-AM"/>
        </w:rPr>
      </w:pPr>
      <w:r w:rsidRPr="00196A34">
        <w:rPr>
          <w:rFonts w:ascii="GHEA Grapalat" w:hAnsi="GHEA Grapalat"/>
          <w:i w:val="0"/>
          <w:sz w:val="22"/>
          <w:szCs w:val="22"/>
          <w:lang w:val="hy-AM"/>
        </w:rPr>
        <w:t>Участнику, отобранному по итогам настоящей процедуры, в</w:t>
      </w:r>
      <w:r w:rsidRPr="00196A34">
        <w:rPr>
          <w:rFonts w:ascii="Calibri" w:hAnsi="Calibri" w:cs="Calibri"/>
          <w:i w:val="0"/>
          <w:sz w:val="22"/>
          <w:szCs w:val="22"/>
          <w:lang w:val="hy-AM"/>
        </w:rPr>
        <w:t> </w:t>
      </w:r>
      <w:r w:rsidRPr="00196A34">
        <w:rPr>
          <w:rFonts w:ascii="GHEA Grapalat" w:hAnsi="GHEA Grapalat"/>
          <w:i w:val="0"/>
          <w:spacing w:val="6"/>
          <w:sz w:val="22"/>
          <w:szCs w:val="22"/>
          <w:lang w:val="hy-AM"/>
        </w:rPr>
        <w:t>установленном</w:t>
      </w:r>
      <w:r w:rsidRPr="00196A34">
        <w:rPr>
          <w:rFonts w:ascii="Calibri" w:hAnsi="Calibri" w:cs="Calibri"/>
          <w:i w:val="0"/>
          <w:spacing w:val="6"/>
          <w:sz w:val="22"/>
          <w:szCs w:val="22"/>
          <w:lang w:val="hy-AM"/>
        </w:rPr>
        <w:t> </w:t>
      </w:r>
      <w:r w:rsidRPr="00196A34">
        <w:rPr>
          <w:rFonts w:ascii="GHEA Grapalat" w:hAnsi="GHEA Grapalat"/>
          <w:i w:val="0"/>
          <w:spacing w:val="6"/>
          <w:sz w:val="22"/>
          <w:szCs w:val="22"/>
          <w:lang w:val="hy-AM"/>
        </w:rPr>
        <w:t>порядке будет предложено заключить договор на поставку</w:t>
      </w:r>
      <w:r w:rsidRPr="00196A34">
        <w:rPr>
          <w:rFonts w:ascii="GHEA Grapalat" w:hAnsi="GHEA Grapalat"/>
          <w:b/>
          <w:bCs/>
          <w:i w:val="0"/>
          <w:iCs/>
          <w:sz w:val="22"/>
          <w:szCs w:val="22"/>
          <w:lang w:val="hy-AM"/>
        </w:rPr>
        <w:t xml:space="preserve"> </w:t>
      </w:r>
      <w:r w:rsidR="002E0E94" w:rsidRPr="002E0E94">
        <w:rPr>
          <w:rFonts w:ascii="GHEA Grapalat" w:hAnsi="GHEA Grapalat"/>
          <w:b/>
          <w:bCs/>
          <w:i w:val="0"/>
          <w:iCs/>
          <w:sz w:val="22"/>
          <w:szCs w:val="22"/>
        </w:rPr>
        <w:t xml:space="preserve">В рамках программ субсидирования, направленных на развитие экономической и социальной инфраструктур общин Республики Армения, завершены работы по строительству газопровода, питающего населенные пункты Крашен, </w:t>
      </w:r>
      <w:proofErr w:type="spellStart"/>
      <w:r w:rsidR="002E0E94" w:rsidRPr="002E0E94">
        <w:rPr>
          <w:rFonts w:ascii="GHEA Grapalat" w:hAnsi="GHEA Grapalat"/>
          <w:b/>
          <w:bCs/>
          <w:i w:val="0"/>
          <w:iCs/>
          <w:sz w:val="22"/>
          <w:szCs w:val="22"/>
        </w:rPr>
        <w:t>Джаджур</w:t>
      </w:r>
      <w:proofErr w:type="spellEnd"/>
      <w:r w:rsidR="002E0E94" w:rsidRPr="002E0E94">
        <w:rPr>
          <w:rFonts w:ascii="GHEA Grapalat" w:hAnsi="GHEA Grapalat"/>
          <w:b/>
          <w:bCs/>
          <w:i w:val="0"/>
          <w:iCs/>
          <w:sz w:val="22"/>
          <w:szCs w:val="22"/>
        </w:rPr>
        <w:t xml:space="preserve">, </w:t>
      </w:r>
      <w:proofErr w:type="spellStart"/>
      <w:r w:rsidR="002E0E94" w:rsidRPr="002E0E94">
        <w:rPr>
          <w:rFonts w:ascii="GHEA Grapalat" w:hAnsi="GHEA Grapalat"/>
          <w:b/>
          <w:bCs/>
          <w:i w:val="0"/>
          <w:iCs/>
          <w:sz w:val="22"/>
          <w:szCs w:val="22"/>
        </w:rPr>
        <w:t>Джаджураван</w:t>
      </w:r>
      <w:proofErr w:type="spellEnd"/>
      <w:r w:rsidR="002E0E94" w:rsidRPr="002E0E94">
        <w:rPr>
          <w:rFonts w:ascii="GHEA Grapalat" w:hAnsi="GHEA Grapalat"/>
          <w:b/>
          <w:bCs/>
          <w:i w:val="0"/>
          <w:iCs/>
          <w:sz w:val="22"/>
          <w:szCs w:val="22"/>
        </w:rPr>
        <w:t xml:space="preserve"> и Мец </w:t>
      </w:r>
      <w:proofErr w:type="spellStart"/>
      <w:r w:rsidR="002E0E94" w:rsidRPr="002E0E94">
        <w:rPr>
          <w:rFonts w:ascii="GHEA Grapalat" w:hAnsi="GHEA Grapalat"/>
          <w:b/>
          <w:bCs/>
          <w:i w:val="0"/>
          <w:iCs/>
          <w:sz w:val="22"/>
          <w:szCs w:val="22"/>
        </w:rPr>
        <w:t>Сариар</w:t>
      </w:r>
      <w:proofErr w:type="spellEnd"/>
      <w:r w:rsidR="002E0E94" w:rsidRPr="002E0E94">
        <w:rPr>
          <w:rFonts w:ascii="GHEA Grapalat" w:hAnsi="GHEA Grapalat"/>
          <w:b/>
          <w:bCs/>
          <w:i w:val="0"/>
          <w:iCs/>
          <w:sz w:val="22"/>
          <w:szCs w:val="22"/>
        </w:rPr>
        <w:t xml:space="preserve"> общины </w:t>
      </w:r>
      <w:proofErr w:type="spellStart"/>
      <w:r w:rsidR="002E0E94" w:rsidRPr="002E0E94">
        <w:rPr>
          <w:rFonts w:ascii="GHEA Grapalat" w:hAnsi="GHEA Grapalat"/>
          <w:b/>
          <w:bCs/>
          <w:i w:val="0"/>
          <w:iCs/>
          <w:sz w:val="22"/>
          <w:szCs w:val="22"/>
        </w:rPr>
        <w:t>Ахурян</w:t>
      </w:r>
      <w:proofErr w:type="spellEnd"/>
      <w:r w:rsidR="002E0E94" w:rsidRPr="002E0E94">
        <w:rPr>
          <w:rFonts w:ascii="GHEA Grapalat" w:hAnsi="GHEA Grapalat"/>
          <w:b/>
          <w:bCs/>
          <w:i w:val="0"/>
          <w:iCs/>
          <w:sz w:val="22"/>
          <w:szCs w:val="22"/>
        </w:rPr>
        <w:t xml:space="preserve"> Ширакской области Республики Армения.</w:t>
      </w:r>
      <w:r w:rsidRPr="000028F8">
        <w:rPr>
          <w:sz w:val="22"/>
          <w:szCs w:val="22"/>
          <w:lang w:val="hy-AM"/>
        </w:rPr>
        <w:t xml:space="preserve"> </w:t>
      </w:r>
      <w:r w:rsidRPr="000028F8">
        <w:rPr>
          <w:rFonts w:ascii="GHEA Grapalat" w:hAnsi="GHEA Grapalat"/>
          <w:b/>
          <w:i w:val="0"/>
          <w:sz w:val="22"/>
          <w:szCs w:val="22"/>
          <w:u w:val="single"/>
          <w:lang w:val="hy-AM"/>
        </w:rPr>
        <w:t>(далее — договор).</w:t>
      </w:r>
    </w:p>
    <w:p w14:paraId="5798DDFE"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4"/>
          <w:szCs w:val="24"/>
        </w:rPr>
      </w:pPr>
      <w:r w:rsidRPr="002647CA">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2647CA">
        <w:rPr>
          <w:rFonts w:ascii="Calibri" w:hAnsi="Calibri" w:cs="Calibri"/>
          <w:i w:val="0"/>
          <w:color w:val="000000" w:themeColor="text1"/>
          <w:sz w:val="24"/>
          <w:szCs w:val="24"/>
          <w:lang w:val="en-US"/>
        </w:rPr>
        <w:t> </w:t>
      </w:r>
      <w:r w:rsidRPr="002647CA">
        <w:rPr>
          <w:rFonts w:ascii="GHEA Grapalat" w:hAnsi="GHEA Grapalat"/>
          <w:i w:val="0"/>
          <w:color w:val="000000" w:themeColor="text1"/>
          <w:sz w:val="24"/>
          <w:szCs w:val="24"/>
        </w:rPr>
        <w:t>настоящей процедуре.</w:t>
      </w:r>
    </w:p>
    <w:p w14:paraId="1E892DB8"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4"/>
          <w:szCs w:val="24"/>
        </w:rPr>
      </w:pPr>
      <w:r w:rsidRPr="002647CA">
        <w:rPr>
          <w:rFonts w:ascii="GHEA Grapalat" w:hAnsi="GHEA Grapalat"/>
          <w:i w:val="0"/>
          <w:color w:val="000000" w:themeColor="text1"/>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2647CA" w:rsidDel="00052084">
        <w:rPr>
          <w:rFonts w:ascii="GHEA Grapalat" w:hAnsi="GHEA Grapalat"/>
          <w:i w:val="0"/>
          <w:color w:val="000000" w:themeColor="text1"/>
          <w:sz w:val="24"/>
          <w:szCs w:val="24"/>
        </w:rPr>
        <w:t xml:space="preserve"> </w:t>
      </w:r>
      <w:r w:rsidRPr="002647CA">
        <w:rPr>
          <w:rFonts w:ascii="GHEA Grapalat" w:hAnsi="GHEA Grapalat"/>
          <w:i w:val="0"/>
          <w:color w:val="000000" w:themeColor="text1"/>
          <w:sz w:val="24"/>
          <w:szCs w:val="24"/>
        </w:rPr>
        <w:t>Отобранный участник определяется из числа участников, подавших заявки, оцененные удовлетворительно</w:t>
      </w:r>
      <w:r w:rsidRPr="002647CA">
        <w:rPr>
          <w:rFonts w:ascii="GHEA Grapalat" w:hAnsi="GHEA Grapalat"/>
          <w:i w:val="0"/>
          <w:color w:val="000000" w:themeColor="text1"/>
          <w:sz w:val="24"/>
          <w:szCs w:val="24"/>
          <w:lang w:val="hy-AM"/>
        </w:rPr>
        <w:t xml:space="preserve"> </w:t>
      </w:r>
      <w:r w:rsidRPr="002647CA">
        <w:rPr>
          <w:rFonts w:ascii="GHEA Grapalat" w:hAnsi="GHEA Grapalat"/>
          <w:i w:val="0"/>
          <w:color w:val="000000" w:themeColor="text1"/>
          <w:sz w:val="24"/>
          <w:szCs w:val="24"/>
        </w:rPr>
        <w:t>по неценовым условиям, по принципу предпочтения, отдаваемого участнику, представившему минимальное ценовое предложение.</w:t>
      </w:r>
    </w:p>
    <w:p w14:paraId="0FABBA86" w14:textId="77777777" w:rsidR="00172186" w:rsidRPr="002647CA" w:rsidRDefault="00172186" w:rsidP="00172186">
      <w:pPr>
        <w:pStyle w:val="a3"/>
        <w:widowControl w:val="0"/>
        <w:spacing w:line="240" w:lineRule="auto"/>
        <w:ind w:firstLine="567"/>
        <w:rPr>
          <w:rFonts w:ascii="GHEA Grapalat" w:hAnsi="GHEA Grapalat"/>
          <w:i w:val="0"/>
          <w:color w:val="000000" w:themeColor="text1"/>
          <w:spacing w:val="-6"/>
          <w:sz w:val="24"/>
          <w:szCs w:val="24"/>
        </w:rPr>
      </w:pPr>
      <w:r w:rsidRPr="002647CA">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2647CA">
        <w:rPr>
          <w:rFonts w:ascii="Calibri" w:hAnsi="Calibri" w:cs="Calibri"/>
          <w:i w:val="0"/>
          <w:color w:val="000000" w:themeColor="text1"/>
          <w:spacing w:val="-6"/>
          <w:sz w:val="24"/>
          <w:szCs w:val="24"/>
          <w:lang w:val="en-US"/>
        </w:rPr>
        <w:t> </w:t>
      </w:r>
      <w:r w:rsidRPr="002647CA">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4A1F4F84" w14:textId="3D1A64CB" w:rsidR="00172186" w:rsidRPr="002647CA" w:rsidRDefault="00172186" w:rsidP="00172186">
      <w:pPr>
        <w:pStyle w:val="a3"/>
        <w:widowControl w:val="0"/>
        <w:spacing w:line="240" w:lineRule="auto"/>
        <w:ind w:firstLine="567"/>
        <w:rPr>
          <w:rFonts w:ascii="GHEA Grapalat" w:hAnsi="GHEA Grapalat"/>
          <w:i w:val="0"/>
          <w:iCs/>
          <w:color w:val="000000" w:themeColor="text1"/>
          <w:sz w:val="22"/>
        </w:rPr>
      </w:pPr>
      <w:r w:rsidRPr="002647CA">
        <w:rPr>
          <w:rFonts w:ascii="GHEA Grapalat" w:hAnsi="GHEA Grapalat"/>
          <w:i w:val="0"/>
          <w:iCs/>
          <w:color w:val="000000" w:themeColor="text1"/>
          <w:sz w:val="24"/>
        </w:rPr>
        <w:t xml:space="preserve">Заявки на </w:t>
      </w:r>
      <w:r w:rsidRPr="002647CA">
        <w:rPr>
          <w:rFonts w:ascii="GHEA Grapalat" w:hAnsi="GHEA Grapalat"/>
          <w:i w:val="0"/>
          <w:iCs/>
          <w:color w:val="000000" w:themeColor="text1"/>
          <w:sz w:val="22"/>
        </w:rPr>
        <w:t>настоящую процедуру</w:t>
      </w:r>
      <w:r w:rsidRPr="002647CA">
        <w:rPr>
          <w:rFonts w:ascii="GHEA Grapalat" w:hAnsi="GHEA Grapalat"/>
          <w:i w:val="0"/>
          <w:iCs/>
          <w:color w:val="000000" w:themeColor="text1"/>
          <w:sz w:val="24"/>
        </w:rPr>
        <w:t xml:space="preserve"> необходимо подавать по адресу</w:t>
      </w:r>
      <w:r w:rsidRPr="002647CA">
        <w:rPr>
          <w:rFonts w:ascii="GHEA Grapalat" w:hAnsi="GHEA Grapalat"/>
          <w:i w:val="0"/>
          <w:iCs/>
          <w:color w:val="000000" w:themeColor="text1"/>
          <w:spacing w:val="6"/>
          <w:sz w:val="24"/>
        </w:rPr>
        <w:t xml:space="preserve"> </w:t>
      </w:r>
      <w:r w:rsidRPr="002647CA">
        <w:rPr>
          <w:rFonts w:ascii="GHEA Grapalat" w:hAnsi="GHEA Grapalat"/>
          <w:b/>
          <w:i w:val="0"/>
          <w:iCs/>
          <w:color w:val="000000" w:themeColor="text1"/>
          <w:sz w:val="22"/>
          <w:szCs w:val="22"/>
        </w:rPr>
        <w:t xml:space="preserve">РА Ширакский </w:t>
      </w:r>
      <w:proofErr w:type="spellStart"/>
      <w:r w:rsidRPr="002647CA">
        <w:rPr>
          <w:rFonts w:ascii="GHEA Grapalat" w:hAnsi="GHEA Grapalat"/>
          <w:b/>
          <w:i w:val="0"/>
          <w:iCs/>
          <w:color w:val="000000" w:themeColor="text1"/>
          <w:sz w:val="22"/>
          <w:szCs w:val="22"/>
        </w:rPr>
        <w:t>марз</w:t>
      </w:r>
      <w:proofErr w:type="spellEnd"/>
      <w:r w:rsidRPr="002647CA">
        <w:rPr>
          <w:rFonts w:ascii="GHEA Grapalat" w:hAnsi="GHEA Grapalat"/>
          <w:b/>
          <w:i w:val="0"/>
          <w:iCs/>
          <w:color w:val="000000" w:themeColor="text1"/>
          <w:sz w:val="22"/>
          <w:szCs w:val="22"/>
        </w:rPr>
        <w:t>,</w:t>
      </w:r>
      <w:r w:rsidRPr="002647CA">
        <w:rPr>
          <w:rFonts w:ascii="GHEA Grapalat" w:hAnsi="GHEA Grapalat"/>
          <w:b/>
          <w:i w:val="0"/>
          <w:iCs/>
          <w:color w:val="000000" w:themeColor="text1"/>
          <w:spacing w:val="6"/>
          <w:sz w:val="22"/>
          <w:szCs w:val="22"/>
        </w:rPr>
        <w:t xml:space="preserve"> община</w:t>
      </w:r>
      <w:r w:rsidRPr="002647CA">
        <w:rPr>
          <w:rFonts w:ascii="GHEA Grapalat" w:hAnsi="GHEA Grapalat"/>
          <w:b/>
          <w:i w:val="0"/>
          <w:iCs/>
          <w:color w:val="000000" w:themeColor="text1"/>
          <w:sz w:val="22"/>
          <w:szCs w:val="22"/>
        </w:rPr>
        <w:t xml:space="preserve"> </w:t>
      </w:r>
      <w:proofErr w:type="spellStart"/>
      <w:r w:rsidRPr="002647CA">
        <w:rPr>
          <w:rFonts w:ascii="GHEA Grapalat" w:hAnsi="GHEA Grapalat"/>
          <w:b/>
          <w:i w:val="0"/>
          <w:iCs/>
          <w:color w:val="000000" w:themeColor="text1"/>
          <w:sz w:val="22"/>
          <w:szCs w:val="22"/>
        </w:rPr>
        <w:t>Ахурян</w:t>
      </w:r>
      <w:proofErr w:type="spellEnd"/>
      <w:r w:rsidRPr="002647CA">
        <w:rPr>
          <w:rFonts w:ascii="GHEA Grapalat" w:hAnsi="GHEA Grapalat"/>
          <w:b/>
          <w:i w:val="0"/>
          <w:iCs/>
          <w:color w:val="000000" w:themeColor="text1"/>
          <w:sz w:val="22"/>
          <w:szCs w:val="22"/>
        </w:rPr>
        <w:t xml:space="preserve">, с. </w:t>
      </w:r>
      <w:proofErr w:type="spellStart"/>
      <w:r w:rsidRPr="002647CA">
        <w:rPr>
          <w:rFonts w:ascii="GHEA Grapalat" w:hAnsi="GHEA Grapalat"/>
          <w:b/>
          <w:i w:val="0"/>
          <w:iCs/>
          <w:color w:val="000000" w:themeColor="text1"/>
          <w:sz w:val="22"/>
          <w:szCs w:val="22"/>
        </w:rPr>
        <w:t>Ахурян</w:t>
      </w:r>
      <w:proofErr w:type="spellEnd"/>
      <w:r w:rsidRPr="002647CA">
        <w:rPr>
          <w:rFonts w:ascii="GHEA Grapalat" w:hAnsi="GHEA Grapalat"/>
          <w:b/>
          <w:i w:val="0"/>
          <w:iCs/>
          <w:color w:val="000000" w:themeColor="text1"/>
          <w:sz w:val="22"/>
          <w:szCs w:val="22"/>
        </w:rPr>
        <w:t xml:space="preserve">, </w:t>
      </w:r>
      <w:proofErr w:type="spellStart"/>
      <w:r w:rsidRPr="002647CA">
        <w:rPr>
          <w:rFonts w:ascii="GHEA Grapalat" w:hAnsi="GHEA Grapalat"/>
          <w:b/>
          <w:i w:val="0"/>
          <w:iCs/>
          <w:color w:val="000000" w:themeColor="text1"/>
          <w:sz w:val="22"/>
          <w:szCs w:val="22"/>
        </w:rPr>
        <w:t>Гюмрийское</w:t>
      </w:r>
      <w:proofErr w:type="spellEnd"/>
      <w:r w:rsidRPr="002647CA">
        <w:rPr>
          <w:rFonts w:ascii="GHEA Grapalat" w:hAnsi="GHEA Grapalat"/>
          <w:b/>
          <w:i w:val="0"/>
          <w:iCs/>
          <w:color w:val="000000" w:themeColor="text1"/>
          <w:sz w:val="22"/>
          <w:szCs w:val="22"/>
        </w:rPr>
        <w:t xml:space="preserve"> шоссе 42,</w:t>
      </w:r>
      <w:r w:rsidRPr="002647CA">
        <w:rPr>
          <w:rFonts w:ascii="GHEA Grapalat" w:hAnsi="GHEA Grapalat"/>
          <w:b/>
          <w:i w:val="0"/>
          <w:iCs/>
          <w:color w:val="000000" w:themeColor="text1"/>
          <w:sz w:val="22"/>
          <w:szCs w:val="22"/>
          <w:lang w:val="hy-AM"/>
        </w:rPr>
        <w:t xml:space="preserve"> </w:t>
      </w:r>
      <w:r w:rsidRPr="002647CA">
        <w:rPr>
          <w:rFonts w:ascii="GHEA Grapalat" w:hAnsi="GHEA Grapalat"/>
          <w:i w:val="0"/>
          <w:iCs/>
          <w:color w:val="000000" w:themeColor="text1"/>
          <w:sz w:val="24"/>
        </w:rPr>
        <w:t xml:space="preserve">в документарной форме, до </w:t>
      </w:r>
      <w:r w:rsidRPr="002647CA">
        <w:rPr>
          <w:rFonts w:ascii="GHEA Grapalat" w:hAnsi="GHEA Grapalat"/>
          <w:b/>
          <w:i w:val="0"/>
          <w:iCs/>
          <w:color w:val="000000" w:themeColor="text1"/>
          <w:sz w:val="22"/>
          <w:szCs w:val="22"/>
          <w:lang w:val="hy-AM"/>
        </w:rPr>
        <w:t>1</w:t>
      </w:r>
      <w:r w:rsidR="00E03834">
        <w:rPr>
          <w:rFonts w:ascii="GHEA Grapalat" w:hAnsi="GHEA Grapalat"/>
          <w:b/>
          <w:i w:val="0"/>
          <w:iCs/>
          <w:color w:val="000000" w:themeColor="text1"/>
          <w:sz w:val="22"/>
          <w:szCs w:val="22"/>
          <w:lang w:val="hy-AM"/>
        </w:rPr>
        <w:t>1</w:t>
      </w:r>
      <w:r w:rsidRPr="002647CA">
        <w:rPr>
          <w:rFonts w:ascii="GHEA Grapalat" w:hAnsi="GHEA Grapalat"/>
          <w:b/>
          <w:i w:val="0"/>
          <w:iCs/>
          <w:color w:val="000000" w:themeColor="text1"/>
          <w:sz w:val="22"/>
          <w:szCs w:val="22"/>
          <w:lang w:val="hy-AM"/>
        </w:rPr>
        <w:t xml:space="preserve">:00 </w:t>
      </w:r>
      <w:r w:rsidRPr="002647CA">
        <w:rPr>
          <w:rFonts w:ascii="GHEA Grapalat" w:hAnsi="GHEA Grapalat"/>
          <w:i w:val="0"/>
          <w:iCs/>
          <w:color w:val="000000" w:themeColor="text1"/>
          <w:sz w:val="24"/>
        </w:rPr>
        <w:t xml:space="preserve">часов </w:t>
      </w:r>
      <w:r w:rsidRPr="002647CA">
        <w:rPr>
          <w:rFonts w:ascii="GHEA Grapalat" w:hAnsi="GHEA Grapalat"/>
          <w:b/>
          <w:i w:val="0"/>
          <w:iCs/>
          <w:color w:val="000000" w:themeColor="text1"/>
          <w:sz w:val="22"/>
          <w:szCs w:val="22"/>
          <w:lang w:val="hy-AM"/>
        </w:rPr>
        <w:t>4</w:t>
      </w:r>
      <w:r w:rsidR="00187B48">
        <w:rPr>
          <w:rFonts w:ascii="GHEA Grapalat" w:hAnsi="GHEA Grapalat"/>
          <w:b/>
          <w:i w:val="0"/>
          <w:iCs/>
          <w:color w:val="000000" w:themeColor="text1"/>
          <w:sz w:val="22"/>
          <w:szCs w:val="22"/>
          <w:lang w:val="hy-AM"/>
        </w:rPr>
        <w:t>1</w:t>
      </w:r>
      <w:r w:rsidRPr="002647CA">
        <w:rPr>
          <w:rFonts w:ascii="GHEA Grapalat" w:hAnsi="GHEA Grapalat"/>
          <w:b/>
          <w:i w:val="0"/>
          <w:iCs/>
          <w:color w:val="000000" w:themeColor="text1"/>
          <w:sz w:val="22"/>
          <w:szCs w:val="22"/>
        </w:rPr>
        <w:t>-</w:t>
      </w:r>
      <w:r w:rsidRPr="002647CA">
        <w:rPr>
          <w:rFonts w:ascii="GHEA Grapalat" w:hAnsi="GHEA Grapalat"/>
          <w:i w:val="0"/>
          <w:iCs/>
          <w:color w:val="000000" w:themeColor="text1"/>
          <w:sz w:val="24"/>
        </w:rPr>
        <w:t>го дня со дня опубликования настоящего объявления. Кроме армянского языка заявки могут быть поданы также на английском или русско</w:t>
      </w:r>
      <w:r w:rsidRPr="002647CA">
        <w:rPr>
          <w:rFonts w:ascii="GHEA Grapalat" w:hAnsi="GHEA Grapalat"/>
          <w:i w:val="0"/>
          <w:iCs/>
          <w:color w:val="000000" w:themeColor="text1"/>
          <w:sz w:val="22"/>
        </w:rPr>
        <w:t>м языке.</w:t>
      </w:r>
    </w:p>
    <w:p w14:paraId="2E3A5492"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2"/>
        </w:rPr>
      </w:pPr>
      <w:r w:rsidRPr="002647CA">
        <w:rPr>
          <w:rFonts w:ascii="GHEA Grapalat" w:hAnsi="GHEA Grapalat"/>
          <w:i w:val="0"/>
          <w:color w:val="000000" w:themeColor="text1"/>
          <w:sz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ECB21CF" w14:textId="02992E9B" w:rsidR="00172186" w:rsidRPr="002647CA" w:rsidRDefault="00172186" w:rsidP="00172186">
      <w:pPr>
        <w:pStyle w:val="a3"/>
        <w:widowControl w:val="0"/>
        <w:spacing w:line="240" w:lineRule="auto"/>
        <w:ind w:firstLine="567"/>
        <w:rPr>
          <w:rFonts w:ascii="GHEA Grapalat" w:hAnsi="GHEA Grapalat"/>
          <w:i w:val="0"/>
          <w:color w:val="000000" w:themeColor="text1"/>
          <w:sz w:val="24"/>
        </w:rPr>
      </w:pPr>
      <w:r w:rsidRPr="002647CA">
        <w:rPr>
          <w:rFonts w:ascii="GHEA Grapalat" w:hAnsi="GHEA Grapalat"/>
          <w:i w:val="0"/>
          <w:color w:val="000000" w:themeColor="text1"/>
          <w:sz w:val="24"/>
        </w:rPr>
        <w:t xml:space="preserve">Вскрытие заявок будет проводиться по адресу </w:t>
      </w:r>
      <w:r w:rsidRPr="002647CA">
        <w:rPr>
          <w:rFonts w:ascii="GHEA Grapalat" w:hAnsi="GHEA Grapalat"/>
          <w:b/>
          <w:i w:val="0"/>
          <w:color w:val="000000" w:themeColor="text1"/>
          <w:sz w:val="22"/>
          <w:szCs w:val="22"/>
        </w:rPr>
        <w:t xml:space="preserve">РА Ширакский </w:t>
      </w:r>
      <w:proofErr w:type="spellStart"/>
      <w:r w:rsidRPr="002647CA">
        <w:rPr>
          <w:rFonts w:ascii="GHEA Grapalat" w:hAnsi="GHEA Grapalat"/>
          <w:b/>
          <w:i w:val="0"/>
          <w:color w:val="000000" w:themeColor="text1"/>
          <w:sz w:val="22"/>
          <w:szCs w:val="22"/>
        </w:rPr>
        <w:t>марз</w:t>
      </w:r>
      <w:proofErr w:type="spellEnd"/>
      <w:r w:rsidRPr="002647CA">
        <w:rPr>
          <w:rFonts w:ascii="GHEA Grapalat" w:hAnsi="GHEA Grapalat"/>
          <w:b/>
          <w:i w:val="0"/>
          <w:color w:val="000000" w:themeColor="text1"/>
          <w:sz w:val="22"/>
          <w:szCs w:val="22"/>
        </w:rPr>
        <w:t>,</w:t>
      </w:r>
      <w:r w:rsidRPr="002647CA">
        <w:rPr>
          <w:rFonts w:ascii="GHEA Grapalat" w:hAnsi="GHEA Grapalat"/>
          <w:b/>
          <w:i w:val="0"/>
          <w:color w:val="000000" w:themeColor="text1"/>
          <w:spacing w:val="6"/>
          <w:sz w:val="22"/>
          <w:szCs w:val="22"/>
        </w:rPr>
        <w:t xml:space="preserve"> община</w:t>
      </w:r>
      <w:r w:rsidRPr="002647CA">
        <w:rPr>
          <w:rFonts w:ascii="GHEA Grapalat" w:hAnsi="GHEA Grapalat"/>
          <w:b/>
          <w:i w:val="0"/>
          <w:color w:val="000000" w:themeColor="text1"/>
          <w:sz w:val="22"/>
          <w:szCs w:val="22"/>
        </w:rPr>
        <w:t xml:space="preserve"> </w:t>
      </w:r>
      <w:proofErr w:type="spellStart"/>
      <w:r w:rsidRPr="002647CA">
        <w:rPr>
          <w:rFonts w:ascii="GHEA Grapalat" w:hAnsi="GHEA Grapalat"/>
          <w:b/>
          <w:i w:val="0"/>
          <w:color w:val="000000" w:themeColor="text1"/>
          <w:sz w:val="22"/>
          <w:szCs w:val="22"/>
        </w:rPr>
        <w:t>Ахурян</w:t>
      </w:r>
      <w:proofErr w:type="spellEnd"/>
      <w:r w:rsidRPr="002647CA">
        <w:rPr>
          <w:rFonts w:ascii="GHEA Grapalat" w:hAnsi="GHEA Grapalat"/>
          <w:b/>
          <w:i w:val="0"/>
          <w:color w:val="000000" w:themeColor="text1"/>
          <w:sz w:val="22"/>
          <w:szCs w:val="22"/>
        </w:rPr>
        <w:t xml:space="preserve">, с. </w:t>
      </w:r>
      <w:proofErr w:type="spellStart"/>
      <w:r w:rsidRPr="002647CA">
        <w:rPr>
          <w:rFonts w:ascii="GHEA Grapalat" w:hAnsi="GHEA Grapalat"/>
          <w:b/>
          <w:i w:val="0"/>
          <w:color w:val="000000" w:themeColor="text1"/>
          <w:sz w:val="22"/>
          <w:szCs w:val="22"/>
        </w:rPr>
        <w:t>Ахурян</w:t>
      </w:r>
      <w:proofErr w:type="spellEnd"/>
      <w:r w:rsidRPr="002647CA">
        <w:rPr>
          <w:rFonts w:ascii="GHEA Grapalat" w:hAnsi="GHEA Grapalat"/>
          <w:b/>
          <w:i w:val="0"/>
          <w:color w:val="000000" w:themeColor="text1"/>
          <w:sz w:val="22"/>
          <w:szCs w:val="22"/>
        </w:rPr>
        <w:t xml:space="preserve">, </w:t>
      </w:r>
      <w:proofErr w:type="spellStart"/>
      <w:r w:rsidRPr="002647CA">
        <w:rPr>
          <w:rFonts w:ascii="GHEA Grapalat" w:hAnsi="GHEA Grapalat"/>
          <w:b/>
          <w:i w:val="0"/>
          <w:color w:val="000000" w:themeColor="text1"/>
          <w:sz w:val="22"/>
          <w:szCs w:val="22"/>
        </w:rPr>
        <w:t>Гюмрийское</w:t>
      </w:r>
      <w:proofErr w:type="spellEnd"/>
      <w:r w:rsidRPr="002647CA">
        <w:rPr>
          <w:rFonts w:ascii="GHEA Grapalat" w:hAnsi="GHEA Grapalat"/>
          <w:b/>
          <w:i w:val="0"/>
          <w:color w:val="000000" w:themeColor="text1"/>
          <w:sz w:val="22"/>
          <w:szCs w:val="22"/>
        </w:rPr>
        <w:t xml:space="preserve"> шоссе 42,</w:t>
      </w:r>
      <w:r w:rsidRPr="002647CA">
        <w:rPr>
          <w:rFonts w:ascii="GHEA Grapalat" w:hAnsi="GHEA Grapalat"/>
          <w:b/>
          <w:bCs/>
          <w:i w:val="0"/>
          <w:color w:val="000000" w:themeColor="text1"/>
          <w:sz w:val="22"/>
          <w:szCs w:val="22"/>
        </w:rPr>
        <w:t>в 1</w:t>
      </w:r>
      <w:r w:rsidR="00E03834">
        <w:rPr>
          <w:rFonts w:ascii="GHEA Grapalat" w:hAnsi="GHEA Grapalat"/>
          <w:b/>
          <w:bCs/>
          <w:i w:val="0"/>
          <w:color w:val="000000" w:themeColor="text1"/>
          <w:sz w:val="22"/>
          <w:szCs w:val="22"/>
          <w:lang w:val="hy-AM"/>
        </w:rPr>
        <w:t>1</w:t>
      </w:r>
      <w:r w:rsidRPr="002647CA">
        <w:rPr>
          <w:rFonts w:ascii="GHEA Grapalat" w:hAnsi="GHEA Grapalat"/>
          <w:b/>
          <w:bCs/>
          <w:i w:val="0"/>
          <w:color w:val="000000" w:themeColor="text1"/>
          <w:sz w:val="22"/>
          <w:szCs w:val="22"/>
        </w:rPr>
        <w:t>:00 часов "</w:t>
      </w:r>
      <w:r w:rsidR="00187B48">
        <w:rPr>
          <w:rFonts w:ascii="GHEA Grapalat" w:hAnsi="GHEA Grapalat"/>
          <w:b/>
          <w:bCs/>
          <w:i w:val="0"/>
          <w:color w:val="000000" w:themeColor="text1"/>
          <w:sz w:val="22"/>
          <w:szCs w:val="22"/>
          <w:lang w:val="hy-AM"/>
        </w:rPr>
        <w:t>25</w:t>
      </w:r>
      <w:r w:rsidRPr="002647CA">
        <w:rPr>
          <w:rFonts w:ascii="GHEA Grapalat" w:hAnsi="GHEA Grapalat"/>
          <w:b/>
          <w:bCs/>
          <w:i w:val="0"/>
          <w:color w:val="000000" w:themeColor="text1"/>
          <w:sz w:val="22"/>
          <w:szCs w:val="22"/>
        </w:rPr>
        <w:t>" "0</w:t>
      </w:r>
      <w:r w:rsidR="00476776">
        <w:rPr>
          <w:rFonts w:ascii="GHEA Grapalat" w:hAnsi="GHEA Grapalat"/>
          <w:b/>
          <w:bCs/>
          <w:i w:val="0"/>
          <w:color w:val="000000" w:themeColor="text1"/>
          <w:sz w:val="22"/>
          <w:szCs w:val="22"/>
          <w:lang w:val="hy-AM"/>
        </w:rPr>
        <w:t>8</w:t>
      </w:r>
      <w:r w:rsidRPr="002647CA">
        <w:rPr>
          <w:rFonts w:ascii="GHEA Grapalat" w:hAnsi="GHEA Grapalat"/>
          <w:b/>
          <w:bCs/>
          <w:i w:val="0"/>
          <w:color w:val="000000" w:themeColor="text1"/>
          <w:sz w:val="22"/>
          <w:szCs w:val="22"/>
        </w:rPr>
        <w:t>" "</w:t>
      </w:r>
      <w:r w:rsidR="006670C1">
        <w:rPr>
          <w:rFonts w:ascii="GHEA Grapalat" w:hAnsi="GHEA Grapalat"/>
          <w:b/>
          <w:bCs/>
          <w:i w:val="0"/>
          <w:color w:val="000000" w:themeColor="text1"/>
          <w:sz w:val="22"/>
          <w:szCs w:val="22"/>
        </w:rPr>
        <w:t>2025</w:t>
      </w:r>
      <w:r w:rsidRPr="002647CA">
        <w:rPr>
          <w:rFonts w:ascii="GHEA Grapalat" w:hAnsi="GHEA Grapalat"/>
          <w:b/>
          <w:i w:val="0"/>
          <w:color w:val="000000" w:themeColor="text1"/>
          <w:sz w:val="22"/>
        </w:rPr>
        <w:t>".</w:t>
      </w:r>
    </w:p>
    <w:p w14:paraId="21DCC197"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2"/>
        </w:rPr>
      </w:pPr>
      <w:r w:rsidRPr="002647CA">
        <w:rPr>
          <w:rFonts w:ascii="GHEA Grapalat" w:hAnsi="GHEA Grapalat"/>
          <w:i w:val="0"/>
          <w:color w:val="000000" w:themeColor="text1"/>
          <w:sz w:val="22"/>
        </w:rPr>
        <w:t>Для получения дополнительной информации, связанной с настоящим</w:t>
      </w:r>
      <w:r w:rsidRPr="002647CA">
        <w:rPr>
          <w:rFonts w:ascii="Calibri" w:hAnsi="Calibri" w:cs="Calibri"/>
          <w:i w:val="0"/>
          <w:color w:val="000000" w:themeColor="text1"/>
          <w:sz w:val="22"/>
          <w:lang w:val="en-US"/>
        </w:rPr>
        <w:t> </w:t>
      </w:r>
      <w:r w:rsidRPr="002647CA">
        <w:rPr>
          <w:rFonts w:ascii="GHEA Grapalat" w:hAnsi="GHEA Grapalat"/>
          <w:i w:val="0"/>
          <w:color w:val="000000" w:themeColor="text1"/>
          <w:sz w:val="22"/>
        </w:rPr>
        <w:t xml:space="preserve">объявлением, можете обратиться к секретарю Оценочной комиссии </w:t>
      </w:r>
      <w:r w:rsidRPr="002647CA">
        <w:rPr>
          <w:rFonts w:ascii="GHEA Grapalat" w:hAnsi="GHEA Grapalat"/>
          <w:b/>
          <w:i w:val="0"/>
          <w:color w:val="000000" w:themeColor="text1"/>
          <w:sz w:val="22"/>
          <w:szCs w:val="22"/>
        </w:rPr>
        <w:t>Инге Мартиросян</w:t>
      </w:r>
    </w:p>
    <w:p w14:paraId="2CFB8AF5" w14:textId="77777777" w:rsidR="00172186" w:rsidRPr="002647CA" w:rsidRDefault="00172186" w:rsidP="00172186">
      <w:pPr>
        <w:pStyle w:val="a3"/>
        <w:spacing w:line="240" w:lineRule="auto"/>
        <w:ind w:firstLine="0"/>
        <w:rPr>
          <w:rFonts w:ascii="GHEA Grapalat" w:hAnsi="GHEA Grapalat"/>
          <w:i w:val="0"/>
          <w:color w:val="000000" w:themeColor="text1"/>
          <w:sz w:val="22"/>
        </w:rPr>
      </w:pPr>
    </w:p>
    <w:p w14:paraId="490EAF52"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4"/>
          <w:szCs w:val="22"/>
          <w:u w:val="single"/>
        </w:rPr>
      </w:pPr>
      <w:r w:rsidRPr="002647CA">
        <w:rPr>
          <w:rFonts w:ascii="GHEA Grapalat" w:hAnsi="GHEA Grapalat"/>
          <w:i w:val="0"/>
          <w:color w:val="000000" w:themeColor="text1"/>
          <w:sz w:val="24"/>
          <w:szCs w:val="22"/>
        </w:rPr>
        <w:t xml:space="preserve">Телефон </w:t>
      </w:r>
      <w:r w:rsidRPr="002647CA">
        <w:rPr>
          <w:rFonts w:ascii="GHEA Grapalat" w:hAnsi="GHEA Grapalat"/>
          <w:b/>
          <w:i w:val="0"/>
          <w:color w:val="000000" w:themeColor="text1"/>
          <w:sz w:val="24"/>
          <w:szCs w:val="24"/>
        </w:rPr>
        <w:t>+37493 78 35 33</w:t>
      </w:r>
    </w:p>
    <w:p w14:paraId="5368C038"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4"/>
          <w:szCs w:val="22"/>
          <w:u w:val="single"/>
        </w:rPr>
      </w:pPr>
      <w:r w:rsidRPr="002647CA">
        <w:rPr>
          <w:rFonts w:ascii="GHEA Grapalat" w:hAnsi="GHEA Grapalat"/>
          <w:i w:val="0"/>
          <w:color w:val="000000" w:themeColor="text1"/>
          <w:sz w:val="24"/>
          <w:szCs w:val="22"/>
        </w:rPr>
        <w:t xml:space="preserve">Электронная почта </w:t>
      </w:r>
      <w:r w:rsidRPr="002647CA">
        <w:rPr>
          <w:rFonts w:ascii="GHEA Grapalat" w:hAnsi="GHEA Grapalat"/>
          <w:b/>
          <w:i w:val="0"/>
          <w:color w:val="000000" w:themeColor="text1"/>
          <w:sz w:val="24"/>
          <w:szCs w:val="24"/>
          <w:lang w:val="hy-AM"/>
        </w:rPr>
        <w:t>agni</w:t>
      </w:r>
      <w:r w:rsidRPr="002647CA">
        <w:rPr>
          <w:rFonts w:ascii="GHEA Grapalat" w:hAnsi="GHEA Grapalat"/>
          <w:b/>
          <w:i w:val="0"/>
          <w:color w:val="000000" w:themeColor="text1"/>
          <w:sz w:val="24"/>
          <w:szCs w:val="24"/>
        </w:rPr>
        <w:t>.</w:t>
      </w:r>
      <w:proofErr w:type="spellStart"/>
      <w:r w:rsidRPr="002647CA">
        <w:rPr>
          <w:rFonts w:ascii="GHEA Grapalat" w:hAnsi="GHEA Grapalat"/>
          <w:b/>
          <w:i w:val="0"/>
          <w:color w:val="000000" w:themeColor="text1"/>
          <w:sz w:val="24"/>
          <w:szCs w:val="24"/>
        </w:rPr>
        <w:t>martirosyan</w:t>
      </w:r>
      <w:proofErr w:type="spellEnd"/>
      <w:r w:rsidRPr="002647CA">
        <w:rPr>
          <w:rFonts w:ascii="GHEA Grapalat" w:hAnsi="GHEA Grapalat"/>
          <w:b/>
          <w:i w:val="0"/>
          <w:color w:val="000000" w:themeColor="text1"/>
          <w:sz w:val="24"/>
          <w:szCs w:val="24"/>
          <w:lang w:val="hy-AM"/>
        </w:rPr>
        <w:t>@mail.ru</w:t>
      </w:r>
    </w:p>
    <w:p w14:paraId="74A2FF9B"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4"/>
          <w:szCs w:val="22"/>
          <w:u w:val="single"/>
        </w:rPr>
      </w:pPr>
      <w:r w:rsidRPr="002647CA">
        <w:rPr>
          <w:rFonts w:ascii="GHEA Grapalat" w:hAnsi="GHEA Grapalat"/>
          <w:i w:val="0"/>
          <w:color w:val="000000" w:themeColor="text1"/>
          <w:sz w:val="24"/>
          <w:szCs w:val="22"/>
        </w:rPr>
        <w:t xml:space="preserve">Заказчик </w:t>
      </w:r>
      <w:r w:rsidRPr="002647CA">
        <w:rPr>
          <w:rFonts w:ascii="GHEA Grapalat" w:hAnsi="GHEA Grapalat"/>
          <w:i w:val="0"/>
          <w:color w:val="000000" w:themeColor="text1"/>
          <w:sz w:val="24"/>
          <w:szCs w:val="24"/>
        </w:rPr>
        <w:t xml:space="preserve"> </w:t>
      </w:r>
      <w:r w:rsidRPr="002647CA">
        <w:rPr>
          <w:rFonts w:ascii="GHEA Grapalat" w:hAnsi="GHEA Grapalat"/>
          <w:b/>
          <w:i w:val="0"/>
          <w:color w:val="000000" w:themeColor="text1"/>
          <w:sz w:val="24"/>
          <w:szCs w:val="24"/>
          <w:lang w:val="hy-AM"/>
        </w:rPr>
        <w:t>Ахурян</w:t>
      </w:r>
      <w:proofErr w:type="spellStart"/>
      <w:r w:rsidRPr="002647CA">
        <w:rPr>
          <w:rFonts w:ascii="GHEA Grapalat" w:hAnsi="GHEA Grapalat"/>
          <w:b/>
          <w:i w:val="0"/>
          <w:color w:val="000000" w:themeColor="text1"/>
          <w:sz w:val="24"/>
          <w:szCs w:val="24"/>
        </w:rPr>
        <w:t>ский</w:t>
      </w:r>
      <w:proofErr w:type="spellEnd"/>
      <w:r w:rsidRPr="002647CA">
        <w:rPr>
          <w:rFonts w:ascii="GHEA Grapalat" w:hAnsi="GHEA Grapalat"/>
          <w:b/>
          <w:i w:val="0"/>
          <w:color w:val="000000" w:themeColor="text1"/>
          <w:sz w:val="24"/>
          <w:szCs w:val="24"/>
        </w:rPr>
        <w:t xml:space="preserve"> Муниципалитет</w:t>
      </w:r>
    </w:p>
    <w:p w14:paraId="2C34C04A" w14:textId="77777777" w:rsidR="00172186" w:rsidRPr="002647CA" w:rsidRDefault="00172186" w:rsidP="00172186">
      <w:pPr>
        <w:pStyle w:val="a3"/>
        <w:widowControl w:val="0"/>
        <w:spacing w:line="240" w:lineRule="auto"/>
        <w:ind w:left="3969" w:firstLine="0"/>
        <w:rPr>
          <w:rFonts w:ascii="GHEA Grapalat" w:hAnsi="GHEA Grapalat"/>
          <w:i w:val="0"/>
          <w:color w:val="000000" w:themeColor="text1"/>
          <w:sz w:val="16"/>
          <w:szCs w:val="16"/>
        </w:rPr>
      </w:pPr>
      <w:r w:rsidRPr="002647CA">
        <w:rPr>
          <w:rFonts w:ascii="GHEA Grapalat" w:hAnsi="GHEA Grapalat" w:cs="Sylfaen"/>
          <w:b/>
          <w:color w:val="000000" w:themeColor="text1"/>
        </w:rPr>
        <w:br w:type="page"/>
      </w:r>
    </w:p>
    <w:p w14:paraId="7EC1AEC5" w14:textId="77777777" w:rsidR="00172186" w:rsidRPr="00DE6D5B" w:rsidRDefault="00172186" w:rsidP="00172186">
      <w:pPr>
        <w:pStyle w:val="aa"/>
        <w:widowControl w:val="0"/>
        <w:spacing w:after="0"/>
        <w:ind w:firstLine="567"/>
        <w:jc w:val="right"/>
        <w:rPr>
          <w:rFonts w:ascii="GHEA Grapalat" w:hAnsi="GHEA Grapalat"/>
          <w:b/>
          <w:color w:val="000000" w:themeColor="text1"/>
          <w:sz w:val="22"/>
          <w:szCs w:val="22"/>
        </w:rPr>
      </w:pPr>
      <w:r w:rsidRPr="00DE6D5B">
        <w:rPr>
          <w:rFonts w:ascii="GHEA Grapalat" w:hAnsi="GHEA Grapalat"/>
          <w:b/>
          <w:color w:val="000000" w:themeColor="text1"/>
          <w:sz w:val="22"/>
          <w:szCs w:val="22"/>
        </w:rPr>
        <w:lastRenderedPageBreak/>
        <w:t>Утверждено</w:t>
      </w:r>
    </w:p>
    <w:p w14:paraId="675ABE3D" w14:textId="08ABDCEE" w:rsidR="00172186" w:rsidRPr="00DE6D5B" w:rsidRDefault="00172186" w:rsidP="00172186">
      <w:pPr>
        <w:pStyle w:val="aa"/>
        <w:widowControl w:val="0"/>
        <w:spacing w:after="0"/>
        <w:ind w:right="-7" w:firstLine="567"/>
        <w:jc w:val="right"/>
        <w:rPr>
          <w:rFonts w:ascii="GHEA Grapalat" w:hAnsi="GHEA Grapalat"/>
          <w:b/>
          <w:color w:val="000000" w:themeColor="text1"/>
          <w:sz w:val="22"/>
          <w:szCs w:val="22"/>
        </w:rPr>
      </w:pPr>
      <w:r w:rsidRPr="00DE6D5B">
        <w:rPr>
          <w:rFonts w:ascii="GHEA Grapalat" w:hAnsi="GHEA Grapalat"/>
          <w:b/>
          <w:color w:val="000000" w:themeColor="text1"/>
          <w:sz w:val="22"/>
          <w:szCs w:val="22"/>
        </w:rPr>
        <w:t xml:space="preserve">Решением Оценочной комиссии </w:t>
      </w:r>
      <w:r w:rsidRPr="00DE6D5B">
        <w:rPr>
          <w:rFonts w:ascii="GHEA Grapalat" w:hAnsi="GHEA Grapalat"/>
          <w:b/>
          <w:iCs/>
          <w:color w:val="000000" w:themeColor="text1"/>
          <w:sz w:val="22"/>
          <w:szCs w:val="22"/>
        </w:rPr>
        <w:t>открытом конкурсе</w:t>
      </w:r>
      <w:r w:rsidRPr="00DE6D5B">
        <w:rPr>
          <w:rFonts w:ascii="GHEA Grapalat" w:hAnsi="GHEA Grapalat"/>
          <w:b/>
          <w:color w:val="000000" w:themeColor="text1"/>
          <w:sz w:val="22"/>
          <w:szCs w:val="22"/>
        </w:rPr>
        <w:br/>
        <w:t xml:space="preserve">под кодом </w:t>
      </w:r>
      <w:r w:rsidRPr="00DE6D5B">
        <w:rPr>
          <w:rFonts w:ascii="GHEA Grapalat" w:hAnsi="GHEA Grapalat"/>
          <w:b/>
          <w:color w:val="000000" w:themeColor="text1"/>
          <w:sz w:val="22"/>
          <w:szCs w:val="22"/>
          <w:lang w:val="en-US"/>
        </w:rPr>
        <w:t>HH</w:t>
      </w:r>
      <w:proofErr w:type="spellStart"/>
      <w:r w:rsidRPr="00DE6D5B">
        <w:rPr>
          <w:rFonts w:ascii="GHEA Grapalat" w:hAnsi="GHEA Grapalat"/>
          <w:b/>
          <w:iCs/>
          <w:color w:val="000000" w:themeColor="text1"/>
          <w:sz w:val="22"/>
          <w:szCs w:val="22"/>
        </w:rPr>
        <w:t>ShМАН</w:t>
      </w:r>
      <w:proofErr w:type="spellEnd"/>
      <w:r w:rsidRPr="00DE6D5B">
        <w:rPr>
          <w:rFonts w:ascii="GHEA Grapalat" w:hAnsi="GHEA Grapalat"/>
          <w:b/>
          <w:iCs/>
          <w:color w:val="000000" w:themeColor="text1"/>
          <w:sz w:val="22"/>
          <w:szCs w:val="22"/>
        </w:rPr>
        <w:t>-</w:t>
      </w:r>
      <w:r w:rsidRPr="00DE6D5B">
        <w:rPr>
          <w:rFonts w:ascii="GHEA Grapalat" w:hAnsi="GHEA Grapalat"/>
          <w:b/>
          <w:color w:val="000000" w:themeColor="text1"/>
          <w:sz w:val="22"/>
          <w:szCs w:val="22"/>
          <w:lang w:val="en-US"/>
        </w:rPr>
        <w:t>BM</w:t>
      </w:r>
      <w:r w:rsidRPr="00DE6D5B">
        <w:rPr>
          <w:rFonts w:ascii="GHEA Grapalat" w:hAnsi="GHEA Grapalat"/>
          <w:b/>
          <w:color w:val="000000" w:themeColor="text1"/>
          <w:sz w:val="22"/>
          <w:szCs w:val="22"/>
        </w:rPr>
        <w:t>AShDzB</w:t>
      </w:r>
      <w:r w:rsidRPr="00DE6D5B">
        <w:rPr>
          <w:rFonts w:ascii="GHEA Grapalat" w:hAnsi="GHEA Grapalat"/>
          <w:b/>
          <w:iCs/>
          <w:color w:val="000000" w:themeColor="text1"/>
          <w:sz w:val="22"/>
          <w:szCs w:val="22"/>
        </w:rPr>
        <w:t>-</w:t>
      </w:r>
      <w:r w:rsidR="002E0E94">
        <w:rPr>
          <w:rFonts w:ascii="GHEA Grapalat" w:hAnsi="GHEA Grapalat"/>
          <w:b/>
          <w:iCs/>
          <w:color w:val="000000" w:themeColor="text1"/>
          <w:sz w:val="22"/>
          <w:szCs w:val="22"/>
        </w:rPr>
        <w:t>25/16</w:t>
      </w:r>
      <w:r w:rsidRPr="00DE6D5B">
        <w:rPr>
          <w:rFonts w:ascii="GHEA Grapalat" w:hAnsi="GHEA Grapalat" w:cs="Times Armenian"/>
          <w:b/>
          <w:iCs/>
          <w:color w:val="000000" w:themeColor="text1"/>
          <w:sz w:val="22"/>
          <w:szCs w:val="22"/>
        </w:rPr>
        <w:br/>
      </w:r>
      <w:r w:rsidRPr="00DE6D5B">
        <w:rPr>
          <w:rFonts w:ascii="GHEA Grapalat" w:hAnsi="GHEA Grapalat"/>
          <w:b/>
          <w:iCs/>
          <w:color w:val="000000" w:themeColor="text1"/>
          <w:sz w:val="22"/>
          <w:szCs w:val="22"/>
        </w:rPr>
        <w:t xml:space="preserve">№ </w:t>
      </w:r>
      <w:r w:rsidRPr="00DE6D5B">
        <w:rPr>
          <w:rFonts w:ascii="GHEA Grapalat" w:hAnsi="GHEA Grapalat"/>
          <w:b/>
          <w:iCs/>
          <w:color w:val="000000" w:themeColor="text1"/>
          <w:sz w:val="22"/>
          <w:szCs w:val="22"/>
          <w:lang w:val="hy-AM"/>
        </w:rPr>
        <w:t>01</w:t>
      </w:r>
      <w:r w:rsidRPr="00DE6D5B">
        <w:rPr>
          <w:rFonts w:ascii="GHEA Grapalat" w:hAnsi="GHEA Grapalat"/>
          <w:b/>
          <w:color w:val="000000" w:themeColor="text1"/>
          <w:sz w:val="22"/>
          <w:szCs w:val="22"/>
        </w:rPr>
        <w:t xml:space="preserve"> от</w:t>
      </w:r>
      <w:r w:rsidRPr="00DE6D5B">
        <w:rPr>
          <w:rFonts w:ascii="GHEA Grapalat" w:hAnsi="GHEA Grapalat"/>
          <w:b/>
          <w:color w:val="000000" w:themeColor="text1"/>
          <w:sz w:val="22"/>
          <w:szCs w:val="22"/>
          <w:lang w:val="hy-AM"/>
        </w:rPr>
        <w:t xml:space="preserve"> </w:t>
      </w:r>
      <w:r w:rsidR="00E12E48">
        <w:rPr>
          <w:rFonts w:ascii="GHEA Grapalat" w:hAnsi="GHEA Grapalat"/>
          <w:b/>
          <w:color w:val="000000" w:themeColor="text1"/>
          <w:sz w:val="22"/>
          <w:szCs w:val="22"/>
          <w:lang w:val="hy-AM"/>
        </w:rPr>
        <w:t>04</w:t>
      </w:r>
      <w:r w:rsidRPr="00DE6D5B">
        <w:rPr>
          <w:rFonts w:ascii="GHEA Grapalat" w:hAnsi="GHEA Grapalat"/>
          <w:b/>
          <w:iCs/>
          <w:color w:val="000000" w:themeColor="text1"/>
          <w:sz w:val="22"/>
          <w:szCs w:val="22"/>
          <w:lang w:val="hy-AM"/>
        </w:rPr>
        <w:t>.0</w:t>
      </w:r>
      <w:r w:rsidR="00E12E48">
        <w:rPr>
          <w:rFonts w:ascii="GHEA Grapalat" w:hAnsi="GHEA Grapalat"/>
          <w:b/>
          <w:iCs/>
          <w:color w:val="000000" w:themeColor="text1"/>
          <w:sz w:val="22"/>
          <w:szCs w:val="22"/>
          <w:lang w:val="hy-AM"/>
        </w:rPr>
        <w:t>7</w:t>
      </w:r>
      <w:r w:rsidRPr="00DE6D5B">
        <w:rPr>
          <w:rFonts w:ascii="GHEA Grapalat" w:hAnsi="GHEA Grapalat"/>
          <w:b/>
          <w:iCs/>
          <w:color w:val="000000" w:themeColor="text1"/>
          <w:sz w:val="22"/>
          <w:szCs w:val="22"/>
          <w:lang w:val="hy-AM"/>
        </w:rPr>
        <w:t>.2025</w:t>
      </w:r>
      <w:r w:rsidRPr="00DE6D5B">
        <w:rPr>
          <w:rFonts w:ascii="GHEA Grapalat" w:hAnsi="GHEA Grapalat"/>
          <w:b/>
          <w:iCs/>
          <w:color w:val="000000" w:themeColor="text1"/>
          <w:sz w:val="22"/>
          <w:szCs w:val="22"/>
        </w:rPr>
        <w:t>г</w:t>
      </w:r>
    </w:p>
    <w:p w14:paraId="1F4121F9"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20C111F2"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29DA2524" w14:textId="77777777" w:rsidR="00172186" w:rsidRPr="00DE6D5B" w:rsidRDefault="00172186" w:rsidP="00172186">
      <w:pPr>
        <w:pStyle w:val="aa"/>
        <w:widowControl w:val="0"/>
        <w:spacing w:after="0"/>
        <w:jc w:val="center"/>
        <w:rPr>
          <w:rFonts w:ascii="GHEA Grapalat" w:hAnsi="GHEA Grapalat"/>
          <w:b/>
          <w:color w:val="000000" w:themeColor="text1"/>
          <w:sz w:val="22"/>
          <w:szCs w:val="22"/>
        </w:rPr>
      </w:pPr>
      <w:r w:rsidRPr="00DE6D5B">
        <w:rPr>
          <w:rFonts w:ascii="GHEA Grapalat" w:hAnsi="GHEA Grapalat"/>
          <w:b/>
          <w:color w:val="000000" w:themeColor="text1"/>
          <w:sz w:val="22"/>
          <w:szCs w:val="22"/>
        </w:rPr>
        <w:t>"</w:t>
      </w:r>
      <w:r w:rsidRPr="00DE6D5B">
        <w:rPr>
          <w:rFonts w:ascii="GHEA Grapalat" w:hAnsi="GHEA Grapalat"/>
          <w:b/>
          <w:color w:val="000000" w:themeColor="text1"/>
          <w:sz w:val="22"/>
          <w:szCs w:val="22"/>
          <w:lang w:val="hy-AM"/>
        </w:rPr>
        <w:t>Ахурян</w:t>
      </w:r>
      <w:proofErr w:type="spellStart"/>
      <w:r w:rsidRPr="00DE6D5B">
        <w:rPr>
          <w:rFonts w:ascii="GHEA Grapalat" w:hAnsi="GHEA Grapalat"/>
          <w:b/>
          <w:color w:val="000000" w:themeColor="text1"/>
          <w:sz w:val="22"/>
          <w:szCs w:val="22"/>
        </w:rPr>
        <w:t>ский</w:t>
      </w:r>
      <w:proofErr w:type="spellEnd"/>
      <w:r w:rsidRPr="00DE6D5B">
        <w:rPr>
          <w:rFonts w:ascii="GHEA Grapalat" w:hAnsi="GHEA Grapalat"/>
          <w:b/>
          <w:color w:val="000000" w:themeColor="text1"/>
          <w:sz w:val="22"/>
          <w:szCs w:val="22"/>
        </w:rPr>
        <w:t xml:space="preserve"> муниципалитет "</w:t>
      </w:r>
    </w:p>
    <w:p w14:paraId="30CFA0B5"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2855164C"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63453394"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70D8AA07"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r w:rsidRPr="00DE6D5B">
        <w:rPr>
          <w:rFonts w:ascii="GHEA Grapalat" w:hAnsi="GHEA Grapalat"/>
          <w:color w:val="000000" w:themeColor="text1"/>
          <w:sz w:val="22"/>
          <w:szCs w:val="22"/>
        </w:rPr>
        <w:t>ПРИГЛАШЕНИЕ</w:t>
      </w:r>
    </w:p>
    <w:p w14:paraId="42FFB2A6"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6675578E"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46B69C95" w14:textId="79742ACF" w:rsidR="006670C1" w:rsidRPr="00743644" w:rsidRDefault="006670C1" w:rsidP="006670C1">
      <w:pPr>
        <w:pStyle w:val="aa"/>
        <w:widowControl w:val="0"/>
        <w:spacing w:after="0"/>
        <w:ind w:right="-7"/>
        <w:jc w:val="center"/>
        <w:rPr>
          <w:rFonts w:ascii="GHEA Grapalat" w:hAnsi="GHEA Grapalat"/>
          <w:b/>
          <w:lang w:val="hy-AM"/>
        </w:rPr>
      </w:pPr>
      <w:r w:rsidRPr="00743644">
        <w:rPr>
          <w:rFonts w:ascii="GHEA Grapalat" w:hAnsi="GHEA Grapalat"/>
          <w:b/>
          <w:sz w:val="22"/>
          <w:lang w:val="hy-AM"/>
        </w:rPr>
        <w:t xml:space="preserve">НА </w:t>
      </w:r>
      <w:r w:rsidRPr="00FD5498">
        <w:rPr>
          <w:rFonts w:ascii="GHEA Grapalat" w:hAnsi="GHEA Grapalat"/>
          <w:b/>
          <w:sz w:val="22"/>
          <w:szCs w:val="22"/>
          <w:lang w:val="hy-AM"/>
        </w:rPr>
        <w:t xml:space="preserve">ОТКРЫТОМ </w:t>
      </w:r>
      <w:r w:rsidRPr="00E020C0">
        <w:rPr>
          <w:rFonts w:ascii="GHEA Grapalat" w:hAnsi="GHEA Grapalat"/>
          <w:b/>
          <w:lang w:val="hy-AM"/>
        </w:rPr>
        <w:t>КОНКУРСЕ</w:t>
      </w:r>
      <w:r w:rsidRPr="00743644">
        <w:rPr>
          <w:rFonts w:ascii="GHEA Grapalat" w:hAnsi="GHEA Grapalat"/>
          <w:b/>
          <w:lang w:val="hy-AM"/>
        </w:rPr>
        <w:t xml:space="preserve">, ОБЪЯВЛЕННЫЙ </w:t>
      </w:r>
      <w:r w:rsidR="002E0E94" w:rsidRPr="00743644">
        <w:rPr>
          <w:rFonts w:ascii="GHEA Grapalat" w:hAnsi="GHEA Grapalat"/>
          <w:b/>
          <w:lang w:val="hy-AM"/>
        </w:rPr>
        <w:t xml:space="preserve">С ЦЕЛЬЮ ПРИОБРЕТЕНИЯ </w:t>
      </w:r>
      <w:r w:rsidR="002E0E94" w:rsidRPr="00E020C0">
        <w:rPr>
          <w:rFonts w:ascii="GHEA Grapalat" w:hAnsi="GHEA Grapalat"/>
          <w:b/>
          <w:lang w:val="hy-AM"/>
        </w:rPr>
        <w:t></w:t>
      </w:r>
      <w:r w:rsidR="002E0E94" w:rsidRPr="002E0E94">
        <w:rPr>
          <w:rFonts w:ascii="GHEA Grapalat" w:hAnsi="GHEA Grapalat"/>
          <w:b/>
          <w:lang w:val="hy-AM"/>
        </w:rPr>
        <w:t>В РАМКАХ ПРОГРАММ СУБСИДИРОВАНИЯ, НАПРАВЛЕННЫХ НА РАЗВИТИЕ ЭКОНОМИЧЕСКОЙ И СОЦИАЛЬНОЙ ИНФРАСТРУКТУР ОБЩИН РЕСПУБЛИКИ АРМЕНИЯ, ЗАВЕРШЕНЫ РАБОТЫ ПО СТРОИТЕЛЬСТВУ ГАЗОПРОВОДА, ПИТАЮЩЕГО НАСЕЛЕННЫЕ ПУНКТЫ КРАШЕН, ДЖАДЖУР, ДЖАДЖУРАВАН И МЕЦ САРИАР ОБЩИНЫ АХУРЯН ШИРАКСКОЙ ОБЛАСТИ РЕСПУБЛИКИ АРМЕНИЯ</w:t>
      </w:r>
      <w:r w:rsidR="002E0E94" w:rsidRPr="00E020C0">
        <w:rPr>
          <w:rFonts w:ascii="GHEA Grapalat" w:hAnsi="GHEA Grapalat" w:cs="Arial"/>
          <w:b/>
          <w:bCs/>
          <w:lang w:val="hy-AM"/>
        </w:rPr>
        <w:t>»</w:t>
      </w:r>
      <w:r w:rsidR="002E0E94" w:rsidRPr="00743644">
        <w:rPr>
          <w:rFonts w:ascii="GHEA Grapalat" w:hAnsi="GHEA Grapalat"/>
          <w:b/>
          <w:lang w:val="af-ZA"/>
        </w:rPr>
        <w:t xml:space="preserve"> </w:t>
      </w:r>
      <w:r w:rsidR="002E0E94" w:rsidRPr="00743644">
        <w:rPr>
          <w:rFonts w:ascii="GHEA Grapalat" w:hAnsi="GHEA Grapalat"/>
          <w:b/>
          <w:lang w:val="hy-AM"/>
        </w:rPr>
        <w:t xml:space="preserve">ДЛЯ </w:t>
      </w:r>
      <w:r w:rsidRPr="00743644">
        <w:rPr>
          <w:rFonts w:ascii="GHEA Grapalat" w:hAnsi="GHEA Grapalat"/>
          <w:b/>
          <w:lang w:val="hy-AM"/>
        </w:rPr>
        <w:t>НУЖД "</w:t>
      </w:r>
      <w:r w:rsidRPr="00E020C0">
        <w:rPr>
          <w:rFonts w:ascii="GHEA Grapalat" w:hAnsi="GHEA Grapalat"/>
          <w:b/>
          <w:lang w:val="hy-AM"/>
        </w:rPr>
        <w:t>АХУРЯНСКОГО МУНИЦИПАЛИТЕТА</w:t>
      </w:r>
      <w:r w:rsidRPr="00743644">
        <w:rPr>
          <w:rFonts w:ascii="GHEA Grapalat" w:hAnsi="GHEA Grapalat"/>
          <w:b/>
          <w:lang w:val="hy-AM"/>
        </w:rPr>
        <w:t>"</w:t>
      </w:r>
    </w:p>
    <w:p w14:paraId="0555014C" w14:textId="77777777" w:rsidR="00172186" w:rsidRPr="00DE6D5B" w:rsidRDefault="00172186" w:rsidP="00172186">
      <w:pPr>
        <w:widowControl w:val="0"/>
        <w:ind w:firstLine="567"/>
        <w:jc w:val="both"/>
        <w:rPr>
          <w:rFonts w:ascii="GHEA Grapalat" w:hAnsi="GHEA Grapalat"/>
          <w:color w:val="000000" w:themeColor="text1"/>
          <w:sz w:val="22"/>
          <w:szCs w:val="22"/>
          <w:lang w:val="hy-AM"/>
        </w:rPr>
      </w:pPr>
    </w:p>
    <w:p w14:paraId="291F7642" w14:textId="77777777" w:rsidR="00172186" w:rsidRPr="00DE6D5B" w:rsidRDefault="00172186" w:rsidP="00172186">
      <w:pPr>
        <w:pStyle w:val="aa"/>
        <w:widowControl w:val="0"/>
        <w:spacing w:after="0"/>
        <w:ind w:right="-7" w:firstLine="567"/>
        <w:jc w:val="center"/>
        <w:rPr>
          <w:rFonts w:ascii="GHEA Grapalat" w:hAnsi="GHEA Grapalat"/>
          <w:b/>
          <w:color w:val="000000" w:themeColor="text1"/>
          <w:sz w:val="22"/>
          <w:szCs w:val="22"/>
          <w:lang w:val="hy-AM"/>
        </w:rPr>
      </w:pPr>
    </w:p>
    <w:p w14:paraId="37089DEA" w14:textId="77777777" w:rsidR="00172186" w:rsidRPr="00E12E48" w:rsidRDefault="00172186" w:rsidP="00172186">
      <w:pPr>
        <w:jc w:val="center"/>
        <w:rPr>
          <w:rFonts w:ascii="GHEA Grapalat" w:hAnsi="GHEA Grapalat"/>
          <w:b/>
          <w:bCs/>
          <w:color w:val="FF0000"/>
        </w:rPr>
      </w:pPr>
      <w:r w:rsidRPr="00E12E48">
        <w:rPr>
          <w:rFonts w:ascii="GHEA Grapalat" w:hAnsi="GHEA Grapalat"/>
          <w:b/>
          <w:bCs/>
          <w:color w:val="FF0000"/>
        </w:rPr>
        <w:t>Процедура закупки организуется на основании части 6 статьи 15 Закона.</w:t>
      </w:r>
    </w:p>
    <w:p w14:paraId="609EEEFA" w14:textId="77777777" w:rsidR="00172186" w:rsidRPr="00E12E48" w:rsidRDefault="00172186" w:rsidP="00172186">
      <w:pPr>
        <w:rPr>
          <w:rFonts w:ascii="GHEA Grapalat" w:hAnsi="GHEA Grapalat"/>
          <w:color w:val="FF0000"/>
        </w:rPr>
      </w:pPr>
    </w:p>
    <w:p w14:paraId="4C42C5E9" w14:textId="77777777" w:rsidR="00172186" w:rsidRPr="00DE6D5B" w:rsidRDefault="00172186" w:rsidP="00172186">
      <w:pPr>
        <w:widowControl w:val="0"/>
        <w:ind w:firstLine="567"/>
        <w:jc w:val="both"/>
        <w:rPr>
          <w:rFonts w:ascii="GHEA Grapalat" w:hAnsi="GHEA Grapalat"/>
          <w:i/>
          <w:color w:val="FF0000"/>
          <w:sz w:val="22"/>
          <w:szCs w:val="22"/>
        </w:rPr>
      </w:pPr>
    </w:p>
    <w:p w14:paraId="38AF545C" w14:textId="77777777" w:rsidR="00172186" w:rsidRPr="00DE6D5B" w:rsidRDefault="00172186" w:rsidP="00172186">
      <w:pPr>
        <w:widowControl w:val="0"/>
        <w:ind w:firstLine="567"/>
        <w:jc w:val="both"/>
        <w:rPr>
          <w:rFonts w:ascii="GHEA Grapalat" w:hAnsi="GHEA Grapalat"/>
          <w:i/>
          <w:color w:val="000000" w:themeColor="text1"/>
          <w:sz w:val="22"/>
          <w:szCs w:val="22"/>
        </w:rPr>
      </w:pPr>
    </w:p>
    <w:p w14:paraId="394429A9" w14:textId="77777777" w:rsidR="00172186" w:rsidRPr="00DE6D5B" w:rsidRDefault="00172186" w:rsidP="00172186">
      <w:pPr>
        <w:widowControl w:val="0"/>
        <w:ind w:firstLine="567"/>
        <w:jc w:val="both"/>
        <w:rPr>
          <w:rFonts w:ascii="GHEA Grapalat" w:hAnsi="GHEA Grapalat"/>
          <w:i/>
          <w:color w:val="000000" w:themeColor="text1"/>
          <w:sz w:val="22"/>
          <w:szCs w:val="22"/>
        </w:rPr>
      </w:pPr>
    </w:p>
    <w:p w14:paraId="06FF02E1" w14:textId="77777777" w:rsidR="00172186" w:rsidRPr="00DE6D5B" w:rsidRDefault="00172186" w:rsidP="00172186">
      <w:pPr>
        <w:widowControl w:val="0"/>
        <w:ind w:firstLine="567"/>
        <w:jc w:val="both"/>
        <w:rPr>
          <w:rFonts w:ascii="GHEA Grapalat" w:hAnsi="GHEA Grapalat"/>
          <w:i/>
          <w:color w:val="000000" w:themeColor="text1"/>
          <w:sz w:val="22"/>
          <w:szCs w:val="22"/>
        </w:rPr>
      </w:pPr>
    </w:p>
    <w:p w14:paraId="001E13FC" w14:textId="77777777" w:rsidR="00172186" w:rsidRPr="00DE6D5B" w:rsidRDefault="00172186" w:rsidP="00172186">
      <w:pPr>
        <w:widowControl w:val="0"/>
        <w:ind w:firstLine="567"/>
        <w:jc w:val="both"/>
        <w:rPr>
          <w:rFonts w:ascii="GHEA Grapalat" w:hAnsi="GHEA Grapalat"/>
          <w:i/>
          <w:color w:val="000000" w:themeColor="text1"/>
          <w:sz w:val="22"/>
          <w:szCs w:val="22"/>
        </w:rPr>
      </w:pPr>
    </w:p>
    <w:p w14:paraId="50314771" w14:textId="77777777" w:rsidR="00E12E48" w:rsidRDefault="00172186" w:rsidP="00E12E48">
      <w:pPr>
        <w:pStyle w:val="aa"/>
        <w:ind w:right="-7" w:firstLine="567"/>
        <w:jc w:val="center"/>
        <w:rPr>
          <w:rFonts w:ascii="GHEA Grapalat" w:hAnsi="GHEA Grapalat"/>
          <w:color w:val="FF0000"/>
          <w:sz w:val="32"/>
          <w:szCs w:val="32"/>
          <w:lang w:val="hy-AM"/>
        </w:rPr>
      </w:pPr>
      <w:r w:rsidRPr="00DE6D5B">
        <w:rPr>
          <w:rFonts w:ascii="GHEA Grapalat" w:hAnsi="GHEA Grapalat"/>
          <w:i/>
          <w:color w:val="FF0000"/>
        </w:rPr>
        <w:t>Проект</w:t>
      </w:r>
      <w:r w:rsidRPr="00DE6D5B">
        <w:rPr>
          <w:rFonts w:ascii="GHEA Grapalat" w:hAnsi="GHEA Grapalat"/>
          <w:i/>
          <w:color w:val="FF0000"/>
          <w:lang w:val="hy-AM"/>
        </w:rPr>
        <w:t xml:space="preserve">՝ </w:t>
      </w:r>
      <w:r w:rsidRPr="00DE6D5B">
        <w:rPr>
          <w:rFonts w:ascii="GHEA Grapalat" w:hAnsi="GHEA Grapalat"/>
          <w:i/>
          <w:color w:val="FF0000"/>
        </w:rPr>
        <w:t xml:space="preserve"> </w:t>
      </w:r>
      <w:hyperlink r:id="rId8" w:history="1">
        <w:r w:rsidR="00E12E48" w:rsidRPr="00B6551A">
          <w:rPr>
            <w:rStyle w:val="a9"/>
            <w:rFonts w:ascii="GHEA Grapalat" w:hAnsi="GHEA Grapalat"/>
            <w:sz w:val="32"/>
            <w:szCs w:val="32"/>
            <w:lang w:val="hy-AM"/>
          </w:rPr>
          <w:t>https://cloud.mail.ru/public/CEnK/fjw38Fw6o</w:t>
        </w:r>
      </w:hyperlink>
    </w:p>
    <w:p w14:paraId="7F559DFC" w14:textId="0D8E8DF9" w:rsidR="006670C1" w:rsidRDefault="003B0B4E" w:rsidP="006670C1">
      <w:pPr>
        <w:pStyle w:val="aa"/>
        <w:ind w:right="-7" w:firstLine="567"/>
        <w:jc w:val="center"/>
        <w:rPr>
          <w:rFonts w:ascii="GHEA Grapalat" w:hAnsi="GHEA Grapalat"/>
          <w:color w:val="FF0000"/>
          <w:sz w:val="32"/>
          <w:szCs w:val="32"/>
          <w:lang w:val="hy-AM"/>
        </w:rPr>
      </w:pPr>
      <w:r>
        <w:rPr>
          <w:rFonts w:ascii="GHEA Grapalat" w:hAnsi="GHEA Grapalat"/>
          <w:color w:val="FF0000"/>
          <w:sz w:val="32"/>
          <w:szCs w:val="32"/>
          <w:lang w:val="hy-AM"/>
        </w:rPr>
        <w:t xml:space="preserve"> </w:t>
      </w:r>
    </w:p>
    <w:p w14:paraId="27485393" w14:textId="129AD96A" w:rsidR="00AB71B3" w:rsidRDefault="00AB71B3" w:rsidP="00AB71B3">
      <w:pPr>
        <w:pStyle w:val="aa"/>
        <w:ind w:right="-7" w:firstLine="567"/>
        <w:jc w:val="center"/>
        <w:rPr>
          <w:rFonts w:ascii="GHEA Grapalat" w:hAnsi="GHEA Grapalat"/>
          <w:color w:val="FF0000"/>
          <w:sz w:val="32"/>
          <w:szCs w:val="32"/>
          <w:lang w:val="hy-AM"/>
        </w:rPr>
      </w:pPr>
    </w:p>
    <w:p w14:paraId="25145E10" w14:textId="1CBB0386" w:rsidR="004D6EE7" w:rsidRPr="00DE6D5B" w:rsidRDefault="004D6EE7" w:rsidP="004D6EE7">
      <w:pPr>
        <w:pStyle w:val="aa"/>
        <w:ind w:right="-7" w:firstLine="567"/>
        <w:jc w:val="center"/>
        <w:rPr>
          <w:rFonts w:ascii="GHEA Grapalat" w:hAnsi="GHEA Grapalat"/>
          <w:color w:val="FF0000"/>
          <w:sz w:val="22"/>
          <w:szCs w:val="22"/>
          <w:lang w:val="hy-AM"/>
        </w:rPr>
      </w:pPr>
    </w:p>
    <w:p w14:paraId="1CF15E66" w14:textId="1969571E" w:rsidR="00172186" w:rsidRPr="00DE6D5B" w:rsidRDefault="00172186" w:rsidP="00172186">
      <w:pPr>
        <w:widowControl w:val="0"/>
        <w:ind w:firstLine="567"/>
        <w:jc w:val="both"/>
        <w:rPr>
          <w:rFonts w:ascii="GHEA Grapalat" w:hAnsi="GHEA Grapalat"/>
          <w:color w:val="00B0F0"/>
          <w:sz w:val="22"/>
          <w:szCs w:val="22"/>
          <w:lang w:val="hy-AM"/>
        </w:rPr>
      </w:pPr>
    </w:p>
    <w:p w14:paraId="72BF3D34" w14:textId="77777777" w:rsidR="00172186" w:rsidRPr="002647CA" w:rsidRDefault="00172186" w:rsidP="00172186">
      <w:pPr>
        <w:pStyle w:val="aa"/>
        <w:widowControl w:val="0"/>
        <w:spacing w:after="0"/>
        <w:ind w:firstLine="567"/>
        <w:jc w:val="center"/>
        <w:rPr>
          <w:rFonts w:ascii="GHEA Grapalat" w:hAnsi="GHEA Grapalat"/>
          <w:color w:val="000000" w:themeColor="text1"/>
        </w:rPr>
      </w:pPr>
    </w:p>
    <w:p w14:paraId="2D9BED6D" w14:textId="77777777" w:rsidR="00172186" w:rsidRPr="002647CA" w:rsidRDefault="00172186" w:rsidP="00172186">
      <w:pPr>
        <w:rPr>
          <w:rFonts w:ascii="GHEA Grapalat" w:hAnsi="GHEA Grapalat"/>
          <w:color w:val="000000" w:themeColor="text1"/>
        </w:rPr>
      </w:pPr>
      <w:r w:rsidRPr="002647CA">
        <w:rPr>
          <w:rFonts w:ascii="GHEA Grapalat" w:hAnsi="GHEA Grapalat"/>
          <w:color w:val="000000" w:themeColor="text1"/>
        </w:rPr>
        <w:br w:type="page"/>
      </w:r>
    </w:p>
    <w:p w14:paraId="755C295B" w14:textId="77777777" w:rsidR="00172186" w:rsidRPr="00DE6D5B" w:rsidRDefault="00172186" w:rsidP="00172186">
      <w:pPr>
        <w:widowControl w:val="0"/>
        <w:jc w:val="center"/>
        <w:rPr>
          <w:rFonts w:ascii="GHEA Grapalat" w:hAnsi="GHEA Grapalat"/>
          <w:b/>
          <w:sz w:val="22"/>
          <w:szCs w:val="22"/>
        </w:rPr>
      </w:pPr>
    </w:p>
    <w:p w14:paraId="1A3BB53D" w14:textId="7548651E" w:rsidR="00160AE4" w:rsidRPr="00DE6D5B" w:rsidRDefault="00160AE4" w:rsidP="00172186">
      <w:pPr>
        <w:widowControl w:val="0"/>
        <w:jc w:val="center"/>
        <w:rPr>
          <w:rFonts w:ascii="GHEA Grapalat" w:hAnsi="GHEA Grapalat"/>
          <w:b/>
          <w:sz w:val="22"/>
          <w:szCs w:val="22"/>
        </w:rPr>
      </w:pPr>
      <w:r w:rsidRPr="00DE6D5B">
        <w:rPr>
          <w:rFonts w:ascii="GHEA Grapalat" w:hAnsi="GHEA Grapalat"/>
          <w:b/>
          <w:sz w:val="22"/>
          <w:szCs w:val="22"/>
        </w:rPr>
        <w:t>СОДЕРЖАНИЕ</w:t>
      </w:r>
    </w:p>
    <w:p w14:paraId="7FA49662" w14:textId="77777777" w:rsidR="00160AE4" w:rsidRPr="00DE6D5B" w:rsidRDefault="00160AE4" w:rsidP="00172186">
      <w:pPr>
        <w:widowControl w:val="0"/>
        <w:ind w:firstLine="567"/>
        <w:jc w:val="center"/>
        <w:rPr>
          <w:rFonts w:ascii="GHEA Grapalat" w:hAnsi="GHEA Grapalat"/>
          <w:i/>
          <w:sz w:val="22"/>
          <w:szCs w:val="22"/>
        </w:rPr>
      </w:pPr>
    </w:p>
    <w:p w14:paraId="0EA320CB" w14:textId="2C231681" w:rsidR="00C67E80" w:rsidRPr="00DE6D5B" w:rsidRDefault="00172186" w:rsidP="00172186">
      <w:pPr>
        <w:widowControl w:val="0"/>
        <w:jc w:val="center"/>
        <w:rPr>
          <w:rFonts w:ascii="GHEA Grapalat" w:hAnsi="GHEA Grapalat"/>
          <w:b/>
          <w:sz w:val="22"/>
          <w:szCs w:val="22"/>
        </w:rPr>
      </w:pPr>
      <w:r w:rsidRPr="00DE6D5B">
        <w:rPr>
          <w:rFonts w:ascii="GHEA Grapalat" w:hAnsi="GHEA Grapalat"/>
          <w:b/>
          <w:sz w:val="22"/>
          <w:szCs w:val="22"/>
        </w:rPr>
        <w:t xml:space="preserve">ОБЪЯВЛЯЕТСЯ ПРИГЛАШЕНИЕ НА ОТКРЫТЫЙ </w:t>
      </w:r>
      <w:r w:rsidR="002E0E94" w:rsidRPr="00DE6D5B">
        <w:rPr>
          <w:rFonts w:ascii="GHEA Grapalat" w:hAnsi="GHEA Grapalat"/>
          <w:b/>
          <w:sz w:val="22"/>
          <w:szCs w:val="22"/>
        </w:rPr>
        <w:t xml:space="preserve">КОНКУРС НА </w:t>
      </w:r>
      <w:r w:rsidR="002E0E94" w:rsidRPr="002E0E94">
        <w:rPr>
          <w:rFonts w:ascii="GHEA Grapalat" w:hAnsi="GHEA Grapalat"/>
          <w:b/>
          <w:sz w:val="22"/>
          <w:szCs w:val="22"/>
        </w:rPr>
        <w:t>В РАМКАХ ПРОГРАММ СУБСИДИРОВАНИЯ, НАПРАВЛЕННЫХ НА РАЗВИТИЕ ЭКОНОМИЧЕСКОЙ И СОЦИАЛЬНОЙ ИНФРАСТРУКТУР ОБЩИН РЕСПУБЛИКИ АРМЕНИЯ, ЗАВЕРШЕНЫ РАБОТЫ ПО СТРОИТЕЛЬСТВУ ГАЗОПРОВОДА, ПИТАЮЩЕГО НАСЕЛЕННЫЕ ПУНКТЫ КРАШЕН, ДЖАДЖУР, ДЖАДЖУРАВАН И МЕЦ САРИАР ОБЩИНЫ АХУРЯН ШИРАКСКОЙ ОБЛАСТИ РЕСПУБЛИКИ АРМЕНИЯ.</w:t>
      </w:r>
      <w:r w:rsidR="002E0E94" w:rsidRPr="00DE6D5B">
        <w:rPr>
          <w:rFonts w:ascii="GHEA Grapalat" w:hAnsi="GHEA Grapalat"/>
          <w:b/>
          <w:sz w:val="22"/>
          <w:szCs w:val="22"/>
        </w:rPr>
        <w:t xml:space="preserve">ДЛЯ НУЖД «ОБЩИНЫ АХУРЯН ШИРАКСКОГО </w:t>
      </w:r>
      <w:r w:rsidRPr="00DE6D5B">
        <w:rPr>
          <w:rFonts w:ascii="GHEA Grapalat" w:hAnsi="GHEA Grapalat"/>
          <w:b/>
          <w:sz w:val="22"/>
          <w:szCs w:val="22"/>
        </w:rPr>
        <w:t>МАРЗА РЕСПУБЛИКИ АРМЕНИЯ»</w:t>
      </w:r>
    </w:p>
    <w:p w14:paraId="690E39C8" w14:textId="77777777" w:rsidR="00172186" w:rsidRPr="00DE6D5B" w:rsidRDefault="00172186" w:rsidP="00172186">
      <w:pPr>
        <w:widowControl w:val="0"/>
        <w:jc w:val="center"/>
        <w:rPr>
          <w:rFonts w:ascii="GHEA Grapalat" w:hAnsi="GHEA Grapalat" w:cs="Sylfaen"/>
          <w:b/>
          <w:sz w:val="22"/>
          <w:szCs w:val="22"/>
        </w:rPr>
      </w:pPr>
    </w:p>
    <w:p w14:paraId="232DBB7A" w14:textId="77777777" w:rsidR="00096865" w:rsidRPr="00DE6D5B" w:rsidRDefault="00096865" w:rsidP="00172186">
      <w:pPr>
        <w:widowControl w:val="0"/>
        <w:jc w:val="center"/>
        <w:rPr>
          <w:rFonts w:ascii="GHEA Grapalat" w:hAnsi="GHEA Grapalat"/>
          <w:b/>
          <w:sz w:val="22"/>
          <w:szCs w:val="22"/>
        </w:rPr>
      </w:pPr>
      <w:r w:rsidRPr="00DE6D5B">
        <w:rPr>
          <w:rFonts w:ascii="GHEA Grapalat" w:hAnsi="GHEA Grapalat"/>
          <w:b/>
          <w:sz w:val="22"/>
          <w:szCs w:val="22"/>
        </w:rPr>
        <w:t>ЧАСТЬ I.</w:t>
      </w:r>
    </w:p>
    <w:p w14:paraId="2C7E05D9" w14:textId="77777777" w:rsidR="002E069D" w:rsidRPr="00DE6D5B" w:rsidRDefault="002E069D" w:rsidP="00172186">
      <w:pPr>
        <w:widowControl w:val="0"/>
        <w:jc w:val="center"/>
        <w:rPr>
          <w:rFonts w:ascii="GHEA Grapalat" w:hAnsi="GHEA Grapalat"/>
          <w:sz w:val="22"/>
          <w:szCs w:val="22"/>
        </w:rPr>
      </w:pPr>
    </w:p>
    <w:p w14:paraId="79B31717" w14:textId="77777777" w:rsidR="00096865" w:rsidRPr="00DE6D5B" w:rsidRDefault="00096865"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1.</w:t>
      </w:r>
      <w:r w:rsidR="005C1BF7" w:rsidRPr="00DE6D5B">
        <w:rPr>
          <w:rFonts w:ascii="GHEA Grapalat" w:hAnsi="GHEA Grapalat"/>
          <w:sz w:val="22"/>
          <w:szCs w:val="22"/>
        </w:rPr>
        <w:tab/>
      </w:r>
      <w:r w:rsidR="00543BAE" w:rsidRPr="00DE6D5B">
        <w:rPr>
          <w:rFonts w:ascii="GHEA Grapalat" w:hAnsi="GHEA Grapalat"/>
          <w:sz w:val="22"/>
          <w:szCs w:val="22"/>
        </w:rPr>
        <w:t>Характеристика предмета закупки</w:t>
      </w:r>
      <w:r w:rsidRPr="00DE6D5B">
        <w:rPr>
          <w:rFonts w:ascii="GHEA Grapalat" w:hAnsi="GHEA Grapalat"/>
          <w:sz w:val="22"/>
          <w:szCs w:val="22"/>
        </w:rPr>
        <w:t xml:space="preserve"> </w:t>
      </w:r>
    </w:p>
    <w:p w14:paraId="6689D593" w14:textId="77777777" w:rsidR="00096865" w:rsidRPr="00DE6D5B" w:rsidRDefault="00096865"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2.</w:t>
      </w:r>
      <w:r w:rsidR="005D191A" w:rsidRPr="00DE6D5B">
        <w:rPr>
          <w:rFonts w:ascii="GHEA Grapalat" w:hAnsi="GHEA Grapalat"/>
          <w:sz w:val="22"/>
          <w:szCs w:val="22"/>
        </w:rPr>
        <w:tab/>
      </w:r>
      <w:r w:rsidRPr="00DE6D5B">
        <w:rPr>
          <w:rFonts w:ascii="GHEA Grapalat" w:hAnsi="GHEA Grapalat"/>
          <w:sz w:val="22"/>
          <w:szCs w:val="22"/>
        </w:rPr>
        <w:t>Требования к праву участника на участие</w:t>
      </w:r>
      <w:r w:rsidR="004D6ADF" w:rsidRPr="00DE6D5B">
        <w:rPr>
          <w:rFonts w:ascii="GHEA Grapalat" w:hAnsi="GHEA Grapalat"/>
          <w:sz w:val="22"/>
          <w:szCs w:val="22"/>
        </w:rPr>
        <w:t>, квалификационные критерии</w:t>
      </w:r>
      <w:r w:rsidR="00543BAE" w:rsidRPr="00DE6D5B">
        <w:rPr>
          <w:rFonts w:ascii="GHEA Grapalat" w:hAnsi="GHEA Grapalat"/>
          <w:sz w:val="22"/>
          <w:szCs w:val="22"/>
        </w:rPr>
        <w:t xml:space="preserve"> и порядок их оценки</w:t>
      </w:r>
      <w:r w:rsidRPr="00DE6D5B">
        <w:rPr>
          <w:rFonts w:ascii="GHEA Grapalat" w:hAnsi="GHEA Grapalat"/>
          <w:sz w:val="22"/>
          <w:szCs w:val="22"/>
        </w:rPr>
        <w:t>3.</w:t>
      </w:r>
      <w:r w:rsidR="005D191A" w:rsidRPr="00DE6D5B">
        <w:rPr>
          <w:rFonts w:ascii="GHEA Grapalat" w:hAnsi="GHEA Grapalat"/>
          <w:sz w:val="22"/>
          <w:szCs w:val="22"/>
        </w:rPr>
        <w:tab/>
      </w:r>
      <w:r w:rsidRPr="00DE6D5B">
        <w:rPr>
          <w:rFonts w:ascii="GHEA Grapalat" w:hAnsi="GHEA Grapalat"/>
          <w:sz w:val="22"/>
          <w:szCs w:val="22"/>
        </w:rPr>
        <w:t>Разъяснение приглашения и порядок вне</w:t>
      </w:r>
      <w:r w:rsidR="00543BAE" w:rsidRPr="00DE6D5B">
        <w:rPr>
          <w:rFonts w:ascii="GHEA Grapalat" w:hAnsi="GHEA Grapalat"/>
          <w:sz w:val="22"/>
          <w:szCs w:val="22"/>
        </w:rPr>
        <w:t>сения изменения в приглашение</w:t>
      </w:r>
    </w:p>
    <w:p w14:paraId="50D34AEF" w14:textId="77777777" w:rsidR="00087A30" w:rsidRPr="00DE6D5B" w:rsidRDefault="00096865" w:rsidP="00172186">
      <w:pPr>
        <w:widowControl w:val="0"/>
        <w:tabs>
          <w:tab w:val="left" w:pos="1134"/>
        </w:tabs>
        <w:ind w:firstLine="426"/>
        <w:jc w:val="both"/>
        <w:rPr>
          <w:rFonts w:ascii="GHEA Grapalat" w:hAnsi="GHEA Grapalat" w:cs="Sylfaen"/>
          <w:sz w:val="22"/>
          <w:szCs w:val="22"/>
        </w:rPr>
      </w:pPr>
      <w:r w:rsidRPr="00DE6D5B">
        <w:rPr>
          <w:rFonts w:ascii="GHEA Grapalat" w:hAnsi="GHEA Grapalat"/>
          <w:sz w:val="22"/>
          <w:szCs w:val="22"/>
        </w:rPr>
        <w:t>4.</w:t>
      </w:r>
      <w:r w:rsidR="005D191A" w:rsidRPr="00DE6D5B">
        <w:rPr>
          <w:rFonts w:ascii="GHEA Grapalat" w:hAnsi="GHEA Grapalat"/>
          <w:sz w:val="22"/>
          <w:szCs w:val="22"/>
        </w:rPr>
        <w:tab/>
      </w:r>
      <w:r w:rsidRPr="00DE6D5B">
        <w:rPr>
          <w:rFonts w:ascii="GHEA Grapalat" w:hAnsi="GHEA Grapalat"/>
          <w:sz w:val="22"/>
          <w:szCs w:val="22"/>
        </w:rPr>
        <w:t>Порядок подачи заявки</w:t>
      </w:r>
    </w:p>
    <w:p w14:paraId="54EE8731" w14:textId="77777777" w:rsidR="00096865" w:rsidRPr="00DE6D5B" w:rsidRDefault="00543BAE"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5.</w:t>
      </w:r>
      <w:r w:rsidRPr="00DE6D5B">
        <w:rPr>
          <w:rFonts w:ascii="GHEA Grapalat" w:hAnsi="GHEA Grapalat"/>
          <w:sz w:val="22"/>
          <w:szCs w:val="22"/>
        </w:rPr>
        <w:tab/>
        <w:t>Ценовое предложение заявки</w:t>
      </w:r>
      <w:r w:rsidR="00087A30" w:rsidRPr="00DE6D5B">
        <w:rPr>
          <w:rFonts w:ascii="GHEA Grapalat" w:hAnsi="GHEA Grapalat"/>
          <w:sz w:val="22"/>
          <w:szCs w:val="22"/>
        </w:rPr>
        <w:t xml:space="preserve"> </w:t>
      </w:r>
    </w:p>
    <w:p w14:paraId="5DC550DE" w14:textId="77777777" w:rsidR="00096865" w:rsidRPr="00DE6D5B" w:rsidRDefault="00087A30"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6.</w:t>
      </w:r>
      <w:r w:rsidR="005D191A" w:rsidRPr="00DE6D5B">
        <w:rPr>
          <w:rFonts w:ascii="GHEA Grapalat" w:hAnsi="GHEA Grapalat"/>
          <w:sz w:val="22"/>
          <w:szCs w:val="22"/>
        </w:rPr>
        <w:tab/>
      </w:r>
      <w:r w:rsidRPr="00DE6D5B">
        <w:rPr>
          <w:rFonts w:ascii="GHEA Grapalat" w:hAnsi="GHEA Grapalat"/>
          <w:sz w:val="22"/>
          <w:szCs w:val="22"/>
        </w:rPr>
        <w:t>Срок действия заявки, порядок внесения</w:t>
      </w:r>
      <w:r w:rsidR="005D191A" w:rsidRPr="00DE6D5B">
        <w:rPr>
          <w:rFonts w:ascii="GHEA Grapalat" w:hAnsi="GHEA Grapalat"/>
          <w:sz w:val="22"/>
          <w:szCs w:val="22"/>
        </w:rPr>
        <w:t xml:space="preserve"> изменений в заявки и их отзыва</w:t>
      </w:r>
      <w:r w:rsidRPr="00DE6D5B">
        <w:rPr>
          <w:rFonts w:ascii="GHEA Grapalat" w:hAnsi="GHEA Grapalat"/>
          <w:sz w:val="22"/>
          <w:szCs w:val="22"/>
        </w:rPr>
        <w:t xml:space="preserve"> </w:t>
      </w:r>
    </w:p>
    <w:p w14:paraId="75BC4E54" w14:textId="28467C50" w:rsidR="00096865" w:rsidRPr="00DE6D5B" w:rsidRDefault="00087A30" w:rsidP="00172186">
      <w:pPr>
        <w:widowControl w:val="0"/>
        <w:tabs>
          <w:tab w:val="left" w:pos="1134"/>
        </w:tabs>
        <w:ind w:firstLine="426"/>
        <w:jc w:val="both"/>
        <w:rPr>
          <w:rFonts w:ascii="GHEA Grapalat" w:hAnsi="GHEA Grapalat"/>
          <w:b/>
          <w:bCs/>
          <w:sz w:val="22"/>
          <w:szCs w:val="22"/>
        </w:rPr>
      </w:pPr>
      <w:r w:rsidRPr="00DE6D5B">
        <w:rPr>
          <w:rFonts w:ascii="GHEA Grapalat" w:hAnsi="GHEA Grapalat"/>
          <w:b/>
          <w:bCs/>
          <w:sz w:val="22"/>
          <w:szCs w:val="22"/>
        </w:rPr>
        <w:t>7.</w:t>
      </w:r>
      <w:r w:rsidR="005D191A" w:rsidRPr="00DE6D5B">
        <w:rPr>
          <w:rFonts w:ascii="GHEA Grapalat" w:hAnsi="GHEA Grapalat"/>
          <w:b/>
          <w:bCs/>
          <w:sz w:val="22"/>
          <w:szCs w:val="22"/>
        </w:rPr>
        <w:tab/>
      </w:r>
      <w:r w:rsidRPr="00DE6D5B">
        <w:rPr>
          <w:rFonts w:ascii="GHEA Grapalat" w:hAnsi="GHEA Grapalat"/>
          <w:b/>
          <w:bCs/>
          <w:sz w:val="22"/>
          <w:szCs w:val="22"/>
        </w:rPr>
        <w:t xml:space="preserve">Обеспечение заявки </w:t>
      </w:r>
    </w:p>
    <w:p w14:paraId="5415EC1E" w14:textId="77777777" w:rsidR="00096865" w:rsidRPr="00DE6D5B" w:rsidRDefault="00087A30" w:rsidP="00172186">
      <w:pPr>
        <w:widowControl w:val="0"/>
        <w:tabs>
          <w:tab w:val="left" w:pos="1134"/>
        </w:tabs>
        <w:ind w:firstLine="426"/>
        <w:jc w:val="both"/>
        <w:rPr>
          <w:rFonts w:ascii="GHEA Grapalat" w:hAnsi="GHEA Grapalat" w:cs="Sylfaen"/>
          <w:sz w:val="22"/>
          <w:szCs w:val="22"/>
        </w:rPr>
      </w:pPr>
      <w:r w:rsidRPr="00DE6D5B">
        <w:rPr>
          <w:rFonts w:ascii="GHEA Grapalat" w:hAnsi="GHEA Grapalat"/>
          <w:sz w:val="22"/>
          <w:szCs w:val="22"/>
        </w:rPr>
        <w:t>8.</w:t>
      </w:r>
      <w:r w:rsidR="005D191A" w:rsidRPr="00DE6D5B">
        <w:rPr>
          <w:rFonts w:ascii="GHEA Grapalat" w:hAnsi="GHEA Grapalat"/>
          <w:sz w:val="22"/>
          <w:szCs w:val="22"/>
        </w:rPr>
        <w:tab/>
      </w:r>
      <w:r w:rsidRPr="00DE6D5B">
        <w:rPr>
          <w:rFonts w:ascii="GHEA Grapalat" w:hAnsi="GHEA Grapalat"/>
          <w:sz w:val="22"/>
          <w:szCs w:val="22"/>
        </w:rPr>
        <w:t>Вскрытие, оц</w:t>
      </w:r>
      <w:r w:rsidR="000B2CFA" w:rsidRPr="00DE6D5B">
        <w:rPr>
          <w:rFonts w:ascii="GHEA Grapalat" w:hAnsi="GHEA Grapalat"/>
          <w:sz w:val="22"/>
          <w:szCs w:val="22"/>
        </w:rPr>
        <w:t>енка заявок и подведение итогов</w:t>
      </w:r>
    </w:p>
    <w:p w14:paraId="6810219F" w14:textId="77777777" w:rsidR="00096865" w:rsidRPr="00DE6D5B" w:rsidRDefault="00087A30"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9.</w:t>
      </w:r>
      <w:r w:rsidR="005D191A" w:rsidRPr="00DE6D5B">
        <w:rPr>
          <w:rFonts w:ascii="GHEA Grapalat" w:hAnsi="GHEA Grapalat"/>
          <w:sz w:val="22"/>
          <w:szCs w:val="22"/>
        </w:rPr>
        <w:tab/>
      </w:r>
      <w:r w:rsidRPr="00DE6D5B">
        <w:rPr>
          <w:rFonts w:ascii="GHEA Grapalat" w:hAnsi="GHEA Grapalat"/>
          <w:sz w:val="22"/>
          <w:szCs w:val="22"/>
        </w:rPr>
        <w:t>Заключение догово</w:t>
      </w:r>
      <w:r w:rsidR="00543BAE" w:rsidRPr="00DE6D5B">
        <w:rPr>
          <w:rFonts w:ascii="GHEA Grapalat" w:hAnsi="GHEA Grapalat"/>
          <w:sz w:val="22"/>
          <w:szCs w:val="22"/>
        </w:rPr>
        <w:t>ра</w:t>
      </w:r>
    </w:p>
    <w:p w14:paraId="4DE6D216" w14:textId="77777777" w:rsidR="00096865" w:rsidRPr="00AB71B3" w:rsidRDefault="00087A30" w:rsidP="00172186">
      <w:pPr>
        <w:widowControl w:val="0"/>
        <w:tabs>
          <w:tab w:val="left" w:pos="1134"/>
        </w:tabs>
        <w:ind w:firstLine="426"/>
        <w:jc w:val="both"/>
        <w:rPr>
          <w:rFonts w:ascii="GHEA Grapalat" w:hAnsi="GHEA Grapalat"/>
          <w:b/>
          <w:bCs/>
          <w:sz w:val="22"/>
          <w:szCs w:val="22"/>
        </w:rPr>
      </w:pPr>
      <w:r w:rsidRPr="00AB71B3">
        <w:rPr>
          <w:rFonts w:ascii="GHEA Grapalat" w:hAnsi="GHEA Grapalat"/>
          <w:b/>
          <w:bCs/>
          <w:sz w:val="22"/>
          <w:szCs w:val="22"/>
        </w:rPr>
        <w:t>10.</w:t>
      </w:r>
      <w:r w:rsidR="005D191A" w:rsidRPr="00AB71B3">
        <w:rPr>
          <w:rFonts w:ascii="GHEA Grapalat" w:hAnsi="GHEA Grapalat"/>
          <w:b/>
          <w:bCs/>
          <w:sz w:val="22"/>
          <w:szCs w:val="22"/>
        </w:rPr>
        <w:tab/>
      </w:r>
      <w:proofErr w:type="spellStart"/>
      <w:r w:rsidR="004D6ADF" w:rsidRPr="00AB71B3">
        <w:rPr>
          <w:rFonts w:ascii="GHEA Grapalat" w:hAnsi="GHEA Grapalat"/>
          <w:b/>
          <w:bCs/>
          <w:sz w:val="22"/>
          <w:szCs w:val="22"/>
        </w:rPr>
        <w:t>Обеспечени</w:t>
      </w:r>
      <w:proofErr w:type="spellEnd"/>
      <w:r w:rsidR="004D6ADF" w:rsidRPr="00AB71B3">
        <w:rPr>
          <w:rFonts w:ascii="GHEA Grapalat" w:hAnsi="GHEA Grapalat"/>
          <w:b/>
          <w:bCs/>
          <w:sz w:val="22"/>
          <w:szCs w:val="22"/>
          <w:lang w:val="en-US"/>
        </w:rPr>
        <w:t>e</w:t>
      </w:r>
      <w:r w:rsidR="004D6ADF" w:rsidRPr="00AB71B3">
        <w:rPr>
          <w:rFonts w:ascii="GHEA Grapalat" w:hAnsi="GHEA Grapalat"/>
          <w:b/>
          <w:bCs/>
          <w:sz w:val="22"/>
          <w:szCs w:val="22"/>
        </w:rPr>
        <w:t xml:space="preserve"> </w:t>
      </w:r>
      <w:r w:rsidR="00543BAE" w:rsidRPr="00AB71B3">
        <w:rPr>
          <w:rFonts w:ascii="GHEA Grapalat" w:hAnsi="GHEA Grapalat"/>
          <w:b/>
          <w:bCs/>
          <w:sz w:val="22"/>
          <w:szCs w:val="22"/>
        </w:rPr>
        <w:t>договора</w:t>
      </w:r>
      <w:r w:rsidRPr="00AB71B3">
        <w:rPr>
          <w:rFonts w:ascii="GHEA Grapalat" w:hAnsi="GHEA Grapalat"/>
          <w:b/>
          <w:bCs/>
          <w:sz w:val="22"/>
          <w:szCs w:val="22"/>
        </w:rPr>
        <w:t xml:space="preserve"> </w:t>
      </w:r>
    </w:p>
    <w:p w14:paraId="2B168377" w14:textId="77777777" w:rsidR="00096865" w:rsidRPr="00DE6D5B" w:rsidRDefault="00096865"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11.</w:t>
      </w:r>
      <w:r w:rsidR="005D191A" w:rsidRPr="00DE6D5B">
        <w:rPr>
          <w:rFonts w:ascii="GHEA Grapalat" w:hAnsi="GHEA Grapalat"/>
          <w:sz w:val="22"/>
          <w:szCs w:val="22"/>
        </w:rPr>
        <w:tab/>
      </w:r>
      <w:r w:rsidRPr="00DE6D5B">
        <w:rPr>
          <w:rFonts w:ascii="GHEA Grapalat" w:hAnsi="GHEA Grapalat"/>
          <w:sz w:val="22"/>
          <w:szCs w:val="22"/>
        </w:rPr>
        <w:t>Объяв</w:t>
      </w:r>
      <w:r w:rsidR="00543BAE" w:rsidRPr="00DE6D5B">
        <w:rPr>
          <w:rFonts w:ascii="GHEA Grapalat" w:hAnsi="GHEA Grapalat"/>
          <w:sz w:val="22"/>
          <w:szCs w:val="22"/>
        </w:rPr>
        <w:t>ление процедуры несостоявшейся</w:t>
      </w:r>
      <w:r w:rsidRPr="00DE6D5B">
        <w:rPr>
          <w:rFonts w:ascii="GHEA Grapalat" w:hAnsi="GHEA Grapalat"/>
          <w:sz w:val="22"/>
          <w:szCs w:val="22"/>
        </w:rPr>
        <w:t xml:space="preserve"> </w:t>
      </w:r>
    </w:p>
    <w:p w14:paraId="19BE2E2C" w14:textId="77777777" w:rsidR="00096865" w:rsidRPr="00DE6D5B" w:rsidRDefault="00096865"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12.</w:t>
      </w:r>
      <w:r w:rsidR="005D191A" w:rsidRPr="00DE6D5B">
        <w:rPr>
          <w:rFonts w:ascii="GHEA Grapalat" w:hAnsi="GHEA Grapalat"/>
          <w:sz w:val="22"/>
          <w:szCs w:val="22"/>
        </w:rPr>
        <w:tab/>
      </w:r>
      <w:r w:rsidRPr="00DE6D5B">
        <w:rPr>
          <w:rFonts w:ascii="GHEA Grapalat" w:hAnsi="GHEA Grapalat"/>
          <w:sz w:val="22"/>
          <w:szCs w:val="22"/>
        </w:rPr>
        <w:t>Право участника и порядок обжалования им действий и (или) принятых решений</w:t>
      </w:r>
      <w:r w:rsidR="00543BAE" w:rsidRPr="00DE6D5B">
        <w:rPr>
          <w:rFonts w:ascii="GHEA Grapalat" w:hAnsi="GHEA Grapalat"/>
          <w:sz w:val="22"/>
          <w:szCs w:val="22"/>
        </w:rPr>
        <w:t>, связанных с процессом закупки</w:t>
      </w:r>
    </w:p>
    <w:p w14:paraId="2FFDFB78" w14:textId="77777777" w:rsidR="00520F57" w:rsidRPr="00DE6D5B" w:rsidRDefault="00520F57" w:rsidP="00172186">
      <w:pPr>
        <w:widowControl w:val="0"/>
        <w:jc w:val="center"/>
        <w:rPr>
          <w:rFonts w:ascii="GHEA Grapalat" w:hAnsi="GHEA Grapalat"/>
          <w:b/>
          <w:sz w:val="22"/>
          <w:szCs w:val="22"/>
        </w:rPr>
      </w:pPr>
    </w:p>
    <w:p w14:paraId="3DA4E7E3" w14:textId="77777777" w:rsidR="00520F57" w:rsidRPr="00DE6D5B" w:rsidRDefault="00520F57" w:rsidP="00172186">
      <w:pPr>
        <w:widowControl w:val="0"/>
        <w:jc w:val="center"/>
        <w:rPr>
          <w:rFonts w:ascii="GHEA Grapalat" w:hAnsi="GHEA Grapalat"/>
          <w:b/>
          <w:sz w:val="22"/>
          <w:szCs w:val="22"/>
        </w:rPr>
      </w:pPr>
    </w:p>
    <w:p w14:paraId="7A60B944" w14:textId="77777777" w:rsidR="008842CE" w:rsidRPr="00DE6D5B" w:rsidRDefault="00CA590C" w:rsidP="00172186">
      <w:pPr>
        <w:widowControl w:val="0"/>
        <w:jc w:val="center"/>
        <w:rPr>
          <w:rFonts w:ascii="GHEA Grapalat" w:hAnsi="GHEA Grapalat"/>
          <w:b/>
          <w:sz w:val="22"/>
          <w:szCs w:val="22"/>
        </w:rPr>
      </w:pPr>
      <w:r w:rsidRPr="00DE6D5B">
        <w:rPr>
          <w:rFonts w:ascii="GHEA Grapalat" w:hAnsi="GHEA Grapalat"/>
          <w:b/>
          <w:sz w:val="22"/>
          <w:szCs w:val="22"/>
        </w:rPr>
        <w:t xml:space="preserve">ЧАСТЬ II. </w:t>
      </w:r>
    </w:p>
    <w:p w14:paraId="6BB062AE" w14:textId="77777777" w:rsidR="008842CE" w:rsidRPr="00DE6D5B" w:rsidRDefault="008842CE" w:rsidP="00172186">
      <w:pPr>
        <w:widowControl w:val="0"/>
        <w:jc w:val="center"/>
        <w:rPr>
          <w:rFonts w:ascii="GHEA Grapalat" w:hAnsi="GHEA Grapalat"/>
          <w:b/>
          <w:sz w:val="22"/>
          <w:szCs w:val="22"/>
        </w:rPr>
      </w:pPr>
    </w:p>
    <w:p w14:paraId="68C6AC83" w14:textId="77777777" w:rsidR="00096865" w:rsidRPr="00DE6D5B" w:rsidRDefault="00096865" w:rsidP="00172186">
      <w:pPr>
        <w:widowControl w:val="0"/>
        <w:jc w:val="center"/>
        <w:rPr>
          <w:rFonts w:ascii="GHEA Grapalat" w:hAnsi="GHEA Grapalat"/>
          <w:b/>
          <w:sz w:val="22"/>
          <w:szCs w:val="22"/>
        </w:rPr>
      </w:pPr>
      <w:r w:rsidRPr="00DE6D5B">
        <w:rPr>
          <w:rFonts w:ascii="GHEA Grapalat" w:hAnsi="GHEA Grapalat"/>
          <w:b/>
          <w:sz w:val="22"/>
          <w:szCs w:val="22"/>
        </w:rPr>
        <w:t xml:space="preserve">ИНСТРУКЦИЯ ПО ПОДГОТОВКЕ ЗАЯВКИ </w:t>
      </w:r>
      <w:r w:rsidR="00CA590C" w:rsidRPr="00DE6D5B">
        <w:rPr>
          <w:rFonts w:ascii="GHEA Grapalat" w:hAnsi="GHEA Grapalat"/>
          <w:b/>
          <w:sz w:val="22"/>
          <w:szCs w:val="22"/>
        </w:rPr>
        <w:br/>
      </w:r>
      <w:r w:rsidRPr="00DE6D5B">
        <w:rPr>
          <w:rFonts w:ascii="GHEA Grapalat" w:hAnsi="GHEA Grapalat"/>
          <w:b/>
          <w:sz w:val="22"/>
          <w:szCs w:val="22"/>
        </w:rPr>
        <w:t>НА ОТКРЫТЫЙ КОНКУРС</w:t>
      </w:r>
    </w:p>
    <w:p w14:paraId="28D50ECF" w14:textId="77777777" w:rsidR="00520F57" w:rsidRPr="00DE6D5B" w:rsidRDefault="00520F57" w:rsidP="00172186">
      <w:pPr>
        <w:widowControl w:val="0"/>
        <w:jc w:val="center"/>
        <w:rPr>
          <w:rFonts w:ascii="GHEA Grapalat" w:hAnsi="GHEA Grapalat"/>
          <w:b/>
          <w:sz w:val="22"/>
          <w:szCs w:val="22"/>
        </w:rPr>
      </w:pPr>
    </w:p>
    <w:p w14:paraId="10A5E049" w14:textId="77777777" w:rsidR="00096865" w:rsidRPr="00DE6D5B" w:rsidRDefault="00096865" w:rsidP="00172186">
      <w:pPr>
        <w:widowControl w:val="0"/>
        <w:tabs>
          <w:tab w:val="left" w:pos="1134"/>
        </w:tabs>
        <w:ind w:firstLine="142"/>
        <w:jc w:val="both"/>
        <w:rPr>
          <w:rFonts w:ascii="GHEA Grapalat" w:hAnsi="GHEA Grapalat"/>
          <w:sz w:val="22"/>
          <w:szCs w:val="22"/>
        </w:rPr>
      </w:pPr>
      <w:r w:rsidRPr="00DE6D5B">
        <w:rPr>
          <w:rFonts w:ascii="GHEA Grapalat" w:hAnsi="GHEA Grapalat"/>
          <w:sz w:val="22"/>
          <w:szCs w:val="22"/>
        </w:rPr>
        <w:t>1.</w:t>
      </w:r>
      <w:r w:rsidRPr="00DE6D5B">
        <w:rPr>
          <w:rFonts w:ascii="GHEA Grapalat" w:hAnsi="GHEA Grapalat"/>
          <w:sz w:val="22"/>
          <w:szCs w:val="22"/>
        </w:rPr>
        <w:tab/>
        <w:t>Общ</w:t>
      </w:r>
      <w:r w:rsidR="00543BAE" w:rsidRPr="00DE6D5B">
        <w:rPr>
          <w:rFonts w:ascii="GHEA Grapalat" w:hAnsi="GHEA Grapalat"/>
          <w:sz w:val="22"/>
          <w:szCs w:val="22"/>
        </w:rPr>
        <w:t>ие положения</w:t>
      </w:r>
    </w:p>
    <w:p w14:paraId="469A1621" w14:textId="77777777" w:rsidR="00096865" w:rsidRPr="00DE6D5B" w:rsidRDefault="00543BAE" w:rsidP="00172186">
      <w:pPr>
        <w:widowControl w:val="0"/>
        <w:tabs>
          <w:tab w:val="left" w:pos="1134"/>
        </w:tabs>
        <w:ind w:firstLine="142"/>
        <w:jc w:val="both"/>
        <w:rPr>
          <w:rFonts w:ascii="GHEA Grapalat" w:hAnsi="GHEA Grapalat"/>
          <w:sz w:val="22"/>
          <w:szCs w:val="22"/>
        </w:rPr>
      </w:pPr>
      <w:r w:rsidRPr="00DE6D5B">
        <w:rPr>
          <w:rFonts w:ascii="GHEA Grapalat" w:hAnsi="GHEA Grapalat"/>
          <w:sz w:val="22"/>
          <w:szCs w:val="22"/>
        </w:rPr>
        <w:t>2.</w:t>
      </w:r>
      <w:r w:rsidRPr="00DE6D5B">
        <w:rPr>
          <w:rFonts w:ascii="GHEA Grapalat" w:hAnsi="GHEA Grapalat"/>
          <w:sz w:val="22"/>
          <w:szCs w:val="22"/>
        </w:rPr>
        <w:tab/>
        <w:t>Заявка на процедуру</w:t>
      </w:r>
    </w:p>
    <w:p w14:paraId="204FC004" w14:textId="77777777" w:rsidR="0061522D" w:rsidRPr="00DE6D5B" w:rsidRDefault="00450C30" w:rsidP="00172186">
      <w:pPr>
        <w:widowControl w:val="0"/>
        <w:tabs>
          <w:tab w:val="left" w:pos="1134"/>
        </w:tabs>
        <w:ind w:firstLine="142"/>
        <w:jc w:val="both"/>
        <w:rPr>
          <w:rFonts w:ascii="GHEA Grapalat" w:hAnsi="GHEA Grapalat"/>
          <w:sz w:val="22"/>
          <w:szCs w:val="22"/>
        </w:rPr>
      </w:pPr>
      <w:r w:rsidRPr="00DE6D5B">
        <w:rPr>
          <w:rFonts w:ascii="GHEA Grapalat" w:hAnsi="GHEA Grapalat"/>
          <w:sz w:val="22"/>
          <w:szCs w:val="22"/>
        </w:rPr>
        <w:t>3</w:t>
      </w:r>
      <w:r w:rsidR="00543BAE" w:rsidRPr="00DE6D5B">
        <w:rPr>
          <w:rFonts w:ascii="GHEA Grapalat" w:hAnsi="GHEA Grapalat"/>
          <w:sz w:val="22"/>
          <w:szCs w:val="22"/>
        </w:rPr>
        <w:t>.</w:t>
      </w:r>
      <w:r w:rsidR="00543BAE" w:rsidRPr="00DE6D5B">
        <w:rPr>
          <w:rFonts w:ascii="GHEA Grapalat" w:hAnsi="GHEA Grapalat"/>
          <w:sz w:val="22"/>
          <w:szCs w:val="22"/>
        </w:rPr>
        <w:tab/>
        <w:t>Приложения № 1-</w:t>
      </w:r>
      <w:r w:rsidR="0049697A" w:rsidRPr="00DE6D5B">
        <w:rPr>
          <w:rFonts w:ascii="GHEA Grapalat" w:hAnsi="GHEA Grapalat"/>
          <w:sz w:val="22"/>
          <w:szCs w:val="22"/>
        </w:rPr>
        <w:t>7</w:t>
      </w:r>
    </w:p>
    <w:p w14:paraId="2E860CA1" w14:textId="77777777" w:rsidR="00E17B7F" w:rsidRPr="00DE6D5B" w:rsidRDefault="00E17B7F" w:rsidP="00172186">
      <w:pPr>
        <w:rPr>
          <w:rFonts w:ascii="GHEA Grapalat" w:hAnsi="GHEA Grapalat"/>
          <w:spacing w:val="-6"/>
          <w:sz w:val="22"/>
          <w:szCs w:val="22"/>
        </w:rPr>
      </w:pPr>
      <w:r w:rsidRPr="00DE6D5B">
        <w:rPr>
          <w:rFonts w:ascii="GHEA Grapalat" w:hAnsi="GHEA Grapalat"/>
          <w:spacing w:val="-6"/>
          <w:sz w:val="22"/>
          <w:szCs w:val="22"/>
        </w:rPr>
        <w:br w:type="page"/>
      </w:r>
    </w:p>
    <w:p w14:paraId="3282ED6F" w14:textId="77777777" w:rsidR="00172186" w:rsidRPr="002647CA" w:rsidRDefault="00E17B7F" w:rsidP="00172186">
      <w:pPr>
        <w:widowControl w:val="0"/>
        <w:ind w:hanging="567"/>
        <w:jc w:val="both"/>
        <w:rPr>
          <w:rFonts w:ascii="GHEA Grapalat" w:hAnsi="GHEA Grapalat"/>
          <w:spacing w:val="-6"/>
        </w:rPr>
      </w:pPr>
      <w:r w:rsidRPr="002647CA">
        <w:rPr>
          <w:rFonts w:ascii="GHEA Grapalat" w:hAnsi="GHEA Grapalat"/>
          <w:spacing w:val="-6"/>
        </w:rPr>
        <w:lastRenderedPageBreak/>
        <w:t xml:space="preserve">             </w:t>
      </w:r>
    </w:p>
    <w:p w14:paraId="77725AE5" w14:textId="77777777" w:rsidR="00172186" w:rsidRPr="002647CA" w:rsidRDefault="00172186" w:rsidP="00172186">
      <w:pPr>
        <w:widowControl w:val="0"/>
        <w:ind w:hanging="567"/>
        <w:jc w:val="both"/>
        <w:rPr>
          <w:rFonts w:ascii="GHEA Grapalat" w:hAnsi="GHEA Grapalat"/>
          <w:spacing w:val="-6"/>
        </w:rPr>
      </w:pPr>
    </w:p>
    <w:p w14:paraId="45E1025C" w14:textId="328A58B6" w:rsidR="00172186" w:rsidRPr="002647CA" w:rsidRDefault="00E17B7F" w:rsidP="00172186">
      <w:pPr>
        <w:widowControl w:val="0"/>
        <w:ind w:hanging="567"/>
        <w:jc w:val="both"/>
        <w:rPr>
          <w:rFonts w:ascii="GHEA Grapalat" w:hAnsi="GHEA Grapalat"/>
          <w:color w:val="000000" w:themeColor="text1"/>
          <w:spacing w:val="-6"/>
          <w:sz w:val="22"/>
        </w:rPr>
      </w:pPr>
      <w:r w:rsidRPr="002647CA">
        <w:rPr>
          <w:rFonts w:ascii="GHEA Grapalat" w:hAnsi="GHEA Grapalat"/>
          <w:spacing w:val="-6"/>
        </w:rPr>
        <w:t xml:space="preserve">  </w:t>
      </w:r>
      <w:r w:rsidR="00172186" w:rsidRPr="002647CA">
        <w:rPr>
          <w:rFonts w:ascii="GHEA Grapalat" w:hAnsi="GHEA Grapalat"/>
          <w:color w:val="000000" w:themeColor="text1"/>
          <w:spacing w:val="-6"/>
          <w:sz w:val="22"/>
        </w:rPr>
        <w:t xml:space="preserve">               Настоящее Приглашение предоставляется в дополнение к объявлению об открытом конкурсе, проводимом под кодом </w:t>
      </w:r>
      <w:r w:rsidR="00172186" w:rsidRPr="002647CA">
        <w:rPr>
          <w:rFonts w:ascii="GHEA Grapalat" w:hAnsi="GHEA Grapalat"/>
          <w:b/>
          <w:bCs/>
          <w:color w:val="000000" w:themeColor="text1"/>
          <w:spacing w:val="-6"/>
          <w:sz w:val="22"/>
          <w:szCs w:val="22"/>
        </w:rPr>
        <w:t>HHSHMGH-BMAShDzB-</w:t>
      </w:r>
      <w:r w:rsidR="002E0E94">
        <w:rPr>
          <w:rFonts w:ascii="GHEA Grapalat" w:hAnsi="GHEA Grapalat"/>
          <w:b/>
          <w:bCs/>
          <w:color w:val="000000" w:themeColor="text1"/>
          <w:spacing w:val="-6"/>
          <w:sz w:val="22"/>
          <w:szCs w:val="22"/>
        </w:rPr>
        <w:t>25/16</w:t>
      </w:r>
      <w:r w:rsidR="00172186" w:rsidRPr="002647CA">
        <w:rPr>
          <w:rFonts w:ascii="GHEA Grapalat" w:hAnsi="GHEA Grapalat"/>
          <w:color w:val="000000" w:themeColor="text1"/>
          <w:spacing w:val="-6"/>
          <w:sz w:val="22"/>
          <w:lang w:val="hy-AM"/>
        </w:rPr>
        <w:t xml:space="preserve"> </w:t>
      </w:r>
      <w:r w:rsidR="00172186" w:rsidRPr="002647CA">
        <w:rPr>
          <w:rFonts w:ascii="GHEA Grapalat" w:hAnsi="GHEA Grapalat"/>
          <w:color w:val="000000" w:themeColor="text1"/>
          <w:spacing w:val="-6"/>
          <w:sz w:val="22"/>
        </w:rPr>
        <w:t>(далее — процедура).</w:t>
      </w:r>
    </w:p>
    <w:p w14:paraId="642467E6" w14:textId="77777777" w:rsidR="00172186" w:rsidRPr="002647CA" w:rsidRDefault="00172186" w:rsidP="00172186">
      <w:pPr>
        <w:widowControl w:val="0"/>
        <w:ind w:firstLine="567"/>
        <w:jc w:val="both"/>
        <w:rPr>
          <w:rFonts w:ascii="GHEA Grapalat" w:hAnsi="GHEA Grapalat"/>
          <w:color w:val="000000" w:themeColor="text1"/>
          <w:sz w:val="22"/>
        </w:rPr>
      </w:pPr>
      <w:r w:rsidRPr="002647CA">
        <w:rPr>
          <w:rFonts w:ascii="GHEA Grapalat" w:hAnsi="GHEA Grapalat"/>
          <w:color w:val="000000" w:themeColor="text1"/>
          <w:sz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2647CA">
        <w:rPr>
          <w:rFonts w:ascii="Calibri" w:hAnsi="Calibri" w:cs="Calibri"/>
          <w:color w:val="000000" w:themeColor="text1"/>
          <w:sz w:val="22"/>
          <w:lang w:val="en-US"/>
        </w:rPr>
        <w:t> </w:t>
      </w:r>
      <w:r w:rsidRPr="002647CA">
        <w:rPr>
          <w:rFonts w:ascii="GHEA Grapalat" w:hAnsi="GHEA Grapalat"/>
          <w:color w:val="000000" w:themeColor="text1"/>
          <w:sz w:val="22"/>
        </w:rPr>
        <w:t>4</w:t>
      </w:r>
      <w:r w:rsidRPr="002647CA">
        <w:rPr>
          <w:rFonts w:ascii="Calibri" w:hAnsi="Calibri" w:cs="Calibri"/>
          <w:color w:val="000000" w:themeColor="text1"/>
          <w:sz w:val="22"/>
          <w:lang w:val="en-US"/>
        </w:rPr>
        <w:t> </w:t>
      </w:r>
      <w:r w:rsidRPr="002647CA">
        <w:rPr>
          <w:rFonts w:ascii="GHEA Grapalat" w:hAnsi="GHEA Grapalat"/>
          <w:color w:val="000000" w:themeColor="text1"/>
          <w:sz w:val="22"/>
        </w:rPr>
        <w:t>мая 2017 года (далее — Порядок) и иных правовых актов, и имеет цель информировать лиц (далее — участник), намеренных участвовать в объявленной "</w:t>
      </w:r>
      <w:r w:rsidRPr="002647CA">
        <w:rPr>
          <w:rFonts w:ascii="GHEA Grapalat" w:hAnsi="GHEA Grapalat"/>
          <w:b/>
          <w:color w:val="000000" w:themeColor="text1"/>
          <w:sz w:val="22"/>
          <w:szCs w:val="22"/>
          <w:lang w:val="hy-AM"/>
        </w:rPr>
        <w:t xml:space="preserve"> Ахурян</w:t>
      </w:r>
      <w:proofErr w:type="spellStart"/>
      <w:r w:rsidRPr="002647CA">
        <w:rPr>
          <w:rFonts w:ascii="GHEA Grapalat" w:hAnsi="GHEA Grapalat"/>
          <w:b/>
          <w:color w:val="000000" w:themeColor="text1"/>
          <w:sz w:val="22"/>
          <w:szCs w:val="22"/>
        </w:rPr>
        <w:t>ским</w:t>
      </w:r>
      <w:proofErr w:type="spellEnd"/>
      <w:r w:rsidRPr="002647CA">
        <w:rPr>
          <w:rFonts w:ascii="GHEA Grapalat" w:hAnsi="GHEA Grapalat"/>
          <w:b/>
          <w:color w:val="000000" w:themeColor="text1"/>
          <w:sz w:val="22"/>
          <w:szCs w:val="22"/>
        </w:rPr>
        <w:t xml:space="preserve"> Муниципалитетом</w:t>
      </w:r>
      <w:r w:rsidRPr="002647CA">
        <w:rPr>
          <w:rFonts w:ascii="GHEA Grapalat" w:hAnsi="GHEA Grapalat"/>
          <w:color w:val="000000" w:themeColor="text1"/>
          <w:sz w:val="22"/>
          <w:szCs w:val="22"/>
        </w:rPr>
        <w:t xml:space="preserve"> </w:t>
      </w:r>
      <w:r w:rsidRPr="002647CA">
        <w:rPr>
          <w:rFonts w:ascii="GHEA Grapalat" w:hAnsi="GHEA Grapalat"/>
          <w:color w:val="000000" w:themeColor="text1"/>
          <w:sz w:val="22"/>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63B2D2A5" w14:textId="77777777" w:rsidR="00172186" w:rsidRPr="002647CA" w:rsidRDefault="00172186" w:rsidP="00172186">
      <w:pPr>
        <w:widowControl w:val="0"/>
        <w:ind w:firstLine="567"/>
        <w:jc w:val="both"/>
        <w:rPr>
          <w:rFonts w:ascii="GHEA Grapalat" w:hAnsi="GHEA Grapalat"/>
          <w:color w:val="000000" w:themeColor="text1"/>
          <w:sz w:val="22"/>
        </w:rPr>
      </w:pPr>
      <w:r w:rsidRPr="002647CA">
        <w:rPr>
          <w:rFonts w:ascii="GHEA Grapalat" w:hAnsi="GHEA Grapalat"/>
          <w:color w:val="000000" w:themeColor="text1"/>
          <w:sz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5E47F9F4" w14:textId="77777777" w:rsidR="00172186" w:rsidRPr="002647CA" w:rsidRDefault="00172186" w:rsidP="00172186">
      <w:pPr>
        <w:widowControl w:val="0"/>
        <w:ind w:firstLine="567"/>
        <w:jc w:val="both"/>
        <w:rPr>
          <w:rFonts w:ascii="GHEA Grapalat" w:hAnsi="GHEA Grapalat"/>
          <w:color w:val="000000" w:themeColor="text1"/>
          <w:sz w:val="22"/>
        </w:rPr>
      </w:pPr>
      <w:r w:rsidRPr="002647CA">
        <w:rPr>
          <w:rFonts w:ascii="GHEA Grapalat" w:hAnsi="GHEA Grapalat"/>
          <w:color w:val="000000" w:themeColor="text1"/>
          <w:sz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A4CE2B5" w14:textId="77777777" w:rsidR="00172186" w:rsidRPr="002647CA" w:rsidRDefault="00172186" w:rsidP="00172186">
      <w:pPr>
        <w:pStyle w:val="23"/>
        <w:widowControl w:val="0"/>
        <w:spacing w:line="240" w:lineRule="auto"/>
        <w:ind w:firstLine="567"/>
        <w:rPr>
          <w:rFonts w:ascii="GHEA Grapalat" w:hAnsi="GHEA Grapalat"/>
          <w:color w:val="000000" w:themeColor="text1"/>
          <w:sz w:val="22"/>
        </w:rPr>
      </w:pPr>
      <w:r w:rsidRPr="002647CA">
        <w:rPr>
          <w:rFonts w:ascii="GHEA Grapalat" w:hAnsi="GHEA Grapalat"/>
          <w:color w:val="000000" w:themeColor="text1"/>
          <w:sz w:val="22"/>
        </w:rPr>
        <w:t>Адрес электронной почты секретаря оценочной комиссии "</w:t>
      </w:r>
      <w:r w:rsidRPr="002647CA">
        <w:rPr>
          <w:rFonts w:ascii="GHEA Grapalat" w:hAnsi="GHEA Grapalat"/>
          <w:b/>
          <w:color w:val="000000" w:themeColor="text1"/>
          <w:sz w:val="22"/>
          <w:szCs w:val="22"/>
          <w:lang w:val="hy-AM"/>
        </w:rPr>
        <w:t xml:space="preserve"> agni</w:t>
      </w:r>
      <w:r w:rsidRPr="002647CA">
        <w:rPr>
          <w:rFonts w:ascii="GHEA Grapalat" w:hAnsi="GHEA Grapalat"/>
          <w:b/>
          <w:color w:val="000000" w:themeColor="text1"/>
          <w:sz w:val="22"/>
          <w:szCs w:val="22"/>
        </w:rPr>
        <w:t>.</w:t>
      </w:r>
      <w:proofErr w:type="spellStart"/>
      <w:r w:rsidRPr="002647CA">
        <w:rPr>
          <w:rFonts w:ascii="GHEA Grapalat" w:hAnsi="GHEA Grapalat"/>
          <w:b/>
          <w:color w:val="000000" w:themeColor="text1"/>
          <w:sz w:val="22"/>
          <w:szCs w:val="22"/>
        </w:rPr>
        <w:t>martirosyan</w:t>
      </w:r>
      <w:proofErr w:type="spellEnd"/>
      <w:r w:rsidRPr="002647CA">
        <w:rPr>
          <w:rFonts w:ascii="GHEA Grapalat" w:hAnsi="GHEA Grapalat"/>
          <w:b/>
          <w:color w:val="000000" w:themeColor="text1"/>
          <w:sz w:val="22"/>
          <w:szCs w:val="22"/>
          <w:lang w:val="hy-AM"/>
        </w:rPr>
        <w:t>@mail.ru</w:t>
      </w:r>
      <w:r w:rsidRPr="002647CA">
        <w:rPr>
          <w:rFonts w:ascii="GHEA Grapalat" w:hAnsi="GHEA Grapalat"/>
          <w:color w:val="000000" w:themeColor="text1"/>
          <w:sz w:val="22"/>
          <w:szCs w:val="22"/>
        </w:rPr>
        <w:t xml:space="preserve"> </w:t>
      </w:r>
      <w:r w:rsidRPr="002647CA">
        <w:rPr>
          <w:rFonts w:ascii="GHEA Grapalat" w:hAnsi="GHEA Grapalat"/>
          <w:color w:val="000000" w:themeColor="text1"/>
          <w:sz w:val="22"/>
        </w:rPr>
        <w:t>".</w:t>
      </w:r>
    </w:p>
    <w:p w14:paraId="0F74D4DA" w14:textId="77777777" w:rsidR="00172186" w:rsidRPr="002647CA" w:rsidRDefault="00172186" w:rsidP="00172186">
      <w:pPr>
        <w:widowControl w:val="0"/>
        <w:ind w:firstLine="142"/>
        <w:jc w:val="both"/>
        <w:rPr>
          <w:rFonts w:ascii="GHEA Grapalat" w:hAnsi="GHEA Grapalat"/>
        </w:rPr>
      </w:pPr>
    </w:p>
    <w:p w14:paraId="467AEAA8" w14:textId="77777777" w:rsidR="00172186" w:rsidRPr="002647CA" w:rsidRDefault="00172186" w:rsidP="00172186">
      <w:pPr>
        <w:widowControl w:val="0"/>
        <w:ind w:firstLine="142"/>
        <w:jc w:val="both"/>
        <w:rPr>
          <w:rFonts w:ascii="GHEA Grapalat" w:hAnsi="GHEA Grapalat"/>
        </w:rPr>
      </w:pPr>
    </w:p>
    <w:p w14:paraId="46C1B4B8" w14:textId="77777777" w:rsidR="00172186" w:rsidRPr="002647CA" w:rsidRDefault="00172186" w:rsidP="00172186">
      <w:pPr>
        <w:widowControl w:val="0"/>
        <w:ind w:firstLine="142"/>
        <w:jc w:val="both"/>
        <w:rPr>
          <w:rFonts w:ascii="GHEA Grapalat" w:hAnsi="GHEA Grapalat"/>
        </w:rPr>
      </w:pPr>
    </w:p>
    <w:p w14:paraId="56A4868E" w14:textId="77777777" w:rsidR="00172186" w:rsidRPr="002647CA" w:rsidRDefault="00172186" w:rsidP="00172186">
      <w:pPr>
        <w:widowControl w:val="0"/>
        <w:ind w:firstLine="142"/>
        <w:jc w:val="both"/>
        <w:rPr>
          <w:rFonts w:ascii="GHEA Grapalat" w:hAnsi="GHEA Grapalat"/>
        </w:rPr>
      </w:pPr>
    </w:p>
    <w:p w14:paraId="7E5F2775" w14:textId="77777777" w:rsidR="00172186" w:rsidRPr="002647CA" w:rsidRDefault="00172186" w:rsidP="00172186">
      <w:pPr>
        <w:widowControl w:val="0"/>
        <w:ind w:firstLine="142"/>
        <w:jc w:val="both"/>
        <w:rPr>
          <w:rFonts w:ascii="GHEA Grapalat" w:hAnsi="GHEA Grapalat"/>
        </w:rPr>
      </w:pPr>
    </w:p>
    <w:p w14:paraId="0E9F87AA" w14:textId="77777777" w:rsidR="00172186" w:rsidRPr="002647CA" w:rsidRDefault="00172186" w:rsidP="00172186">
      <w:pPr>
        <w:widowControl w:val="0"/>
        <w:ind w:firstLine="142"/>
        <w:jc w:val="both"/>
        <w:rPr>
          <w:rFonts w:ascii="GHEA Grapalat" w:hAnsi="GHEA Grapalat"/>
        </w:rPr>
      </w:pPr>
    </w:p>
    <w:p w14:paraId="1E6B7D83" w14:textId="77777777" w:rsidR="00172186" w:rsidRPr="002647CA" w:rsidRDefault="00172186" w:rsidP="00172186">
      <w:pPr>
        <w:widowControl w:val="0"/>
        <w:ind w:firstLine="142"/>
        <w:jc w:val="both"/>
        <w:rPr>
          <w:rFonts w:ascii="GHEA Grapalat" w:hAnsi="GHEA Grapalat"/>
        </w:rPr>
      </w:pPr>
    </w:p>
    <w:p w14:paraId="47395463" w14:textId="77777777" w:rsidR="00172186" w:rsidRPr="002647CA" w:rsidRDefault="00172186" w:rsidP="00172186">
      <w:pPr>
        <w:widowControl w:val="0"/>
        <w:ind w:firstLine="142"/>
        <w:jc w:val="both"/>
        <w:rPr>
          <w:rFonts w:ascii="GHEA Grapalat" w:hAnsi="GHEA Grapalat"/>
        </w:rPr>
      </w:pPr>
    </w:p>
    <w:p w14:paraId="78BA3458" w14:textId="77777777" w:rsidR="00172186" w:rsidRPr="002647CA" w:rsidRDefault="00172186" w:rsidP="00172186">
      <w:pPr>
        <w:widowControl w:val="0"/>
        <w:ind w:firstLine="142"/>
        <w:jc w:val="both"/>
        <w:rPr>
          <w:rFonts w:ascii="GHEA Grapalat" w:hAnsi="GHEA Grapalat"/>
        </w:rPr>
      </w:pPr>
    </w:p>
    <w:p w14:paraId="64FD315A" w14:textId="77777777" w:rsidR="00172186" w:rsidRPr="002647CA" w:rsidRDefault="00172186" w:rsidP="00172186">
      <w:pPr>
        <w:widowControl w:val="0"/>
        <w:ind w:firstLine="142"/>
        <w:jc w:val="both"/>
        <w:rPr>
          <w:rFonts w:ascii="GHEA Grapalat" w:hAnsi="GHEA Grapalat"/>
        </w:rPr>
      </w:pPr>
    </w:p>
    <w:p w14:paraId="2474A4AD" w14:textId="77777777" w:rsidR="00172186" w:rsidRPr="002647CA" w:rsidRDefault="00172186" w:rsidP="00172186">
      <w:pPr>
        <w:widowControl w:val="0"/>
        <w:ind w:firstLine="142"/>
        <w:jc w:val="both"/>
        <w:rPr>
          <w:rFonts w:ascii="GHEA Grapalat" w:hAnsi="GHEA Grapalat"/>
        </w:rPr>
      </w:pPr>
    </w:p>
    <w:p w14:paraId="4DC377BA" w14:textId="77777777" w:rsidR="00172186" w:rsidRPr="002647CA" w:rsidRDefault="00172186" w:rsidP="00172186">
      <w:pPr>
        <w:widowControl w:val="0"/>
        <w:ind w:firstLine="142"/>
        <w:jc w:val="both"/>
        <w:rPr>
          <w:rFonts w:ascii="GHEA Grapalat" w:hAnsi="GHEA Grapalat"/>
        </w:rPr>
      </w:pPr>
    </w:p>
    <w:p w14:paraId="2C4C3F53" w14:textId="77777777" w:rsidR="00172186" w:rsidRPr="002647CA" w:rsidRDefault="00172186" w:rsidP="00172186">
      <w:pPr>
        <w:widowControl w:val="0"/>
        <w:ind w:firstLine="142"/>
        <w:jc w:val="both"/>
        <w:rPr>
          <w:rFonts w:ascii="GHEA Grapalat" w:hAnsi="GHEA Grapalat"/>
        </w:rPr>
      </w:pPr>
    </w:p>
    <w:p w14:paraId="4573D6A6" w14:textId="77777777" w:rsidR="00172186" w:rsidRPr="002647CA" w:rsidRDefault="00172186" w:rsidP="00172186">
      <w:pPr>
        <w:widowControl w:val="0"/>
        <w:ind w:firstLine="142"/>
        <w:jc w:val="both"/>
        <w:rPr>
          <w:rFonts w:ascii="GHEA Grapalat" w:hAnsi="GHEA Grapalat"/>
        </w:rPr>
      </w:pPr>
    </w:p>
    <w:p w14:paraId="457CB5D5" w14:textId="77777777" w:rsidR="00172186" w:rsidRPr="002647CA" w:rsidRDefault="00172186" w:rsidP="00172186">
      <w:pPr>
        <w:widowControl w:val="0"/>
        <w:ind w:firstLine="142"/>
        <w:jc w:val="both"/>
        <w:rPr>
          <w:rFonts w:ascii="GHEA Grapalat" w:hAnsi="GHEA Grapalat"/>
        </w:rPr>
      </w:pPr>
    </w:p>
    <w:p w14:paraId="4C163906" w14:textId="77777777" w:rsidR="00172186" w:rsidRPr="002647CA" w:rsidRDefault="00172186" w:rsidP="00172186">
      <w:pPr>
        <w:widowControl w:val="0"/>
        <w:ind w:firstLine="142"/>
        <w:jc w:val="both"/>
        <w:rPr>
          <w:rFonts w:ascii="GHEA Grapalat" w:hAnsi="GHEA Grapalat"/>
        </w:rPr>
      </w:pPr>
    </w:p>
    <w:p w14:paraId="25423BEE" w14:textId="77777777" w:rsidR="00172186" w:rsidRPr="002647CA" w:rsidRDefault="00172186" w:rsidP="00172186">
      <w:pPr>
        <w:widowControl w:val="0"/>
        <w:ind w:firstLine="142"/>
        <w:jc w:val="both"/>
        <w:rPr>
          <w:rFonts w:ascii="GHEA Grapalat" w:hAnsi="GHEA Grapalat"/>
        </w:rPr>
      </w:pPr>
    </w:p>
    <w:p w14:paraId="59E58DE5" w14:textId="77777777" w:rsidR="00172186" w:rsidRPr="002647CA" w:rsidRDefault="00172186" w:rsidP="00172186">
      <w:pPr>
        <w:widowControl w:val="0"/>
        <w:ind w:firstLine="142"/>
        <w:jc w:val="both"/>
        <w:rPr>
          <w:rFonts w:ascii="GHEA Grapalat" w:hAnsi="GHEA Grapalat"/>
        </w:rPr>
      </w:pPr>
    </w:p>
    <w:p w14:paraId="3ED5C256" w14:textId="77777777" w:rsidR="00172186" w:rsidRPr="002647CA" w:rsidRDefault="00172186" w:rsidP="00172186">
      <w:pPr>
        <w:widowControl w:val="0"/>
        <w:ind w:firstLine="142"/>
        <w:jc w:val="both"/>
        <w:rPr>
          <w:rFonts w:ascii="GHEA Grapalat" w:hAnsi="GHEA Grapalat"/>
        </w:rPr>
      </w:pPr>
    </w:p>
    <w:p w14:paraId="26B852A2" w14:textId="77777777" w:rsidR="00172186" w:rsidRPr="002647CA" w:rsidRDefault="00172186" w:rsidP="00172186">
      <w:pPr>
        <w:widowControl w:val="0"/>
        <w:ind w:firstLine="142"/>
        <w:jc w:val="both"/>
        <w:rPr>
          <w:rFonts w:ascii="GHEA Grapalat" w:hAnsi="GHEA Grapalat"/>
        </w:rPr>
      </w:pPr>
    </w:p>
    <w:p w14:paraId="22C06452" w14:textId="77777777" w:rsidR="00172186" w:rsidRPr="002647CA" w:rsidRDefault="00172186" w:rsidP="00172186">
      <w:pPr>
        <w:widowControl w:val="0"/>
        <w:ind w:firstLine="142"/>
        <w:jc w:val="both"/>
        <w:rPr>
          <w:rFonts w:ascii="GHEA Grapalat" w:hAnsi="GHEA Grapalat"/>
        </w:rPr>
      </w:pPr>
    </w:p>
    <w:p w14:paraId="1AF408D7" w14:textId="77777777" w:rsidR="00172186" w:rsidRPr="002647CA" w:rsidRDefault="00172186" w:rsidP="00172186">
      <w:pPr>
        <w:widowControl w:val="0"/>
        <w:ind w:firstLine="142"/>
        <w:jc w:val="both"/>
        <w:rPr>
          <w:rFonts w:ascii="GHEA Grapalat" w:hAnsi="GHEA Grapalat"/>
        </w:rPr>
      </w:pPr>
    </w:p>
    <w:p w14:paraId="70B64E5A" w14:textId="77777777" w:rsidR="00172186" w:rsidRPr="002647CA" w:rsidRDefault="00172186" w:rsidP="00172186">
      <w:pPr>
        <w:widowControl w:val="0"/>
        <w:ind w:firstLine="142"/>
        <w:jc w:val="both"/>
        <w:rPr>
          <w:rFonts w:ascii="GHEA Grapalat" w:hAnsi="GHEA Grapalat"/>
        </w:rPr>
      </w:pPr>
    </w:p>
    <w:p w14:paraId="26C80327" w14:textId="77777777" w:rsidR="00172186" w:rsidRPr="002647CA" w:rsidRDefault="00172186" w:rsidP="00172186">
      <w:pPr>
        <w:widowControl w:val="0"/>
        <w:ind w:firstLine="142"/>
        <w:jc w:val="both"/>
        <w:rPr>
          <w:rFonts w:ascii="GHEA Grapalat" w:hAnsi="GHEA Grapalat"/>
        </w:rPr>
      </w:pPr>
    </w:p>
    <w:p w14:paraId="110988F6" w14:textId="77777777" w:rsidR="00172186" w:rsidRPr="002647CA" w:rsidRDefault="00172186" w:rsidP="00172186">
      <w:pPr>
        <w:widowControl w:val="0"/>
        <w:ind w:firstLine="142"/>
        <w:jc w:val="both"/>
        <w:rPr>
          <w:rFonts w:ascii="GHEA Grapalat" w:hAnsi="GHEA Grapalat"/>
        </w:rPr>
      </w:pPr>
    </w:p>
    <w:p w14:paraId="3CF03FEC" w14:textId="77777777" w:rsidR="00172186" w:rsidRPr="002647CA" w:rsidRDefault="00172186" w:rsidP="00172186">
      <w:pPr>
        <w:widowControl w:val="0"/>
        <w:ind w:firstLine="142"/>
        <w:jc w:val="both"/>
        <w:rPr>
          <w:rFonts w:ascii="GHEA Grapalat" w:hAnsi="GHEA Grapalat"/>
        </w:rPr>
      </w:pPr>
    </w:p>
    <w:p w14:paraId="598B46E1" w14:textId="77777777" w:rsidR="00172186" w:rsidRPr="002647CA" w:rsidRDefault="00172186" w:rsidP="00172186">
      <w:pPr>
        <w:widowControl w:val="0"/>
        <w:ind w:firstLine="142"/>
        <w:jc w:val="both"/>
        <w:rPr>
          <w:rFonts w:ascii="GHEA Grapalat" w:hAnsi="GHEA Grapalat"/>
        </w:rPr>
      </w:pPr>
    </w:p>
    <w:p w14:paraId="40173CE0" w14:textId="77777777" w:rsidR="00172186" w:rsidRPr="002647CA" w:rsidRDefault="00172186" w:rsidP="00172186">
      <w:pPr>
        <w:widowControl w:val="0"/>
        <w:ind w:firstLine="142"/>
        <w:jc w:val="both"/>
        <w:rPr>
          <w:rFonts w:ascii="GHEA Grapalat" w:hAnsi="GHEA Grapalat"/>
        </w:rPr>
      </w:pPr>
    </w:p>
    <w:p w14:paraId="1E7D5236" w14:textId="77777777" w:rsidR="00172186" w:rsidRPr="002647CA" w:rsidRDefault="00172186" w:rsidP="00172186">
      <w:pPr>
        <w:widowControl w:val="0"/>
        <w:ind w:firstLine="142"/>
        <w:jc w:val="both"/>
        <w:rPr>
          <w:rFonts w:ascii="GHEA Grapalat" w:hAnsi="GHEA Grapalat"/>
        </w:rPr>
      </w:pPr>
    </w:p>
    <w:p w14:paraId="2FA07E00" w14:textId="77777777" w:rsidR="00172186" w:rsidRPr="002647CA" w:rsidRDefault="00172186" w:rsidP="00172186">
      <w:pPr>
        <w:widowControl w:val="0"/>
        <w:ind w:firstLine="142"/>
        <w:jc w:val="both"/>
        <w:rPr>
          <w:rFonts w:ascii="GHEA Grapalat" w:hAnsi="GHEA Grapalat"/>
        </w:rPr>
      </w:pPr>
    </w:p>
    <w:p w14:paraId="36F7DC3E" w14:textId="2A57719E" w:rsidR="00172186" w:rsidRDefault="00172186" w:rsidP="00172186">
      <w:pPr>
        <w:widowControl w:val="0"/>
        <w:ind w:firstLine="142"/>
        <w:jc w:val="both"/>
        <w:rPr>
          <w:rFonts w:ascii="GHEA Grapalat" w:hAnsi="GHEA Grapalat"/>
        </w:rPr>
      </w:pPr>
    </w:p>
    <w:p w14:paraId="77AE7A89" w14:textId="7B9FC630" w:rsidR="002E0E94" w:rsidRDefault="002E0E94" w:rsidP="00172186">
      <w:pPr>
        <w:widowControl w:val="0"/>
        <w:ind w:firstLine="142"/>
        <w:jc w:val="both"/>
        <w:rPr>
          <w:rFonts w:ascii="GHEA Grapalat" w:hAnsi="GHEA Grapalat"/>
        </w:rPr>
      </w:pPr>
    </w:p>
    <w:p w14:paraId="3B831959" w14:textId="77777777" w:rsidR="002E0E94" w:rsidRPr="002647CA" w:rsidRDefault="002E0E94" w:rsidP="00172186">
      <w:pPr>
        <w:widowControl w:val="0"/>
        <w:ind w:firstLine="142"/>
        <w:jc w:val="both"/>
        <w:rPr>
          <w:rFonts w:ascii="GHEA Grapalat" w:hAnsi="GHEA Grapalat"/>
        </w:rPr>
      </w:pPr>
    </w:p>
    <w:p w14:paraId="14BEAADF" w14:textId="504C7BEB" w:rsidR="00096865" w:rsidRPr="002647CA" w:rsidRDefault="00172186" w:rsidP="00172186">
      <w:pPr>
        <w:widowControl w:val="0"/>
        <w:ind w:firstLine="142"/>
        <w:jc w:val="center"/>
        <w:rPr>
          <w:rFonts w:ascii="GHEA Grapalat" w:hAnsi="GHEA Grapalat"/>
        </w:rPr>
      </w:pPr>
      <w:r w:rsidRPr="002647CA">
        <w:rPr>
          <w:rFonts w:ascii="GHEA Grapalat" w:hAnsi="GHEA Grapalat"/>
          <w:lang w:val="hy-AM"/>
        </w:rPr>
        <w:t xml:space="preserve"> </w:t>
      </w:r>
      <w:r w:rsidR="00F5653D" w:rsidRPr="002647CA">
        <w:rPr>
          <w:rFonts w:ascii="GHEA Grapalat" w:hAnsi="GHEA Grapalat"/>
        </w:rPr>
        <w:t>ЧАСТЬ I</w:t>
      </w:r>
    </w:p>
    <w:p w14:paraId="71ADFB4F" w14:textId="77777777" w:rsidR="00096865" w:rsidRPr="002647CA" w:rsidRDefault="00F63BBB" w:rsidP="00172186">
      <w:pPr>
        <w:widowControl w:val="0"/>
        <w:jc w:val="center"/>
        <w:rPr>
          <w:rFonts w:ascii="GHEA Grapalat" w:hAnsi="GHEA Grapalat" w:cs="Sylfaen"/>
          <w:b/>
        </w:rPr>
      </w:pPr>
      <w:r w:rsidRPr="002647CA">
        <w:rPr>
          <w:rFonts w:ascii="GHEA Grapalat" w:hAnsi="GHEA Grapalat"/>
          <w:b/>
        </w:rPr>
        <w:t xml:space="preserve">1. </w:t>
      </w:r>
      <w:r w:rsidR="002B32D6" w:rsidRPr="002647CA">
        <w:rPr>
          <w:rFonts w:ascii="GHEA Grapalat" w:hAnsi="GHEA Grapalat"/>
          <w:b/>
        </w:rPr>
        <w:t>ХАРАКТЕРИСТИКА ПРЕДМЕТА ЗАКУПКИ</w:t>
      </w:r>
    </w:p>
    <w:p w14:paraId="2E719A0D" w14:textId="47AA5A25" w:rsidR="006670C1" w:rsidRPr="00743644" w:rsidRDefault="006670C1" w:rsidP="006670C1">
      <w:pPr>
        <w:pStyle w:val="3"/>
        <w:keepNext w:val="0"/>
        <w:widowControl w:val="0"/>
        <w:tabs>
          <w:tab w:val="left" w:pos="1134"/>
        </w:tabs>
        <w:spacing w:line="240" w:lineRule="auto"/>
        <w:ind w:firstLine="567"/>
        <w:jc w:val="both"/>
        <w:rPr>
          <w:rFonts w:ascii="GHEA Grapalat" w:hAnsi="GHEA Grapalat"/>
          <w:i w:val="0"/>
          <w:sz w:val="22"/>
        </w:rPr>
      </w:pPr>
      <w:r w:rsidRPr="00743644">
        <w:rPr>
          <w:rFonts w:ascii="GHEA Grapalat" w:hAnsi="GHEA Grapalat"/>
          <w:i w:val="0"/>
          <w:sz w:val="22"/>
        </w:rPr>
        <w:t>1.1.</w:t>
      </w:r>
      <w:r w:rsidRPr="00743644">
        <w:rPr>
          <w:rFonts w:ascii="GHEA Grapalat" w:hAnsi="GHEA Grapalat"/>
          <w:i w:val="0"/>
          <w:sz w:val="22"/>
        </w:rPr>
        <w:tab/>
        <w:t>Предметом закупки является приобретение "</w:t>
      </w:r>
      <w:r w:rsidRPr="00E62C0B">
        <w:t xml:space="preserve"> </w:t>
      </w:r>
      <w:r w:rsidR="002E0E94" w:rsidRPr="002E0E94">
        <w:rPr>
          <w:rFonts w:ascii="GHEA Grapalat" w:hAnsi="GHEA Grapalat"/>
          <w:b/>
          <w:bCs/>
          <w:i w:val="0"/>
          <w:iCs/>
        </w:rPr>
        <w:t xml:space="preserve">В рамках программ субсидирования, направленных на развитие экономической и социальной инфраструктур общин Республики Армения, завершены работы по строительству газопровода, питающего населенные пункты Крашен, </w:t>
      </w:r>
      <w:proofErr w:type="spellStart"/>
      <w:r w:rsidR="002E0E94" w:rsidRPr="002E0E94">
        <w:rPr>
          <w:rFonts w:ascii="GHEA Grapalat" w:hAnsi="GHEA Grapalat"/>
          <w:b/>
          <w:bCs/>
          <w:i w:val="0"/>
          <w:iCs/>
        </w:rPr>
        <w:t>Джаджур</w:t>
      </w:r>
      <w:proofErr w:type="spellEnd"/>
      <w:r w:rsidR="002E0E94" w:rsidRPr="002E0E94">
        <w:rPr>
          <w:rFonts w:ascii="GHEA Grapalat" w:hAnsi="GHEA Grapalat"/>
          <w:b/>
          <w:bCs/>
          <w:i w:val="0"/>
          <w:iCs/>
        </w:rPr>
        <w:t xml:space="preserve">, </w:t>
      </w:r>
      <w:proofErr w:type="spellStart"/>
      <w:r w:rsidR="002E0E94" w:rsidRPr="002E0E94">
        <w:rPr>
          <w:rFonts w:ascii="GHEA Grapalat" w:hAnsi="GHEA Grapalat"/>
          <w:b/>
          <w:bCs/>
          <w:i w:val="0"/>
          <w:iCs/>
        </w:rPr>
        <w:t>Джаджураван</w:t>
      </w:r>
      <w:proofErr w:type="spellEnd"/>
      <w:r w:rsidR="002E0E94" w:rsidRPr="002E0E94">
        <w:rPr>
          <w:rFonts w:ascii="GHEA Grapalat" w:hAnsi="GHEA Grapalat"/>
          <w:b/>
          <w:bCs/>
          <w:i w:val="0"/>
          <w:iCs/>
        </w:rPr>
        <w:t xml:space="preserve"> и Мец </w:t>
      </w:r>
      <w:proofErr w:type="spellStart"/>
      <w:r w:rsidR="002E0E94" w:rsidRPr="002E0E94">
        <w:rPr>
          <w:rFonts w:ascii="GHEA Grapalat" w:hAnsi="GHEA Grapalat"/>
          <w:b/>
          <w:bCs/>
          <w:i w:val="0"/>
          <w:iCs/>
        </w:rPr>
        <w:t>Сариар</w:t>
      </w:r>
      <w:proofErr w:type="spellEnd"/>
      <w:r w:rsidR="002E0E94" w:rsidRPr="002E0E94">
        <w:rPr>
          <w:rFonts w:ascii="GHEA Grapalat" w:hAnsi="GHEA Grapalat"/>
          <w:b/>
          <w:bCs/>
          <w:i w:val="0"/>
          <w:iCs/>
        </w:rPr>
        <w:t xml:space="preserve"> общины </w:t>
      </w:r>
      <w:proofErr w:type="spellStart"/>
      <w:r w:rsidR="002E0E94" w:rsidRPr="002E0E94">
        <w:rPr>
          <w:rFonts w:ascii="GHEA Grapalat" w:hAnsi="GHEA Grapalat"/>
          <w:b/>
          <w:bCs/>
          <w:i w:val="0"/>
          <w:iCs/>
        </w:rPr>
        <w:t>Ахурян</w:t>
      </w:r>
      <w:proofErr w:type="spellEnd"/>
      <w:r w:rsidR="002E0E94" w:rsidRPr="002E0E94">
        <w:rPr>
          <w:rFonts w:ascii="GHEA Grapalat" w:hAnsi="GHEA Grapalat"/>
          <w:b/>
          <w:bCs/>
          <w:i w:val="0"/>
          <w:iCs/>
        </w:rPr>
        <w:t xml:space="preserve"> Ширакской области Республики Армения</w:t>
      </w:r>
      <w:r w:rsidRPr="00E62C0B">
        <w:rPr>
          <w:rFonts w:ascii="GHEA Grapalat" w:hAnsi="GHEA Grapalat"/>
          <w:b/>
          <w:bCs/>
          <w:i w:val="0"/>
          <w:iCs/>
        </w:rPr>
        <w:t xml:space="preserve"> </w:t>
      </w:r>
      <w:r w:rsidRPr="00743644">
        <w:rPr>
          <w:rFonts w:ascii="GHEA Grapalat" w:hAnsi="GHEA Grapalat"/>
          <w:i w:val="0"/>
          <w:sz w:val="22"/>
        </w:rPr>
        <w:t>" (далее — также работа) для нужд "</w:t>
      </w:r>
      <w:r w:rsidRPr="00FD5498">
        <w:rPr>
          <w:rFonts w:ascii="GHEA Grapalat" w:hAnsi="GHEA Grapalat" w:cs="Sylfaen"/>
          <w:b/>
          <w:i w:val="0"/>
          <w:sz w:val="22"/>
          <w:szCs w:val="22"/>
          <w:lang w:val="hy-AM"/>
        </w:rPr>
        <w:t xml:space="preserve"> </w:t>
      </w:r>
      <w:r w:rsidRPr="00FD5498">
        <w:rPr>
          <w:rFonts w:ascii="GHEA Grapalat" w:hAnsi="GHEA Grapalat"/>
          <w:b/>
          <w:i w:val="0"/>
          <w:sz w:val="22"/>
          <w:szCs w:val="22"/>
          <w:lang w:val="hy-AM"/>
        </w:rPr>
        <w:t>Ахурян</w:t>
      </w:r>
      <w:proofErr w:type="spellStart"/>
      <w:r w:rsidRPr="00FD5498">
        <w:rPr>
          <w:rFonts w:ascii="GHEA Grapalat" w:hAnsi="GHEA Grapalat"/>
          <w:b/>
          <w:i w:val="0"/>
          <w:sz w:val="22"/>
          <w:szCs w:val="22"/>
        </w:rPr>
        <w:t>ского</w:t>
      </w:r>
      <w:proofErr w:type="spellEnd"/>
      <w:r w:rsidRPr="00FD5498">
        <w:rPr>
          <w:rFonts w:ascii="GHEA Grapalat" w:hAnsi="GHEA Grapalat"/>
          <w:b/>
          <w:i w:val="0"/>
          <w:sz w:val="22"/>
          <w:szCs w:val="22"/>
        </w:rPr>
        <w:t xml:space="preserve"> муниципалитета </w:t>
      </w:r>
      <w:r w:rsidRPr="00FD5498">
        <w:rPr>
          <w:rFonts w:ascii="GHEA Grapalat" w:hAnsi="GHEA Grapalat"/>
          <w:b/>
          <w:bCs/>
          <w:i w:val="0"/>
          <w:sz w:val="22"/>
          <w:szCs w:val="22"/>
          <w:lang w:val="hy-AM"/>
        </w:rPr>
        <w:t>ширакск</w:t>
      </w:r>
      <w:r w:rsidRPr="00FD5498">
        <w:rPr>
          <w:rFonts w:ascii="GHEA Grapalat" w:hAnsi="GHEA Grapalat"/>
          <w:b/>
          <w:bCs/>
          <w:i w:val="0"/>
          <w:sz w:val="22"/>
          <w:szCs w:val="22"/>
        </w:rPr>
        <w:t>ого</w:t>
      </w:r>
      <w:r w:rsidRPr="00FD5498">
        <w:rPr>
          <w:rFonts w:ascii="GHEA Grapalat" w:hAnsi="GHEA Grapalat"/>
          <w:b/>
          <w:bCs/>
          <w:i w:val="0"/>
          <w:sz w:val="22"/>
          <w:szCs w:val="22"/>
          <w:lang w:val="hy-AM"/>
        </w:rPr>
        <w:t xml:space="preserve"> марз</w:t>
      </w:r>
      <w:r w:rsidRPr="00FD5498">
        <w:rPr>
          <w:rFonts w:ascii="GHEA Grapalat" w:hAnsi="GHEA Grapalat"/>
          <w:b/>
          <w:bCs/>
          <w:i w:val="0"/>
          <w:sz w:val="22"/>
          <w:szCs w:val="22"/>
        </w:rPr>
        <w:t>а</w:t>
      </w:r>
      <w:r w:rsidRPr="00FD5498">
        <w:rPr>
          <w:rFonts w:ascii="GHEA Grapalat" w:hAnsi="GHEA Grapalat"/>
          <w:b/>
          <w:bCs/>
          <w:i w:val="0"/>
          <w:sz w:val="22"/>
          <w:szCs w:val="22"/>
          <w:lang w:val="hy-AM"/>
        </w:rPr>
        <w:t xml:space="preserve"> РА</w:t>
      </w:r>
      <w:r w:rsidRPr="00FD5498">
        <w:rPr>
          <w:rFonts w:ascii="GHEA Grapalat" w:hAnsi="GHEA Grapalat"/>
          <w:b/>
          <w:i w:val="0"/>
          <w:sz w:val="22"/>
          <w:szCs w:val="22"/>
        </w:rPr>
        <w:t xml:space="preserve"> </w:t>
      </w:r>
      <w:r w:rsidRPr="00743644">
        <w:rPr>
          <w:rFonts w:ascii="GHEA Grapalat" w:hAnsi="GHEA Grapalat"/>
          <w:i w:val="0"/>
          <w:sz w:val="22"/>
        </w:rPr>
        <w:t>", которые сгруппированы в лоты "</w:t>
      </w:r>
      <w:r w:rsidRPr="00FD5498">
        <w:rPr>
          <w:rFonts w:ascii="GHEA Grapalat" w:hAnsi="GHEA Grapalat"/>
          <w:i w:val="0"/>
          <w:sz w:val="22"/>
          <w:szCs w:val="22"/>
        </w:rPr>
        <w:t>1</w:t>
      </w:r>
      <w:r w:rsidRPr="00743644">
        <w:rPr>
          <w:rFonts w:ascii="GHEA Grapalat" w:hAnsi="GHEA Grapalat"/>
          <w:i w:val="0"/>
          <w:sz w:val="22"/>
        </w:rPr>
        <w:t>":</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9"/>
        <w:gridCol w:w="2181"/>
        <w:gridCol w:w="6406"/>
      </w:tblGrid>
      <w:tr w:rsidR="006670C1" w:rsidRPr="009044F1" w14:paraId="6E1C5592" w14:textId="77777777" w:rsidTr="00E12E48">
        <w:trPr>
          <w:jc w:val="center"/>
        </w:trPr>
        <w:tc>
          <w:tcPr>
            <w:tcW w:w="3290" w:type="dxa"/>
            <w:gridSpan w:val="2"/>
            <w:vAlign w:val="center"/>
          </w:tcPr>
          <w:p w14:paraId="572FB3D9" w14:textId="77777777" w:rsidR="006670C1" w:rsidRPr="00743644" w:rsidRDefault="006670C1" w:rsidP="008E5E64">
            <w:pPr>
              <w:pStyle w:val="23"/>
              <w:widowControl w:val="0"/>
              <w:spacing w:line="240" w:lineRule="auto"/>
              <w:ind w:firstLine="0"/>
              <w:jc w:val="center"/>
              <w:rPr>
                <w:rFonts w:ascii="GHEA Grapalat" w:hAnsi="GHEA Grapalat"/>
                <w:b/>
                <w:i/>
                <w:sz w:val="22"/>
              </w:rPr>
            </w:pPr>
            <w:r w:rsidRPr="00743644">
              <w:rPr>
                <w:rFonts w:ascii="GHEA Grapalat" w:hAnsi="GHEA Grapalat"/>
                <w:b/>
                <w:i/>
                <w:sz w:val="22"/>
              </w:rPr>
              <w:t>Лотов</w:t>
            </w:r>
          </w:p>
        </w:tc>
        <w:tc>
          <w:tcPr>
            <w:tcW w:w="6406" w:type="dxa"/>
            <w:vAlign w:val="center"/>
          </w:tcPr>
          <w:p w14:paraId="5C135E7A" w14:textId="77777777" w:rsidR="006670C1" w:rsidRPr="00743644" w:rsidRDefault="006670C1" w:rsidP="008E5E64">
            <w:pPr>
              <w:pStyle w:val="23"/>
              <w:widowControl w:val="0"/>
              <w:spacing w:line="240" w:lineRule="auto"/>
              <w:ind w:firstLine="0"/>
              <w:jc w:val="center"/>
              <w:rPr>
                <w:rFonts w:ascii="GHEA Grapalat" w:hAnsi="GHEA Grapalat"/>
                <w:b/>
                <w:i/>
                <w:sz w:val="22"/>
              </w:rPr>
            </w:pPr>
            <w:r w:rsidRPr="00743644">
              <w:rPr>
                <w:rFonts w:ascii="GHEA Grapalat" w:hAnsi="GHEA Grapalat"/>
                <w:b/>
                <w:i/>
                <w:sz w:val="22"/>
              </w:rPr>
              <w:t>Наименование лота</w:t>
            </w:r>
          </w:p>
        </w:tc>
      </w:tr>
      <w:tr w:rsidR="006670C1" w:rsidRPr="009044F1" w14:paraId="68D0B81C" w14:textId="77777777" w:rsidTr="00E12E48">
        <w:trPr>
          <w:jc w:val="center"/>
        </w:trPr>
        <w:tc>
          <w:tcPr>
            <w:tcW w:w="1109" w:type="dxa"/>
            <w:vAlign w:val="center"/>
          </w:tcPr>
          <w:p w14:paraId="500BA76B" w14:textId="77777777" w:rsidR="006670C1" w:rsidRPr="00743644" w:rsidRDefault="006670C1" w:rsidP="008E5E64">
            <w:pPr>
              <w:pStyle w:val="23"/>
              <w:widowControl w:val="0"/>
              <w:spacing w:line="240" w:lineRule="auto"/>
              <w:ind w:firstLine="0"/>
              <w:jc w:val="center"/>
              <w:rPr>
                <w:rFonts w:ascii="GHEA Grapalat" w:hAnsi="GHEA Grapalat"/>
                <w:sz w:val="22"/>
              </w:rPr>
            </w:pPr>
            <w:r w:rsidRPr="00743644">
              <w:rPr>
                <w:rFonts w:ascii="GHEA Grapalat" w:hAnsi="GHEA Grapalat"/>
                <w:b/>
                <w:i/>
                <w:sz w:val="22"/>
              </w:rPr>
              <w:t>Номера</w:t>
            </w:r>
          </w:p>
        </w:tc>
        <w:tc>
          <w:tcPr>
            <w:tcW w:w="2181" w:type="dxa"/>
            <w:vAlign w:val="center"/>
          </w:tcPr>
          <w:p w14:paraId="6A228491" w14:textId="77777777" w:rsidR="006670C1" w:rsidRPr="00743644" w:rsidRDefault="006670C1" w:rsidP="008E5E64">
            <w:pPr>
              <w:pStyle w:val="23"/>
              <w:widowControl w:val="0"/>
              <w:spacing w:line="240" w:lineRule="auto"/>
              <w:ind w:firstLine="0"/>
              <w:jc w:val="center"/>
              <w:rPr>
                <w:rFonts w:ascii="GHEA Grapalat" w:hAnsi="GHEA Grapalat"/>
                <w:b/>
                <w:sz w:val="22"/>
              </w:rPr>
            </w:pPr>
            <w:r w:rsidRPr="00743644">
              <w:rPr>
                <w:rFonts w:ascii="GHEA Grapalat" w:hAnsi="GHEA Grapalat"/>
                <w:b/>
                <w:sz w:val="22"/>
              </w:rPr>
              <w:t>Цена закупки</w:t>
            </w:r>
          </w:p>
        </w:tc>
        <w:tc>
          <w:tcPr>
            <w:tcW w:w="6406" w:type="dxa"/>
            <w:vAlign w:val="center"/>
          </w:tcPr>
          <w:p w14:paraId="4944A091" w14:textId="77777777" w:rsidR="006670C1" w:rsidRPr="00743644" w:rsidRDefault="006670C1" w:rsidP="008E5E64">
            <w:pPr>
              <w:pStyle w:val="23"/>
              <w:widowControl w:val="0"/>
              <w:spacing w:line="240" w:lineRule="auto"/>
              <w:ind w:firstLine="0"/>
              <w:rPr>
                <w:rFonts w:ascii="GHEA Grapalat" w:hAnsi="GHEA Grapalat"/>
                <w:sz w:val="22"/>
                <w:u w:val="single"/>
              </w:rPr>
            </w:pPr>
          </w:p>
        </w:tc>
      </w:tr>
      <w:tr w:rsidR="00E03834" w:rsidRPr="00D911A8" w14:paraId="40EDA19B" w14:textId="77777777" w:rsidTr="00E12E48">
        <w:trPr>
          <w:jc w:val="center"/>
        </w:trPr>
        <w:tc>
          <w:tcPr>
            <w:tcW w:w="1109" w:type="dxa"/>
            <w:vAlign w:val="center"/>
          </w:tcPr>
          <w:p w14:paraId="2A33F76B" w14:textId="77777777" w:rsidR="00E03834" w:rsidRPr="00743644" w:rsidRDefault="00E03834" w:rsidP="00E03834">
            <w:pPr>
              <w:pStyle w:val="23"/>
              <w:widowControl w:val="0"/>
              <w:spacing w:line="240" w:lineRule="auto"/>
              <w:ind w:firstLine="0"/>
              <w:jc w:val="center"/>
              <w:rPr>
                <w:rFonts w:ascii="GHEA Grapalat" w:hAnsi="GHEA Grapalat"/>
                <w:sz w:val="22"/>
                <w:lang w:val="hy-AM"/>
              </w:rPr>
            </w:pPr>
            <w:r>
              <w:rPr>
                <w:rFonts w:ascii="GHEA Grapalat" w:hAnsi="GHEA Grapalat"/>
                <w:sz w:val="24"/>
                <w:szCs w:val="24"/>
                <w:lang w:val="hy-AM"/>
              </w:rPr>
              <w:t>1</w:t>
            </w:r>
          </w:p>
        </w:tc>
        <w:tc>
          <w:tcPr>
            <w:tcW w:w="2181" w:type="dxa"/>
            <w:vAlign w:val="center"/>
          </w:tcPr>
          <w:p w14:paraId="0757F08E" w14:textId="0DEF3D1F" w:rsidR="00E03834" w:rsidRPr="00000DB7" w:rsidRDefault="00E12E48" w:rsidP="00E03834">
            <w:pPr>
              <w:pStyle w:val="23"/>
              <w:widowControl w:val="0"/>
              <w:spacing w:line="240" w:lineRule="auto"/>
              <w:ind w:hanging="23"/>
              <w:jc w:val="center"/>
              <w:rPr>
                <w:rFonts w:ascii="GHEA Grapalat" w:hAnsi="GHEA Grapalat"/>
                <w:b/>
                <w:sz w:val="22"/>
                <w:highlight w:val="yellow"/>
                <w:lang w:val="hy-AM"/>
              </w:rPr>
            </w:pPr>
            <w:r w:rsidRPr="00152B46">
              <w:rPr>
                <w:rFonts w:ascii="GHEA Grapalat" w:hAnsi="GHEA Grapalat"/>
                <w:b/>
                <w:sz w:val="24"/>
                <w:szCs w:val="24"/>
                <w:lang w:val="hy-AM"/>
              </w:rPr>
              <w:t>229</w:t>
            </w:r>
            <w:r w:rsidRPr="00152B46">
              <w:rPr>
                <w:rFonts w:ascii="Calibri" w:hAnsi="Calibri" w:cs="Calibri"/>
                <w:b/>
                <w:sz w:val="24"/>
                <w:szCs w:val="24"/>
                <w:lang w:val="hy-AM"/>
              </w:rPr>
              <w:t> </w:t>
            </w:r>
            <w:r w:rsidRPr="00152B46">
              <w:rPr>
                <w:rFonts w:ascii="GHEA Grapalat" w:hAnsi="GHEA Grapalat"/>
                <w:b/>
                <w:sz w:val="24"/>
                <w:szCs w:val="24"/>
                <w:lang w:val="hy-AM"/>
              </w:rPr>
              <w:t>668 377</w:t>
            </w:r>
          </w:p>
        </w:tc>
        <w:tc>
          <w:tcPr>
            <w:tcW w:w="6406" w:type="dxa"/>
            <w:vAlign w:val="center"/>
          </w:tcPr>
          <w:p w14:paraId="53B4249E" w14:textId="681016C9" w:rsidR="00E03834" w:rsidRPr="00000DB7" w:rsidRDefault="002E0E94" w:rsidP="00E03834">
            <w:pPr>
              <w:pStyle w:val="23"/>
              <w:widowControl w:val="0"/>
              <w:spacing w:line="240" w:lineRule="auto"/>
              <w:ind w:firstLine="0"/>
              <w:jc w:val="left"/>
              <w:rPr>
                <w:rFonts w:ascii="GHEA Grapalat" w:hAnsi="GHEA Grapalat"/>
                <w:b/>
                <w:sz w:val="22"/>
                <w:highlight w:val="yellow"/>
                <w:lang w:val="hy-AM"/>
              </w:rPr>
            </w:pPr>
            <w:r w:rsidRPr="002E0E94">
              <w:rPr>
                <w:rFonts w:ascii="GHEA Grapalat" w:hAnsi="GHEA Grapalat"/>
                <w:b/>
                <w:bCs/>
                <w:i/>
                <w:iCs/>
                <w:sz w:val="22"/>
                <w:szCs w:val="22"/>
              </w:rPr>
              <w:t xml:space="preserve">В рамках программ субсидирования, направленных на развитие экономической и социальной инфраструктур общин Республики Армения, завершены работы по строительству газопровода, питающего населенные пункты Крашен, </w:t>
            </w:r>
            <w:proofErr w:type="spellStart"/>
            <w:r w:rsidRPr="002E0E94">
              <w:rPr>
                <w:rFonts w:ascii="GHEA Grapalat" w:hAnsi="GHEA Grapalat"/>
                <w:b/>
                <w:bCs/>
                <w:i/>
                <w:iCs/>
                <w:sz w:val="22"/>
                <w:szCs w:val="22"/>
              </w:rPr>
              <w:t>Джаджур</w:t>
            </w:r>
            <w:proofErr w:type="spellEnd"/>
            <w:r w:rsidRPr="002E0E94">
              <w:rPr>
                <w:rFonts w:ascii="GHEA Grapalat" w:hAnsi="GHEA Grapalat"/>
                <w:b/>
                <w:bCs/>
                <w:i/>
                <w:iCs/>
                <w:sz w:val="22"/>
                <w:szCs w:val="22"/>
              </w:rPr>
              <w:t xml:space="preserve">, </w:t>
            </w:r>
            <w:proofErr w:type="spellStart"/>
            <w:r w:rsidRPr="002E0E94">
              <w:rPr>
                <w:rFonts w:ascii="GHEA Grapalat" w:hAnsi="GHEA Grapalat"/>
                <w:b/>
                <w:bCs/>
                <w:i/>
                <w:iCs/>
                <w:sz w:val="22"/>
                <w:szCs w:val="22"/>
              </w:rPr>
              <w:t>Джаджураван</w:t>
            </w:r>
            <w:proofErr w:type="spellEnd"/>
            <w:r w:rsidRPr="002E0E94">
              <w:rPr>
                <w:rFonts w:ascii="GHEA Grapalat" w:hAnsi="GHEA Grapalat"/>
                <w:b/>
                <w:bCs/>
                <w:i/>
                <w:iCs/>
                <w:sz w:val="22"/>
                <w:szCs w:val="22"/>
              </w:rPr>
              <w:t xml:space="preserve"> и Мец </w:t>
            </w:r>
            <w:proofErr w:type="spellStart"/>
            <w:r w:rsidRPr="002E0E94">
              <w:rPr>
                <w:rFonts w:ascii="GHEA Grapalat" w:hAnsi="GHEA Grapalat"/>
                <w:b/>
                <w:bCs/>
                <w:i/>
                <w:iCs/>
                <w:sz w:val="22"/>
                <w:szCs w:val="22"/>
              </w:rPr>
              <w:t>Сариар</w:t>
            </w:r>
            <w:proofErr w:type="spellEnd"/>
            <w:r w:rsidRPr="002E0E94">
              <w:rPr>
                <w:rFonts w:ascii="GHEA Grapalat" w:hAnsi="GHEA Grapalat"/>
                <w:b/>
                <w:bCs/>
                <w:i/>
                <w:iCs/>
                <w:sz w:val="22"/>
                <w:szCs w:val="22"/>
              </w:rPr>
              <w:t xml:space="preserve"> общины </w:t>
            </w:r>
            <w:proofErr w:type="spellStart"/>
            <w:r w:rsidRPr="002E0E94">
              <w:rPr>
                <w:rFonts w:ascii="GHEA Grapalat" w:hAnsi="GHEA Grapalat"/>
                <w:b/>
                <w:bCs/>
                <w:i/>
                <w:iCs/>
                <w:sz w:val="22"/>
                <w:szCs w:val="22"/>
              </w:rPr>
              <w:t>Ахурян</w:t>
            </w:r>
            <w:proofErr w:type="spellEnd"/>
            <w:r w:rsidRPr="002E0E94">
              <w:rPr>
                <w:rFonts w:ascii="GHEA Grapalat" w:hAnsi="GHEA Grapalat"/>
                <w:b/>
                <w:bCs/>
                <w:i/>
                <w:iCs/>
                <w:sz w:val="22"/>
                <w:szCs w:val="22"/>
              </w:rPr>
              <w:t xml:space="preserve"> Ширакской области Республики Армения</w:t>
            </w:r>
          </w:p>
        </w:tc>
      </w:tr>
    </w:tbl>
    <w:p w14:paraId="775D99D6" w14:textId="77777777" w:rsidR="006670C1" w:rsidRPr="00743644" w:rsidRDefault="006670C1" w:rsidP="006670C1">
      <w:pPr>
        <w:pStyle w:val="23"/>
        <w:widowControl w:val="0"/>
        <w:spacing w:line="240" w:lineRule="auto"/>
        <w:ind w:firstLine="567"/>
        <w:rPr>
          <w:rFonts w:ascii="GHEA Grapalat" w:hAnsi="GHEA Grapalat"/>
          <w:sz w:val="22"/>
        </w:rPr>
      </w:pPr>
      <w:r w:rsidRPr="00743644">
        <w:rPr>
          <w:rFonts w:ascii="GHEA Grapalat" w:hAnsi="GHEA Grapalat"/>
          <w:sz w:val="22"/>
        </w:rPr>
        <w:t>Технические характеристики работы,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236683D1" w14:textId="77777777" w:rsidR="006670C1" w:rsidRDefault="006670C1" w:rsidP="00172186">
      <w:pPr>
        <w:widowControl w:val="0"/>
        <w:jc w:val="center"/>
        <w:rPr>
          <w:rFonts w:ascii="GHEA Grapalat" w:hAnsi="GHEA Grapalat"/>
          <w:b/>
          <w:sz w:val="22"/>
          <w:szCs w:val="22"/>
        </w:rPr>
      </w:pPr>
    </w:p>
    <w:p w14:paraId="2E3C1E54" w14:textId="58D2A08F" w:rsidR="00096865" w:rsidRPr="00611272" w:rsidDel="007F58FE" w:rsidRDefault="00693101" w:rsidP="00172186">
      <w:pPr>
        <w:widowControl w:val="0"/>
        <w:jc w:val="center"/>
        <w:rPr>
          <w:del w:id="0" w:author="Vardan" w:date="2025-03-20T23:41:00Z"/>
          <w:rFonts w:ascii="GHEA Grapalat" w:hAnsi="GHEA Grapalat"/>
          <w:b/>
          <w:sz w:val="22"/>
          <w:szCs w:val="22"/>
        </w:rPr>
      </w:pPr>
      <w:r w:rsidRPr="00611272">
        <w:rPr>
          <w:rFonts w:ascii="GHEA Grapalat" w:hAnsi="GHEA Grapalat"/>
          <w:b/>
          <w:sz w:val="22"/>
          <w:szCs w:val="22"/>
        </w:rPr>
        <w:t>2.</w:t>
      </w:r>
      <w:r w:rsidR="002B32D6" w:rsidRPr="00611272">
        <w:rPr>
          <w:rFonts w:ascii="GHEA Grapalat" w:hAnsi="GHEA Grapalat"/>
          <w:b/>
          <w:sz w:val="22"/>
          <w:szCs w:val="22"/>
        </w:rPr>
        <w:t xml:space="preserve"> ТРЕБОВАНИЯ К ПРАВУ УЧАСТНИКА НА УЧАСТИЕ, </w:t>
      </w:r>
      <w:r w:rsidRPr="00611272">
        <w:rPr>
          <w:rFonts w:ascii="GHEA Grapalat" w:hAnsi="GHEA Grapalat"/>
          <w:b/>
          <w:sz w:val="22"/>
          <w:szCs w:val="22"/>
        </w:rPr>
        <w:br/>
      </w:r>
      <w:r w:rsidR="002B32D6" w:rsidRPr="00611272">
        <w:rPr>
          <w:rFonts w:ascii="GHEA Grapalat" w:hAnsi="GHEA Grapalat"/>
          <w:b/>
          <w:sz w:val="22"/>
          <w:szCs w:val="22"/>
        </w:rPr>
        <w:t xml:space="preserve">КВАЛИФИКАЦИОННЫЕ КРИТЕРИИ И ПОРЯДОК ИХ ОЦЕНКИ </w:t>
      </w:r>
    </w:p>
    <w:p w14:paraId="53643C94" w14:textId="77777777" w:rsidR="00753E6E" w:rsidRPr="00611272" w:rsidRDefault="00096865" w:rsidP="00172186">
      <w:pPr>
        <w:widowControl w:val="0"/>
        <w:jc w:val="center"/>
        <w:rPr>
          <w:rFonts w:ascii="GHEA Grapalat" w:hAnsi="GHEA Grapalat" w:cs="Arial Armenian"/>
          <w:sz w:val="22"/>
          <w:szCs w:val="22"/>
        </w:rPr>
      </w:pPr>
      <w:r w:rsidRPr="00611272">
        <w:rPr>
          <w:rFonts w:ascii="GHEA Grapalat" w:hAnsi="GHEA Grapalat"/>
          <w:sz w:val="22"/>
          <w:szCs w:val="22"/>
        </w:rPr>
        <w:t>2.1</w:t>
      </w:r>
      <w:r w:rsidR="008E6E51" w:rsidRPr="00611272">
        <w:rPr>
          <w:rFonts w:ascii="GHEA Grapalat" w:hAnsi="GHEA Grapalat"/>
          <w:sz w:val="22"/>
          <w:szCs w:val="22"/>
        </w:rPr>
        <w:t>.</w:t>
      </w:r>
      <w:r w:rsidR="00693101" w:rsidRPr="00611272">
        <w:rPr>
          <w:rFonts w:ascii="GHEA Grapalat" w:hAnsi="GHEA Grapalat"/>
          <w:sz w:val="22"/>
          <w:szCs w:val="22"/>
        </w:rPr>
        <w:tab/>
      </w:r>
      <w:r w:rsidRPr="00611272">
        <w:rPr>
          <w:rFonts w:ascii="GHEA Grapalat" w:hAnsi="GHEA Grapalat"/>
          <w:sz w:val="22"/>
          <w:szCs w:val="22"/>
        </w:rPr>
        <w:t>В настоящей процедуре не имеют права участвовать лица:</w:t>
      </w:r>
    </w:p>
    <w:p w14:paraId="4774DF38" w14:textId="77777777" w:rsidR="00753E6E" w:rsidRPr="00611272" w:rsidRDefault="00753E6E"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1)</w:t>
      </w:r>
      <w:r w:rsidR="00693101" w:rsidRPr="00611272">
        <w:rPr>
          <w:rFonts w:ascii="GHEA Grapalat" w:hAnsi="GHEA Grapalat"/>
          <w:sz w:val="22"/>
          <w:szCs w:val="22"/>
        </w:rPr>
        <w:tab/>
      </w:r>
      <w:r w:rsidRPr="00611272">
        <w:rPr>
          <w:rFonts w:ascii="GHEA Grapalat" w:hAnsi="GHEA Grapalat"/>
          <w:sz w:val="22"/>
          <w:szCs w:val="22"/>
        </w:rPr>
        <w:t xml:space="preserve">которые на день подачи заявки в судебном порядке признаны банкротом; </w:t>
      </w:r>
    </w:p>
    <w:p w14:paraId="69A43EEF" w14:textId="77777777" w:rsidR="00753E6E" w:rsidRPr="00611272" w:rsidRDefault="00753E6E"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3)</w:t>
      </w:r>
      <w:r w:rsidR="00E1385B" w:rsidRPr="00611272">
        <w:rPr>
          <w:rFonts w:ascii="GHEA Grapalat" w:hAnsi="GHEA Grapalat"/>
          <w:sz w:val="22"/>
          <w:szCs w:val="22"/>
        </w:rPr>
        <w:tab/>
      </w:r>
      <w:r w:rsidRPr="00611272">
        <w:rPr>
          <w:rFonts w:ascii="GHEA Grapalat" w:hAnsi="GHEA Grapalat"/>
          <w:sz w:val="22"/>
          <w:szCs w:val="22"/>
        </w:rPr>
        <w:t xml:space="preserve">которые или представитель исполнительного органа которых в течение </w:t>
      </w:r>
      <w:r w:rsidR="001357D3" w:rsidRPr="00611272">
        <w:rPr>
          <w:rFonts w:ascii="GHEA Grapalat" w:hAnsi="GHEA Grapalat"/>
          <w:sz w:val="22"/>
          <w:szCs w:val="22"/>
        </w:rPr>
        <w:t xml:space="preserve">пяти </w:t>
      </w:r>
      <w:r w:rsidRPr="00611272">
        <w:rPr>
          <w:rFonts w:ascii="GHEA Grapalat" w:hAnsi="GHEA Grapalat"/>
          <w:sz w:val="22"/>
          <w:szCs w:val="22"/>
        </w:rPr>
        <w:t>лет, предшествующих дню подачи заявки, были осуждены за</w:t>
      </w:r>
      <w:r w:rsidR="003240F7" w:rsidRPr="00611272">
        <w:rPr>
          <w:rFonts w:ascii="Calibri" w:hAnsi="Calibri" w:cs="Calibri"/>
          <w:sz w:val="22"/>
          <w:szCs w:val="22"/>
          <w:lang w:val="en-US"/>
        </w:rPr>
        <w:t> </w:t>
      </w:r>
      <w:r w:rsidRPr="00611272">
        <w:rPr>
          <w:rFonts w:ascii="GHEA Grapalat" w:hAnsi="GHEA Grapalat"/>
          <w:sz w:val="22"/>
          <w:szCs w:val="22"/>
        </w:rPr>
        <w:t xml:space="preserve">финансирование терроризма, эксплуатацию детей или преступление, включающее </w:t>
      </w:r>
      <w:proofErr w:type="spellStart"/>
      <w:r w:rsidRPr="00611272">
        <w:rPr>
          <w:rFonts w:ascii="GHEA Grapalat" w:hAnsi="GHEA Grapalat"/>
          <w:sz w:val="22"/>
          <w:szCs w:val="22"/>
        </w:rPr>
        <w:t>трафикинг</w:t>
      </w:r>
      <w:proofErr w:type="spellEnd"/>
      <w:r w:rsidRPr="00611272">
        <w:rPr>
          <w:rFonts w:ascii="GHEA Grapalat" w:hAnsi="GHEA Grapalat"/>
          <w:sz w:val="22"/>
          <w:szCs w:val="22"/>
        </w:rPr>
        <w:t xml:space="preserve"> людей, создание преступного сообщества или участие в</w:t>
      </w:r>
      <w:r w:rsidR="003240F7" w:rsidRPr="00611272">
        <w:rPr>
          <w:rFonts w:ascii="Calibri" w:hAnsi="Calibri" w:cs="Calibri"/>
          <w:sz w:val="22"/>
          <w:szCs w:val="22"/>
          <w:lang w:val="en-US"/>
        </w:rPr>
        <w:t> </w:t>
      </w:r>
      <w:r w:rsidRPr="00611272">
        <w:rPr>
          <w:rFonts w:ascii="GHEA Grapalat" w:hAnsi="GHEA Grapalat"/>
          <w:sz w:val="22"/>
          <w:szCs w:val="22"/>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611272">
        <w:rPr>
          <w:rFonts w:ascii="GHEA Grapalat" w:hAnsi="GHEA Grapalat"/>
          <w:sz w:val="22"/>
          <w:szCs w:val="22"/>
        </w:rPr>
        <w:t>погашена или отменена</w:t>
      </w:r>
      <w:r w:rsidR="003240F7" w:rsidRPr="00611272">
        <w:rPr>
          <w:rFonts w:ascii="GHEA Grapalat" w:hAnsi="GHEA Grapalat"/>
          <w:sz w:val="22"/>
          <w:szCs w:val="22"/>
        </w:rPr>
        <w:t>;</w:t>
      </w:r>
    </w:p>
    <w:p w14:paraId="5D0F3DA0" w14:textId="77777777" w:rsidR="00585E01" w:rsidRPr="00611272" w:rsidRDefault="00753E6E"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4)</w:t>
      </w:r>
      <w:r w:rsidR="00E1385B" w:rsidRPr="00611272">
        <w:rPr>
          <w:rFonts w:ascii="GHEA Grapalat" w:hAnsi="GHEA Grapalat"/>
          <w:sz w:val="22"/>
          <w:szCs w:val="22"/>
        </w:rPr>
        <w:tab/>
      </w:r>
      <w:r w:rsidR="00585E01" w:rsidRPr="00611272">
        <w:rPr>
          <w:rFonts w:ascii="GHEA Grapalat" w:hAnsi="GHEA Grapalat"/>
          <w:sz w:val="22"/>
          <w:szCs w:val="22"/>
        </w:rPr>
        <w:t xml:space="preserve">в отношении которых  административный акт, устанавливающий ответственность за </w:t>
      </w:r>
      <w:proofErr w:type="spellStart"/>
      <w:r w:rsidR="00585E01" w:rsidRPr="00611272">
        <w:rPr>
          <w:rFonts w:ascii="GHEA Grapalat" w:hAnsi="GHEA Grapalat"/>
          <w:sz w:val="22"/>
          <w:szCs w:val="22"/>
        </w:rPr>
        <w:t>антиконкурентное</w:t>
      </w:r>
      <w:proofErr w:type="spellEnd"/>
      <w:r w:rsidR="00585E01" w:rsidRPr="00611272">
        <w:rPr>
          <w:rFonts w:ascii="GHEA Grapalat" w:hAnsi="GHEA Grapalat"/>
          <w:sz w:val="22"/>
          <w:szCs w:val="22"/>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585E01" w:rsidRPr="00611272">
        <w:rPr>
          <w:rFonts w:ascii="GHEA Grapalat" w:hAnsi="GHEA Grapalat"/>
          <w:sz w:val="22"/>
          <w:szCs w:val="22"/>
        </w:rPr>
        <w:t>необжалуемым</w:t>
      </w:r>
      <w:proofErr w:type="spellEnd"/>
      <w:r w:rsidR="00585E01" w:rsidRPr="00611272">
        <w:rPr>
          <w:rFonts w:ascii="GHEA Grapalat" w:hAnsi="GHEA Grapalat"/>
          <w:sz w:val="22"/>
          <w:szCs w:val="22"/>
        </w:rPr>
        <w:t>, а в случае обжалования оставлен без изменений;</w:t>
      </w:r>
    </w:p>
    <w:p w14:paraId="2CBC050F" w14:textId="77777777" w:rsidR="00753E6E" w:rsidRPr="00611272" w:rsidRDefault="00753E6E"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5)</w:t>
      </w:r>
      <w:r w:rsidR="00E1385B" w:rsidRPr="00611272">
        <w:rPr>
          <w:rFonts w:ascii="GHEA Grapalat" w:hAnsi="GHEA Grapalat"/>
          <w:sz w:val="22"/>
          <w:szCs w:val="22"/>
        </w:rPr>
        <w:tab/>
      </w:r>
      <w:r w:rsidRPr="00611272">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611272">
        <w:rPr>
          <w:rFonts w:ascii="Calibri" w:hAnsi="Calibri" w:cs="Calibri"/>
          <w:sz w:val="22"/>
          <w:szCs w:val="22"/>
          <w:lang w:val="en-US"/>
        </w:rPr>
        <w:t> </w:t>
      </w:r>
      <w:r w:rsidRPr="00611272">
        <w:rPr>
          <w:rFonts w:ascii="GHEA Grapalat" w:hAnsi="GHEA Grapalat"/>
          <w:sz w:val="22"/>
          <w:szCs w:val="22"/>
        </w:rPr>
        <w:t xml:space="preserve">закупках; </w:t>
      </w:r>
    </w:p>
    <w:p w14:paraId="441AD36F" w14:textId="77777777" w:rsidR="00753E6E" w:rsidRPr="00611272" w:rsidRDefault="00753E6E"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6)</w:t>
      </w:r>
      <w:r w:rsidR="00E1385B" w:rsidRPr="00611272">
        <w:rPr>
          <w:rFonts w:ascii="GHEA Grapalat" w:hAnsi="GHEA Grapalat"/>
          <w:sz w:val="22"/>
          <w:szCs w:val="22"/>
        </w:rPr>
        <w:tab/>
      </w:r>
      <w:r w:rsidRPr="00611272">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w:t>
      </w:r>
    </w:p>
    <w:p w14:paraId="542E3200" w14:textId="77777777" w:rsidR="00990561" w:rsidRPr="00611272" w:rsidRDefault="00990561"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B40FA54" w14:textId="77777777" w:rsidR="005F5608" w:rsidRPr="00611272" w:rsidRDefault="005F5608" w:rsidP="00172186">
      <w:pPr>
        <w:widowControl w:val="0"/>
        <w:tabs>
          <w:tab w:val="left" w:pos="1134"/>
        </w:tabs>
        <w:ind w:firstLine="567"/>
        <w:contextualSpacing/>
        <w:rPr>
          <w:rFonts w:ascii="GHEA Grapalat" w:hAnsi="GHEA Grapalat"/>
          <w:sz w:val="22"/>
          <w:szCs w:val="22"/>
        </w:rPr>
      </w:pPr>
      <w:r w:rsidRPr="00611272">
        <w:rPr>
          <w:rFonts w:ascii="GHEA Grapalat" w:hAnsi="GHEA Grapalat"/>
          <w:sz w:val="22"/>
          <w:szCs w:val="22"/>
        </w:rPr>
        <w:t>Участник включается в список участников, не имеющих права на участие в процессе закупок (далее также список), если:</w:t>
      </w:r>
    </w:p>
    <w:p w14:paraId="56D01133" w14:textId="77777777" w:rsidR="005F5608" w:rsidRPr="00611272" w:rsidRDefault="005F5608" w:rsidP="002A4458">
      <w:pPr>
        <w:pStyle w:val="aff4"/>
        <w:widowControl w:val="0"/>
        <w:numPr>
          <w:ilvl w:val="0"/>
          <w:numId w:val="34"/>
        </w:numPr>
        <w:tabs>
          <w:tab w:val="left" w:pos="1134"/>
        </w:tabs>
        <w:ind w:left="0" w:firstLine="0"/>
        <w:contextualSpacing/>
        <w:jc w:val="both"/>
        <w:rPr>
          <w:rFonts w:ascii="GHEA Grapalat" w:hAnsi="GHEA Grapalat"/>
          <w:sz w:val="22"/>
          <w:szCs w:val="22"/>
        </w:rPr>
      </w:pPr>
      <w:r w:rsidRPr="00611272">
        <w:rPr>
          <w:rFonts w:ascii="GHEA Grapalat" w:hAnsi="GHEA Grapalat"/>
          <w:sz w:val="22"/>
          <w:szCs w:val="22"/>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640A7D" w:rsidRPr="00611272">
        <w:rPr>
          <w:rFonts w:ascii="GHEA Grapalat" w:hAnsi="GHEA Grapalat"/>
          <w:sz w:val="22"/>
          <w:szCs w:val="22"/>
        </w:rPr>
        <w:t xml:space="preserve">обеспечения </w:t>
      </w:r>
      <w:r w:rsidRPr="00611272">
        <w:rPr>
          <w:rFonts w:ascii="GHEA Grapalat" w:hAnsi="GHEA Grapalat"/>
          <w:sz w:val="22"/>
          <w:szCs w:val="22"/>
        </w:rPr>
        <w:t>заявки</w:t>
      </w:r>
      <w:r w:rsidR="00640A7D" w:rsidRPr="00611272">
        <w:rPr>
          <w:rFonts w:ascii="GHEA Grapalat" w:hAnsi="GHEA Grapalat"/>
          <w:sz w:val="22"/>
          <w:szCs w:val="22"/>
        </w:rPr>
        <w:t xml:space="preserve"> или</w:t>
      </w:r>
      <w:r w:rsidRPr="00611272">
        <w:rPr>
          <w:rFonts w:ascii="GHEA Grapalat" w:hAnsi="GHEA Grapalat"/>
          <w:sz w:val="22"/>
          <w:szCs w:val="22"/>
        </w:rPr>
        <w:t xml:space="preserve"> договора;</w:t>
      </w:r>
    </w:p>
    <w:p w14:paraId="74CB7D0C" w14:textId="4074731B" w:rsidR="005F5608" w:rsidRPr="00611272" w:rsidRDefault="005F5608" w:rsidP="002A4458">
      <w:pPr>
        <w:pStyle w:val="aff4"/>
        <w:widowControl w:val="0"/>
        <w:numPr>
          <w:ilvl w:val="0"/>
          <w:numId w:val="34"/>
        </w:numPr>
        <w:tabs>
          <w:tab w:val="left" w:pos="1134"/>
        </w:tabs>
        <w:ind w:left="0" w:firstLine="0"/>
        <w:contextualSpacing/>
        <w:jc w:val="both"/>
        <w:rPr>
          <w:rFonts w:ascii="GHEA Grapalat" w:hAnsi="GHEA Grapalat"/>
          <w:sz w:val="22"/>
          <w:szCs w:val="22"/>
        </w:rPr>
      </w:pPr>
      <w:r w:rsidRPr="00611272">
        <w:rPr>
          <w:rFonts w:ascii="GHEA Grapalat" w:hAnsi="GHEA Grapalat"/>
          <w:sz w:val="22"/>
          <w:szCs w:val="22"/>
        </w:rPr>
        <w:t>в качестве отобранного участника отказался или лишился  права заключения договора.</w:t>
      </w:r>
    </w:p>
    <w:p w14:paraId="3D891A5D" w14:textId="77777777" w:rsidR="00753E6E" w:rsidRPr="00611272" w:rsidRDefault="00753E6E"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2.2.</w:t>
      </w:r>
      <w:r w:rsidR="00E1385B" w:rsidRPr="00611272">
        <w:rPr>
          <w:rFonts w:ascii="GHEA Grapalat" w:hAnsi="GHEA Grapalat"/>
          <w:sz w:val="22"/>
          <w:szCs w:val="22"/>
        </w:rPr>
        <w:tab/>
      </w:r>
      <w:r w:rsidRPr="00611272">
        <w:rPr>
          <w:rFonts w:ascii="GHEA Grapalat" w:hAnsi="GHEA Grapalat"/>
          <w:sz w:val="22"/>
          <w:szCs w:val="22"/>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611272">
        <w:rPr>
          <w:rFonts w:ascii="GHEA Grapalat" w:hAnsi="GHEA Grapalat"/>
          <w:sz w:val="22"/>
          <w:szCs w:val="22"/>
        </w:rPr>
        <w:t>1</w:t>
      </w:r>
      <w:r w:rsidRPr="00611272">
        <w:rPr>
          <w:rFonts w:ascii="GHEA Grapalat" w:hAnsi="GHEA Grapalat"/>
          <w:sz w:val="22"/>
          <w:szCs w:val="22"/>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w:t>
      </w:r>
      <w:r w:rsidRPr="00611272">
        <w:rPr>
          <w:rFonts w:ascii="GHEA Grapalat" w:hAnsi="GHEA Grapalat"/>
          <w:sz w:val="22"/>
          <w:szCs w:val="22"/>
        </w:rPr>
        <w:lastRenderedPageBreak/>
        <w:t>комиссия (далее — комиссия) оценивает подлинность объявления участника на условиях, предусмотренных настоящим приглашением.</w:t>
      </w:r>
    </w:p>
    <w:p w14:paraId="4FC535EE" w14:textId="77777777" w:rsidR="00A06CFE" w:rsidRPr="00611272" w:rsidRDefault="00BA3554" w:rsidP="00172186">
      <w:pPr>
        <w:widowControl w:val="0"/>
        <w:tabs>
          <w:tab w:val="left" w:pos="1134"/>
        </w:tabs>
        <w:ind w:firstLine="567"/>
        <w:rPr>
          <w:rFonts w:ascii="GHEA Grapalat" w:hAnsi="GHEA Grapalat"/>
          <w:sz w:val="22"/>
          <w:szCs w:val="22"/>
        </w:rPr>
      </w:pPr>
      <w:r w:rsidRPr="00611272">
        <w:rPr>
          <w:rFonts w:ascii="GHEA Grapalat" w:hAnsi="GHEA Grapalat"/>
          <w:sz w:val="22"/>
          <w:szCs w:val="22"/>
        </w:rPr>
        <w:t>2.3</w:t>
      </w:r>
      <w:r w:rsidR="003240F7" w:rsidRPr="00611272">
        <w:rPr>
          <w:rFonts w:ascii="GHEA Grapalat" w:hAnsi="GHEA Grapalat"/>
          <w:sz w:val="22"/>
          <w:szCs w:val="22"/>
        </w:rPr>
        <w:t>.</w:t>
      </w:r>
      <w:r w:rsidR="00E1385B" w:rsidRPr="00611272">
        <w:rPr>
          <w:rFonts w:ascii="GHEA Grapalat" w:hAnsi="GHEA Grapalat"/>
          <w:sz w:val="22"/>
          <w:szCs w:val="22"/>
        </w:rPr>
        <w:tab/>
      </w:r>
      <w:r w:rsidR="00A06CFE" w:rsidRPr="00611272">
        <w:rPr>
          <w:rFonts w:ascii="GHEA Grapalat" w:hAnsi="GHEA Grapalat"/>
          <w:sz w:val="22"/>
          <w:szCs w:val="22"/>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5BB2C4A0" w14:textId="77777777" w:rsidR="00BA3554" w:rsidRPr="00611272" w:rsidRDefault="00BA3554"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Запрещается одновременное участие в настоящей процедуре</w:t>
      </w:r>
      <w:r w:rsidR="00F4264D" w:rsidRPr="00611272">
        <w:rPr>
          <w:rFonts w:ascii="GHEA Grapalat" w:hAnsi="GHEA Grapalat"/>
          <w:sz w:val="22"/>
          <w:szCs w:val="22"/>
        </w:rPr>
        <w:t xml:space="preserve"> (</w:t>
      </w:r>
      <w:r w:rsidR="00DA4643" w:rsidRPr="00611272">
        <w:rPr>
          <w:rFonts w:ascii="GHEA Grapalat" w:hAnsi="GHEA Grapalat"/>
          <w:sz w:val="22"/>
          <w:szCs w:val="22"/>
        </w:rPr>
        <w:t>на о</w:t>
      </w:r>
      <w:r w:rsidR="00EE7758" w:rsidRPr="00611272">
        <w:rPr>
          <w:rFonts w:ascii="GHEA Grapalat" w:hAnsi="GHEA Grapalat"/>
          <w:sz w:val="22"/>
          <w:szCs w:val="22"/>
        </w:rPr>
        <w:t>дин и тот же</w:t>
      </w:r>
      <w:r w:rsidR="00DA4643" w:rsidRPr="00611272">
        <w:rPr>
          <w:rFonts w:ascii="GHEA Grapalat" w:hAnsi="GHEA Grapalat"/>
          <w:sz w:val="22"/>
          <w:szCs w:val="22"/>
        </w:rPr>
        <w:t xml:space="preserve"> лот</w:t>
      </w:r>
      <w:r w:rsidR="00F4264D" w:rsidRPr="00611272">
        <w:rPr>
          <w:rFonts w:ascii="GHEA Grapalat" w:hAnsi="GHEA Grapalat"/>
          <w:sz w:val="22"/>
          <w:szCs w:val="22"/>
        </w:rPr>
        <w:t>)</w:t>
      </w:r>
      <w:r w:rsidRPr="00611272">
        <w:rPr>
          <w:rFonts w:ascii="GHEA Grapalat" w:hAnsi="GHEA Grapalat"/>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42E0DCE" w14:textId="77777777" w:rsidR="00D5674E" w:rsidRPr="00611272" w:rsidRDefault="009F18D0" w:rsidP="00172186">
      <w:pPr>
        <w:pStyle w:val="af4"/>
        <w:widowControl w:val="0"/>
        <w:tabs>
          <w:tab w:val="left" w:pos="1134"/>
        </w:tabs>
        <w:spacing w:before="0" w:beforeAutospacing="0" w:after="0" w:afterAutospacing="0"/>
        <w:ind w:firstLine="567"/>
        <w:jc w:val="both"/>
        <w:rPr>
          <w:rFonts w:ascii="GHEA Grapalat" w:hAnsi="GHEA Grapalat"/>
          <w:sz w:val="22"/>
          <w:szCs w:val="22"/>
        </w:rPr>
      </w:pPr>
      <w:r w:rsidRPr="00611272">
        <w:rPr>
          <w:rFonts w:ascii="GHEA Grapalat" w:hAnsi="GHEA Grapalat"/>
          <w:sz w:val="22"/>
          <w:szCs w:val="22"/>
        </w:rPr>
        <w:t>По смыслу пункта 119 Порядка:</w:t>
      </w:r>
    </w:p>
    <w:p w14:paraId="25D49651"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sz w:val="22"/>
          <w:szCs w:val="22"/>
        </w:rPr>
        <w:t>1)</w:t>
      </w:r>
      <w:r w:rsidR="00E1385B" w:rsidRPr="00611272">
        <w:rPr>
          <w:rFonts w:ascii="GHEA Grapalat" w:hAnsi="GHEA Grapalat"/>
          <w:sz w:val="22"/>
          <w:szCs w:val="22"/>
        </w:rPr>
        <w:tab/>
      </w:r>
      <w:r w:rsidRPr="00611272">
        <w:rPr>
          <w:rFonts w:ascii="GHEA Grapalat" w:hAnsi="GHEA Grapalat"/>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611272">
        <w:rPr>
          <w:rFonts w:ascii="GHEA Grapalat" w:hAnsi="GHEA Grapalat"/>
          <w:color w:val="000000"/>
          <w:sz w:val="22"/>
          <w:szCs w:val="22"/>
        </w:rPr>
        <w:t xml:space="preserve"> </w:t>
      </w:r>
    </w:p>
    <w:p w14:paraId="67976C47"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2)</w:t>
      </w:r>
      <w:r w:rsidR="00E1385B" w:rsidRPr="00611272">
        <w:rPr>
          <w:rFonts w:ascii="GHEA Grapalat" w:hAnsi="GHEA Grapalat"/>
          <w:color w:val="000000"/>
          <w:sz w:val="22"/>
          <w:szCs w:val="22"/>
        </w:rPr>
        <w:tab/>
      </w:r>
      <w:r w:rsidRPr="00611272">
        <w:rPr>
          <w:rFonts w:ascii="GHEA Grapalat" w:hAnsi="GHEA Grapalat"/>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721CB3E"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а.</w:t>
      </w:r>
      <w:r w:rsidR="00E1385B" w:rsidRPr="00611272">
        <w:rPr>
          <w:rFonts w:ascii="GHEA Grapalat" w:hAnsi="GHEA Grapalat"/>
          <w:color w:val="000000"/>
          <w:sz w:val="22"/>
          <w:szCs w:val="22"/>
        </w:rPr>
        <w:tab/>
      </w:r>
      <w:r w:rsidRPr="00611272">
        <w:rPr>
          <w:rFonts w:ascii="GHEA Grapalat" w:hAnsi="GHEA Grapalat"/>
          <w:color w:val="000000"/>
          <w:sz w:val="22"/>
          <w:szCs w:val="22"/>
        </w:rPr>
        <w:t>участником, распоряжающимся более чем десятью процентами акций данного юридического лица;</w:t>
      </w:r>
    </w:p>
    <w:p w14:paraId="267ECF22"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б.</w:t>
      </w:r>
      <w:r w:rsidR="00E1385B" w:rsidRPr="00611272">
        <w:rPr>
          <w:rFonts w:ascii="GHEA Grapalat" w:hAnsi="GHEA Grapalat"/>
          <w:color w:val="000000"/>
          <w:sz w:val="22"/>
          <w:szCs w:val="22"/>
        </w:rPr>
        <w:tab/>
      </w:r>
      <w:r w:rsidRPr="00611272">
        <w:rPr>
          <w:rFonts w:ascii="GHEA Grapalat" w:hAnsi="GHEA Grapalat"/>
          <w:color w:val="000000"/>
          <w:sz w:val="22"/>
          <w:szCs w:val="22"/>
        </w:rPr>
        <w:t>лицом, имеющим возможность предопределять решения юридического лица иным, не запрещенным законодательством Республики Армения образом;</w:t>
      </w:r>
    </w:p>
    <w:p w14:paraId="69DD1B5F"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в.</w:t>
      </w:r>
      <w:r w:rsidR="00E1385B" w:rsidRPr="00611272">
        <w:rPr>
          <w:rFonts w:ascii="GHEA Grapalat" w:hAnsi="GHEA Grapalat"/>
          <w:color w:val="000000"/>
          <w:sz w:val="22"/>
          <w:szCs w:val="22"/>
        </w:rPr>
        <w:tab/>
      </w:r>
      <w:r w:rsidRPr="00611272">
        <w:rPr>
          <w:rFonts w:ascii="GHEA Grapalat" w:hAnsi="GHEA Grapalat"/>
          <w:color w:val="000000"/>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2700B6A"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г.</w:t>
      </w:r>
      <w:r w:rsidR="00E1385B" w:rsidRPr="00611272">
        <w:rPr>
          <w:rFonts w:ascii="GHEA Grapalat" w:hAnsi="GHEA Grapalat"/>
          <w:color w:val="000000"/>
          <w:sz w:val="22"/>
          <w:szCs w:val="22"/>
        </w:rPr>
        <w:tab/>
      </w:r>
      <w:r w:rsidRPr="00611272">
        <w:rPr>
          <w:rFonts w:ascii="GHEA Grapalat" w:hAnsi="GHEA Grapalat"/>
          <w:color w:val="000000"/>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F72BDAB"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sz w:val="22"/>
          <w:szCs w:val="22"/>
        </w:rPr>
        <w:t>3)</w:t>
      </w:r>
      <w:r w:rsidR="00E1385B" w:rsidRPr="00611272">
        <w:rPr>
          <w:rFonts w:ascii="GHEA Grapalat" w:hAnsi="GHEA Grapalat"/>
          <w:sz w:val="22"/>
          <w:szCs w:val="22"/>
        </w:rPr>
        <w:tab/>
      </w:r>
      <w:r w:rsidRPr="00611272">
        <w:rPr>
          <w:rFonts w:ascii="GHEA Grapalat" w:hAnsi="GHEA Grapalat"/>
          <w:sz w:val="22"/>
          <w:szCs w:val="22"/>
        </w:rPr>
        <w:t>участники, не имеющие статуса физического лица, считаются взаимосвязанными, если:</w:t>
      </w:r>
    </w:p>
    <w:p w14:paraId="6FE332FE"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а.</w:t>
      </w:r>
      <w:r w:rsidR="00E1385B" w:rsidRPr="00611272">
        <w:rPr>
          <w:rFonts w:ascii="GHEA Grapalat" w:hAnsi="GHEA Grapalat"/>
          <w:color w:val="000000"/>
          <w:sz w:val="22"/>
          <w:szCs w:val="22"/>
        </w:rPr>
        <w:tab/>
      </w:r>
      <w:r w:rsidRPr="00611272">
        <w:rPr>
          <w:rFonts w:ascii="GHEA Grapalat" w:hAnsi="GHEA Grapalat"/>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611272">
        <w:rPr>
          <w:rFonts w:ascii="Calibri" w:hAnsi="Calibri" w:cs="Calibri"/>
          <w:color w:val="000000"/>
          <w:sz w:val="22"/>
          <w:szCs w:val="22"/>
          <w:lang w:val="en-US"/>
        </w:rPr>
        <w:t> </w:t>
      </w:r>
      <w:r w:rsidRPr="00611272">
        <w:rPr>
          <w:rFonts w:ascii="GHEA Grapalat" w:hAnsi="GHEA Grapalat"/>
          <w:color w:val="000000"/>
          <w:sz w:val="22"/>
          <w:szCs w:val="22"/>
        </w:rPr>
        <w:t>лица;</w:t>
      </w:r>
    </w:p>
    <w:p w14:paraId="7A282D6F"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б.</w:t>
      </w:r>
      <w:r w:rsidR="00E1385B" w:rsidRPr="00611272">
        <w:rPr>
          <w:rFonts w:ascii="GHEA Grapalat" w:hAnsi="GHEA Grapalat"/>
          <w:color w:val="000000"/>
          <w:sz w:val="22"/>
          <w:szCs w:val="22"/>
        </w:rPr>
        <w:tab/>
      </w:r>
      <w:r w:rsidRPr="00611272">
        <w:rPr>
          <w:rFonts w:ascii="GHEA Grapalat" w:hAnsi="GHEA Grapalat"/>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2640291"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sz w:val="22"/>
          <w:szCs w:val="22"/>
        </w:rPr>
      </w:pPr>
      <w:r w:rsidRPr="00611272">
        <w:rPr>
          <w:rFonts w:ascii="GHEA Grapalat" w:hAnsi="GHEA Grapalat"/>
          <w:color w:val="000000"/>
          <w:sz w:val="22"/>
          <w:szCs w:val="22"/>
        </w:rPr>
        <w:t>в.</w:t>
      </w:r>
      <w:r w:rsidR="00E1385B" w:rsidRPr="00611272">
        <w:rPr>
          <w:rFonts w:ascii="GHEA Grapalat" w:hAnsi="GHEA Grapalat"/>
          <w:color w:val="000000"/>
          <w:sz w:val="22"/>
          <w:szCs w:val="22"/>
        </w:rPr>
        <w:tab/>
      </w:r>
      <w:r w:rsidRPr="00611272">
        <w:rPr>
          <w:rFonts w:ascii="GHEA Grapalat" w:hAnsi="GHEA Grapalat"/>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1C36FA3"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г.</w:t>
      </w:r>
      <w:r w:rsidR="00E1385B" w:rsidRPr="00611272">
        <w:rPr>
          <w:rFonts w:ascii="GHEA Grapalat" w:hAnsi="GHEA Grapalat"/>
          <w:color w:val="000000"/>
          <w:sz w:val="22"/>
          <w:szCs w:val="22"/>
        </w:rPr>
        <w:tab/>
      </w:r>
      <w:r w:rsidRPr="00611272">
        <w:rPr>
          <w:rFonts w:ascii="GHEA Grapalat" w:hAnsi="GHEA Grapalat"/>
          <w:color w:val="000000"/>
          <w:sz w:val="22"/>
          <w:szCs w:val="22"/>
        </w:rPr>
        <w:t>они действовали или действуют согласованно, исходя из общих экономических интересов.</w:t>
      </w:r>
    </w:p>
    <w:p w14:paraId="419E768A" w14:textId="77777777" w:rsidR="00D5674E" w:rsidRPr="00611272" w:rsidRDefault="00D5674E" w:rsidP="00172186">
      <w:pPr>
        <w:widowControl w:val="0"/>
        <w:tabs>
          <w:tab w:val="left" w:pos="1134"/>
        </w:tabs>
        <w:ind w:firstLine="567"/>
        <w:jc w:val="both"/>
        <w:rPr>
          <w:rFonts w:ascii="GHEA Grapalat" w:hAnsi="GHEA Grapalat"/>
          <w:color w:val="000000"/>
          <w:sz w:val="22"/>
          <w:szCs w:val="22"/>
        </w:rPr>
      </w:pPr>
      <w:r w:rsidRPr="00611272">
        <w:rPr>
          <w:rFonts w:ascii="GHEA Grapalat" w:hAnsi="GHEA Grapalat"/>
          <w:color w:val="000000"/>
          <w:sz w:val="22"/>
          <w:szCs w:val="22"/>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sidRPr="00611272">
        <w:rPr>
          <w:rFonts w:ascii="GHEA Grapalat" w:hAnsi="GHEA Grapalat"/>
          <w:color w:val="000000"/>
          <w:sz w:val="22"/>
          <w:szCs w:val="22"/>
        </w:rPr>
        <w:t xml:space="preserve">внуки, </w:t>
      </w:r>
      <w:r w:rsidRPr="00611272">
        <w:rPr>
          <w:rFonts w:ascii="GHEA Grapalat" w:hAnsi="GHEA Grapalat"/>
          <w:color w:val="000000"/>
          <w:sz w:val="22"/>
          <w:szCs w:val="22"/>
        </w:rPr>
        <w:t>супруг сестры или супруга брата и их дети.</w:t>
      </w:r>
    </w:p>
    <w:p w14:paraId="77365A0F" w14:textId="77777777" w:rsidR="00B74679" w:rsidRPr="006670C1" w:rsidRDefault="00096865" w:rsidP="00172186">
      <w:pPr>
        <w:widowControl w:val="0"/>
        <w:tabs>
          <w:tab w:val="left" w:pos="1134"/>
        </w:tabs>
        <w:ind w:firstLine="567"/>
        <w:jc w:val="both"/>
        <w:rPr>
          <w:rFonts w:ascii="GHEA Grapalat" w:hAnsi="GHEA Grapalat" w:cs="Arial"/>
          <w:b/>
          <w:bCs/>
          <w:sz w:val="22"/>
          <w:szCs w:val="22"/>
        </w:rPr>
      </w:pPr>
      <w:r w:rsidRPr="006670C1">
        <w:rPr>
          <w:rFonts w:ascii="GHEA Grapalat" w:hAnsi="GHEA Grapalat"/>
          <w:b/>
          <w:bCs/>
          <w:sz w:val="22"/>
          <w:szCs w:val="22"/>
        </w:rPr>
        <w:t>2.4</w:t>
      </w:r>
      <w:r w:rsidR="00D13662" w:rsidRPr="006670C1">
        <w:rPr>
          <w:rFonts w:ascii="GHEA Grapalat" w:hAnsi="GHEA Grapalat"/>
          <w:b/>
          <w:bCs/>
          <w:sz w:val="22"/>
          <w:szCs w:val="22"/>
        </w:rPr>
        <w:t>.</w:t>
      </w:r>
      <w:r w:rsidR="00B74679" w:rsidRPr="006670C1">
        <w:rPr>
          <w:rFonts w:ascii="GHEA Grapalat" w:hAnsi="GHEA Grapalat"/>
          <w:b/>
          <w:bCs/>
          <w:sz w:val="22"/>
          <w:szCs w:val="22"/>
          <w:vertAlign w:val="superscript"/>
        </w:rPr>
        <w:t>4</w:t>
      </w:r>
      <w:r w:rsidR="00B74679" w:rsidRPr="006670C1">
        <w:rPr>
          <w:rFonts w:ascii="GHEA Grapalat" w:hAnsi="GHEA Grapalat"/>
          <w:b/>
          <w:bCs/>
          <w:sz w:val="22"/>
          <w:szCs w:val="22"/>
        </w:rPr>
        <w:t xml:space="preserve"> </w:t>
      </w:r>
      <w:r w:rsidR="00E1385B" w:rsidRPr="006670C1">
        <w:rPr>
          <w:rFonts w:ascii="GHEA Grapalat" w:hAnsi="GHEA Grapalat"/>
          <w:b/>
          <w:bCs/>
          <w:sz w:val="22"/>
          <w:szCs w:val="22"/>
        </w:rPr>
        <w:tab/>
      </w:r>
      <w:r w:rsidR="00B74679" w:rsidRPr="006670C1">
        <w:rPr>
          <w:rFonts w:ascii="GHEA Grapalat" w:hAnsi="GHEA Grapalat"/>
          <w:b/>
          <w:bCs/>
          <w:sz w:val="22"/>
          <w:szCs w:val="22"/>
        </w:rPr>
        <w:t>Участник должен иметь требуемые для исполнения предусмотренных заключаемым договором обязательств:</w:t>
      </w:r>
    </w:p>
    <w:p w14:paraId="7B29DEB1" w14:textId="77777777" w:rsidR="00B74679" w:rsidRPr="006670C1" w:rsidRDefault="00B74679" w:rsidP="00172186">
      <w:pPr>
        <w:widowControl w:val="0"/>
        <w:tabs>
          <w:tab w:val="left" w:pos="1134"/>
        </w:tabs>
        <w:ind w:firstLine="567"/>
        <w:jc w:val="both"/>
        <w:rPr>
          <w:rFonts w:ascii="GHEA Grapalat" w:hAnsi="GHEA Grapalat" w:cs="Arial"/>
          <w:b/>
          <w:bCs/>
          <w:sz w:val="22"/>
          <w:szCs w:val="22"/>
        </w:rPr>
      </w:pPr>
      <w:r w:rsidRPr="006670C1">
        <w:rPr>
          <w:rFonts w:ascii="GHEA Grapalat" w:hAnsi="GHEA Grapalat"/>
          <w:b/>
          <w:bCs/>
          <w:sz w:val="22"/>
          <w:szCs w:val="22"/>
        </w:rPr>
        <w:t>1)</w:t>
      </w:r>
      <w:r w:rsidRPr="006670C1">
        <w:rPr>
          <w:rFonts w:ascii="GHEA Grapalat" w:hAnsi="GHEA Grapalat"/>
          <w:b/>
          <w:bCs/>
          <w:sz w:val="22"/>
          <w:szCs w:val="22"/>
        </w:rPr>
        <w:tab/>
        <w:t>профессиональный опыт,</w:t>
      </w:r>
    </w:p>
    <w:p w14:paraId="10512636" w14:textId="77777777" w:rsidR="00B74679" w:rsidRPr="006670C1" w:rsidRDefault="00B74679" w:rsidP="00172186">
      <w:pPr>
        <w:widowControl w:val="0"/>
        <w:tabs>
          <w:tab w:val="left" w:pos="1134"/>
        </w:tabs>
        <w:ind w:firstLine="567"/>
        <w:jc w:val="both"/>
        <w:rPr>
          <w:rFonts w:ascii="GHEA Grapalat" w:hAnsi="GHEA Grapalat" w:cs="Arial"/>
          <w:b/>
          <w:bCs/>
          <w:sz w:val="22"/>
          <w:szCs w:val="22"/>
        </w:rPr>
      </w:pPr>
      <w:r w:rsidRPr="006670C1">
        <w:rPr>
          <w:rFonts w:ascii="GHEA Grapalat" w:hAnsi="GHEA Grapalat"/>
          <w:b/>
          <w:bCs/>
          <w:sz w:val="22"/>
          <w:szCs w:val="22"/>
        </w:rPr>
        <w:t>2)</w:t>
      </w:r>
      <w:r w:rsidRPr="006670C1">
        <w:rPr>
          <w:rFonts w:ascii="GHEA Grapalat" w:hAnsi="GHEA Grapalat"/>
          <w:b/>
          <w:bCs/>
          <w:sz w:val="22"/>
          <w:szCs w:val="22"/>
        </w:rPr>
        <w:tab/>
        <w:t>технические средства,</w:t>
      </w:r>
    </w:p>
    <w:p w14:paraId="1433AD7A" w14:textId="77777777" w:rsidR="00B74679" w:rsidRPr="006670C1" w:rsidRDefault="00B74679" w:rsidP="00172186">
      <w:pPr>
        <w:widowControl w:val="0"/>
        <w:tabs>
          <w:tab w:val="left" w:pos="1134"/>
        </w:tabs>
        <w:ind w:firstLine="567"/>
        <w:jc w:val="both"/>
        <w:rPr>
          <w:rFonts w:ascii="GHEA Grapalat" w:hAnsi="GHEA Grapalat" w:cs="Arial"/>
          <w:b/>
          <w:bCs/>
          <w:sz w:val="22"/>
          <w:szCs w:val="22"/>
        </w:rPr>
      </w:pPr>
      <w:r w:rsidRPr="006670C1">
        <w:rPr>
          <w:rFonts w:ascii="GHEA Grapalat" w:hAnsi="GHEA Grapalat"/>
          <w:b/>
          <w:bCs/>
          <w:sz w:val="22"/>
          <w:szCs w:val="22"/>
        </w:rPr>
        <w:t>3)</w:t>
      </w:r>
      <w:r w:rsidRPr="006670C1">
        <w:rPr>
          <w:rFonts w:ascii="GHEA Grapalat" w:hAnsi="GHEA Grapalat"/>
          <w:b/>
          <w:bCs/>
          <w:sz w:val="22"/>
          <w:szCs w:val="22"/>
        </w:rPr>
        <w:tab/>
        <w:t>финансовые средства,</w:t>
      </w:r>
    </w:p>
    <w:p w14:paraId="1D92DC37" w14:textId="77777777" w:rsidR="00B74679" w:rsidRPr="006670C1" w:rsidRDefault="00B74679" w:rsidP="00172186">
      <w:pPr>
        <w:widowControl w:val="0"/>
        <w:tabs>
          <w:tab w:val="left" w:pos="1134"/>
        </w:tabs>
        <w:ind w:firstLine="567"/>
        <w:jc w:val="both"/>
        <w:rPr>
          <w:rFonts w:ascii="GHEA Grapalat" w:hAnsi="GHEA Grapalat"/>
          <w:b/>
          <w:bCs/>
          <w:sz w:val="22"/>
          <w:szCs w:val="22"/>
        </w:rPr>
      </w:pPr>
      <w:r w:rsidRPr="006670C1">
        <w:rPr>
          <w:rFonts w:ascii="GHEA Grapalat" w:hAnsi="GHEA Grapalat"/>
          <w:b/>
          <w:bCs/>
          <w:sz w:val="22"/>
          <w:szCs w:val="22"/>
        </w:rPr>
        <w:t>4)</w:t>
      </w:r>
      <w:r w:rsidRPr="006670C1">
        <w:rPr>
          <w:rFonts w:ascii="GHEA Grapalat" w:hAnsi="GHEA Grapalat"/>
          <w:b/>
          <w:bCs/>
          <w:sz w:val="22"/>
          <w:szCs w:val="22"/>
        </w:rPr>
        <w:tab/>
        <w:t>трудовые ресурсы.</w:t>
      </w:r>
    </w:p>
    <w:p w14:paraId="2616FAFB" w14:textId="77777777" w:rsidR="00B74679" w:rsidRPr="006670C1" w:rsidRDefault="00B74679" w:rsidP="00172186">
      <w:pPr>
        <w:widowControl w:val="0"/>
        <w:tabs>
          <w:tab w:val="left" w:pos="1134"/>
        </w:tabs>
        <w:ind w:firstLine="567"/>
        <w:jc w:val="both"/>
        <w:rPr>
          <w:rFonts w:ascii="GHEA Grapalat" w:hAnsi="GHEA Grapalat" w:cs="Arial"/>
          <w:b/>
          <w:bCs/>
          <w:sz w:val="22"/>
          <w:szCs w:val="22"/>
        </w:rPr>
      </w:pPr>
      <w:r w:rsidRPr="006670C1">
        <w:rPr>
          <w:rFonts w:ascii="GHEA Grapalat" w:hAnsi="GHEA Grapalat"/>
          <w:b/>
          <w:bCs/>
          <w:sz w:val="22"/>
          <w:szCs w:val="22"/>
        </w:rPr>
        <w:lastRenderedPageBreak/>
        <w:t>2.4.1 Предъявляемые к участнику:</w:t>
      </w:r>
      <w:r w:rsidRPr="006670C1">
        <w:rPr>
          <w:rFonts w:ascii="GHEA Grapalat" w:hAnsi="GHEA Grapalat"/>
          <w:b/>
          <w:bCs/>
          <w:sz w:val="22"/>
          <w:szCs w:val="22"/>
          <w:vertAlign w:val="superscript"/>
        </w:rPr>
        <w:t>4.1</w:t>
      </w:r>
    </w:p>
    <w:p w14:paraId="5AA73038" w14:textId="2EDBA8B1" w:rsidR="00B74679" w:rsidRPr="006670C1" w:rsidRDefault="00B74679" w:rsidP="00172186">
      <w:pPr>
        <w:widowControl w:val="0"/>
        <w:tabs>
          <w:tab w:val="left" w:pos="1134"/>
        </w:tabs>
        <w:ind w:firstLine="567"/>
        <w:jc w:val="both"/>
        <w:rPr>
          <w:rFonts w:ascii="GHEA Grapalat" w:hAnsi="GHEA Grapalat"/>
          <w:b/>
          <w:bCs/>
          <w:sz w:val="22"/>
          <w:szCs w:val="22"/>
        </w:rPr>
      </w:pPr>
      <w:r w:rsidRPr="006670C1">
        <w:rPr>
          <w:rFonts w:ascii="GHEA Grapalat" w:hAnsi="GHEA Grapalat"/>
          <w:b/>
          <w:bCs/>
          <w:sz w:val="22"/>
          <w:szCs w:val="22"/>
        </w:rPr>
        <w:t>1)</w:t>
      </w:r>
      <w:r w:rsidRPr="006670C1">
        <w:rPr>
          <w:rFonts w:ascii="GHEA Grapalat" w:hAnsi="GHEA Grapalat"/>
          <w:b/>
          <w:bCs/>
          <w:sz w:val="22"/>
          <w:szCs w:val="22"/>
        </w:rPr>
        <w:tab/>
        <w:t>квалификационный критерий "Профессиональный опыт" устанавливается и оценивается в следующем порядке:</w:t>
      </w:r>
    </w:p>
    <w:p w14:paraId="3BE357E2" w14:textId="005AF0AF" w:rsidR="006670C1" w:rsidRDefault="006670C1" w:rsidP="00172186">
      <w:pPr>
        <w:widowControl w:val="0"/>
        <w:tabs>
          <w:tab w:val="left" w:pos="1134"/>
        </w:tabs>
        <w:ind w:firstLine="567"/>
        <w:jc w:val="both"/>
        <w:rPr>
          <w:rFonts w:ascii="GHEA Grapalat" w:hAnsi="GHEA Grapalat" w:cs="Arial Armenian"/>
          <w:sz w:val="22"/>
          <w:szCs w:val="22"/>
        </w:rPr>
      </w:pPr>
    </w:p>
    <w:tbl>
      <w:tblPr>
        <w:tblStyle w:val="aff3"/>
        <w:tblW w:w="0" w:type="auto"/>
        <w:tblLook w:val="04A0" w:firstRow="1" w:lastRow="0" w:firstColumn="1" w:lastColumn="0" w:noHBand="0" w:noVBand="1"/>
      </w:tblPr>
      <w:tblGrid>
        <w:gridCol w:w="675"/>
        <w:gridCol w:w="4111"/>
        <w:gridCol w:w="2977"/>
        <w:gridCol w:w="2977"/>
      </w:tblGrid>
      <w:tr w:rsidR="00B74679" w:rsidRPr="00611272" w14:paraId="2FB67588" w14:textId="77777777" w:rsidTr="007B6B6E">
        <w:tc>
          <w:tcPr>
            <w:tcW w:w="675" w:type="dxa"/>
            <w:shd w:val="clear" w:color="auto" w:fill="DBE5F1" w:themeFill="accent1" w:themeFillTint="33"/>
          </w:tcPr>
          <w:p w14:paraId="5AF1C7A8" w14:textId="77777777" w:rsidR="00B74679" w:rsidRPr="00611272" w:rsidRDefault="00B74679" w:rsidP="00172186">
            <w:pPr>
              <w:widowControl w:val="0"/>
              <w:tabs>
                <w:tab w:val="left" w:pos="1134"/>
              </w:tabs>
              <w:jc w:val="both"/>
              <w:rPr>
                <w:rFonts w:ascii="GHEA Grapalat" w:hAnsi="GHEA Grapalat"/>
                <w:b/>
                <w:bCs/>
                <w:color w:val="000000"/>
                <w:sz w:val="22"/>
                <w:szCs w:val="22"/>
              </w:rPr>
            </w:pPr>
            <w:r w:rsidRPr="00611272">
              <w:rPr>
                <w:rFonts w:ascii="GHEA Grapalat" w:hAnsi="GHEA Grapalat" w:cs="Arial Armenian"/>
                <w:b/>
                <w:bCs/>
                <w:sz w:val="18"/>
                <w:szCs w:val="22"/>
              </w:rPr>
              <w:t>N</w:t>
            </w:r>
          </w:p>
        </w:tc>
        <w:tc>
          <w:tcPr>
            <w:tcW w:w="4111" w:type="dxa"/>
            <w:shd w:val="clear" w:color="auto" w:fill="DBE5F1" w:themeFill="accent1" w:themeFillTint="33"/>
          </w:tcPr>
          <w:p w14:paraId="088566C7" w14:textId="77777777" w:rsidR="00B74679" w:rsidRPr="00611272" w:rsidRDefault="00B74679" w:rsidP="00172186">
            <w:pPr>
              <w:widowControl w:val="0"/>
              <w:tabs>
                <w:tab w:val="left" w:pos="1134"/>
              </w:tabs>
              <w:jc w:val="both"/>
              <w:rPr>
                <w:rFonts w:ascii="GHEA Grapalat" w:hAnsi="GHEA Grapalat"/>
                <w:b/>
                <w:bCs/>
                <w:sz w:val="22"/>
                <w:szCs w:val="22"/>
              </w:rPr>
            </w:pPr>
            <w:r w:rsidRPr="00611272">
              <w:rPr>
                <w:rFonts w:ascii="GHEA Grapalat" w:hAnsi="GHEA Grapalat"/>
                <w:b/>
                <w:bCs/>
                <w:sz w:val="22"/>
                <w:szCs w:val="22"/>
              </w:rPr>
              <w:t>Условия, представленные к опыту</w:t>
            </w:r>
          </w:p>
        </w:tc>
        <w:tc>
          <w:tcPr>
            <w:tcW w:w="2977" w:type="dxa"/>
            <w:shd w:val="clear" w:color="auto" w:fill="DBE5F1" w:themeFill="accent1" w:themeFillTint="33"/>
          </w:tcPr>
          <w:p w14:paraId="00C4A59B" w14:textId="77777777" w:rsidR="00B74679" w:rsidRPr="00611272" w:rsidRDefault="00B74679" w:rsidP="00172186">
            <w:pPr>
              <w:widowControl w:val="0"/>
              <w:tabs>
                <w:tab w:val="left" w:pos="1134"/>
              </w:tabs>
              <w:jc w:val="both"/>
              <w:rPr>
                <w:rFonts w:ascii="GHEA Grapalat" w:hAnsi="GHEA Grapalat"/>
                <w:b/>
                <w:bCs/>
                <w:sz w:val="22"/>
                <w:szCs w:val="22"/>
              </w:rPr>
            </w:pPr>
            <w:r w:rsidRPr="00611272">
              <w:rPr>
                <w:rFonts w:ascii="GHEA Grapalat" w:hAnsi="GHEA Grapalat"/>
                <w:b/>
                <w:bCs/>
                <w:sz w:val="22"/>
                <w:szCs w:val="22"/>
              </w:rPr>
              <w:t>Требуемые документы и условия к последним</w:t>
            </w:r>
          </w:p>
        </w:tc>
        <w:tc>
          <w:tcPr>
            <w:tcW w:w="2977" w:type="dxa"/>
            <w:shd w:val="clear" w:color="auto" w:fill="DBE5F1" w:themeFill="accent1" w:themeFillTint="33"/>
          </w:tcPr>
          <w:p w14:paraId="1311DF76" w14:textId="77777777" w:rsidR="00B74679" w:rsidRPr="00611272" w:rsidRDefault="00B74679" w:rsidP="00172186">
            <w:pPr>
              <w:widowControl w:val="0"/>
              <w:tabs>
                <w:tab w:val="left" w:pos="1134"/>
              </w:tabs>
              <w:jc w:val="both"/>
              <w:rPr>
                <w:rFonts w:ascii="GHEA Grapalat" w:hAnsi="GHEA Grapalat"/>
                <w:b/>
                <w:bCs/>
                <w:color w:val="000000"/>
                <w:sz w:val="22"/>
                <w:szCs w:val="22"/>
              </w:rPr>
            </w:pPr>
            <w:r w:rsidRPr="00611272">
              <w:rPr>
                <w:rFonts w:ascii="GHEA Grapalat" w:hAnsi="GHEA Grapalat"/>
                <w:b/>
                <w:bCs/>
                <w:color w:val="000000"/>
                <w:sz w:val="22"/>
                <w:szCs w:val="22"/>
              </w:rPr>
              <w:t>Аналогичность</w:t>
            </w:r>
          </w:p>
        </w:tc>
      </w:tr>
      <w:tr w:rsidR="00B74679" w:rsidRPr="00611272" w14:paraId="452C8E78" w14:textId="77777777" w:rsidTr="007B6B6E">
        <w:tc>
          <w:tcPr>
            <w:tcW w:w="675" w:type="dxa"/>
          </w:tcPr>
          <w:p w14:paraId="05C7A236" w14:textId="2A5EFAEE" w:rsidR="00B74679" w:rsidRPr="00611272" w:rsidRDefault="002A4458" w:rsidP="00172186">
            <w:pPr>
              <w:widowControl w:val="0"/>
              <w:tabs>
                <w:tab w:val="left" w:pos="1134"/>
              </w:tabs>
              <w:jc w:val="both"/>
              <w:rPr>
                <w:rFonts w:ascii="GHEA Grapalat" w:hAnsi="GHEA Grapalat"/>
                <w:b/>
                <w:bCs/>
                <w:color w:val="000000"/>
                <w:sz w:val="22"/>
                <w:szCs w:val="22"/>
                <w:lang w:val="hy-AM"/>
              </w:rPr>
            </w:pPr>
            <w:r w:rsidRPr="00611272">
              <w:rPr>
                <w:rFonts w:ascii="GHEA Grapalat" w:hAnsi="GHEA Grapalat"/>
                <w:b/>
                <w:bCs/>
                <w:color w:val="000000"/>
                <w:sz w:val="22"/>
                <w:szCs w:val="22"/>
                <w:lang w:val="hy-AM"/>
              </w:rPr>
              <w:t>1</w:t>
            </w:r>
          </w:p>
        </w:tc>
        <w:tc>
          <w:tcPr>
            <w:tcW w:w="4111" w:type="dxa"/>
          </w:tcPr>
          <w:p w14:paraId="56A6AB80" w14:textId="3FDA3C93" w:rsidR="006670C1" w:rsidRPr="00611272" w:rsidRDefault="00086F51" w:rsidP="006670C1">
            <w:pPr>
              <w:widowControl w:val="0"/>
              <w:tabs>
                <w:tab w:val="left" w:pos="1134"/>
              </w:tabs>
              <w:rPr>
                <w:rFonts w:ascii="GHEA Grapalat" w:hAnsi="GHEA Grapalat"/>
                <w:b/>
                <w:bCs/>
                <w:color w:val="000000"/>
                <w:sz w:val="20"/>
                <w:szCs w:val="20"/>
              </w:rPr>
            </w:pPr>
            <w:r w:rsidRPr="00086F51">
              <w:rPr>
                <w:rFonts w:ascii="GHEA Grapalat" w:hAnsi="GHEA Grapalat"/>
                <w:b/>
                <w:bCs/>
                <w:color w:val="000000"/>
                <w:sz w:val="20"/>
                <w:szCs w:val="20"/>
              </w:rPr>
              <w:t>Не менее одного аналогичного договора, надлежащим образом оформленного по указанной лицензии в течение года подачи заявления и/или трех лет, предшествующих ему. Ранее заключенный договор (договоры) считается однородным, если объем выполненных в его (их) рамках работ (или общий объем) в денежном выражении составляет не менее пятидесяти процентов от покупной цены данной процедуры. Или один договор, объем выполненных в его (их) рамках работ в денежном выражении составляет не менее тридцати процентов от требуемого объема.</w:t>
            </w:r>
          </w:p>
        </w:tc>
        <w:tc>
          <w:tcPr>
            <w:tcW w:w="2977" w:type="dxa"/>
          </w:tcPr>
          <w:p w14:paraId="40B2D03A" w14:textId="77777777" w:rsidR="006670C1" w:rsidRPr="006670C1" w:rsidRDefault="006670C1" w:rsidP="006670C1">
            <w:pPr>
              <w:widowControl w:val="0"/>
              <w:tabs>
                <w:tab w:val="left" w:pos="1134"/>
              </w:tabs>
              <w:rPr>
                <w:rFonts w:ascii="GHEA Grapalat" w:hAnsi="GHEA Grapalat"/>
                <w:b/>
                <w:bCs/>
                <w:color w:val="000000"/>
                <w:sz w:val="22"/>
                <w:szCs w:val="22"/>
              </w:rPr>
            </w:pPr>
            <w:r w:rsidRPr="006670C1">
              <w:rPr>
                <w:rFonts w:ascii="GHEA Grapalat" w:hAnsi="GHEA Grapalat"/>
                <w:b/>
                <w:bCs/>
                <w:color w:val="000000"/>
                <w:sz w:val="22"/>
                <w:szCs w:val="22"/>
              </w:rPr>
              <w:t>Копии договоров, соглашений, документов, подтверждающих их надлежащее исполнение: акт, протокол, счет-фактура.</w:t>
            </w:r>
          </w:p>
          <w:p w14:paraId="530E2055" w14:textId="5349E6B4" w:rsidR="00B74679" w:rsidRPr="00611272" w:rsidRDefault="00B74679" w:rsidP="006670C1">
            <w:pPr>
              <w:widowControl w:val="0"/>
              <w:tabs>
                <w:tab w:val="left" w:pos="1134"/>
              </w:tabs>
              <w:rPr>
                <w:rFonts w:ascii="GHEA Grapalat" w:hAnsi="GHEA Grapalat"/>
                <w:b/>
                <w:bCs/>
                <w:color w:val="000000"/>
                <w:sz w:val="22"/>
                <w:szCs w:val="22"/>
              </w:rPr>
            </w:pPr>
          </w:p>
        </w:tc>
        <w:tc>
          <w:tcPr>
            <w:tcW w:w="2977" w:type="dxa"/>
          </w:tcPr>
          <w:p w14:paraId="5FFB4255" w14:textId="284AAC42" w:rsidR="00B74679" w:rsidRPr="00611272" w:rsidRDefault="00E12E48" w:rsidP="002A4458">
            <w:pPr>
              <w:widowControl w:val="0"/>
              <w:tabs>
                <w:tab w:val="left" w:pos="1134"/>
              </w:tabs>
              <w:rPr>
                <w:rFonts w:ascii="GHEA Grapalat" w:hAnsi="GHEA Grapalat"/>
                <w:b/>
                <w:bCs/>
                <w:color w:val="000000"/>
                <w:sz w:val="22"/>
                <w:szCs w:val="22"/>
              </w:rPr>
            </w:pPr>
            <w:r w:rsidRPr="00E12E48">
              <w:rPr>
                <w:rFonts w:ascii="GHEA Grapalat" w:hAnsi="GHEA Grapalat"/>
                <w:b/>
                <w:bCs/>
                <w:color w:val="000000"/>
                <w:sz w:val="22"/>
                <w:szCs w:val="22"/>
              </w:rPr>
              <w:t>Договоры подряда на строительство или реконструкцию сетей, надлежащим образом реализованные на основании Лицензии /Осуществление строительства/ и соответствующего вкладыша к ней /Теплогазоснабжение и вентиляция (системы вентиляции, отопления и кондиционирования воздуха, системы теплоснабжения и газоснабжения)/ на виды деятельности, предусмотренные условиями настоящего приглашения, считаются однородными.</w:t>
            </w:r>
          </w:p>
        </w:tc>
      </w:tr>
    </w:tbl>
    <w:p w14:paraId="1296DE81" w14:textId="0B15B0E1" w:rsidR="00B266CC" w:rsidRPr="006670C1" w:rsidRDefault="00B74679" w:rsidP="006670C1">
      <w:pPr>
        <w:rPr>
          <w:ins w:id="1" w:author="Inesa Kocharyan" w:date="2025-03-21T19:35:00Z"/>
          <w:rFonts w:ascii="GHEA Grapalat" w:hAnsi="GHEA Grapalat"/>
          <w:b/>
          <w:bCs/>
          <w:sz w:val="22"/>
          <w:szCs w:val="22"/>
        </w:rPr>
      </w:pPr>
      <w:r w:rsidRPr="006670C1">
        <w:rPr>
          <w:rFonts w:ascii="GHEA Grapalat" w:hAnsi="GHEA Grapalat"/>
          <w:b/>
          <w:bCs/>
          <w:sz w:val="22"/>
          <w:szCs w:val="22"/>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40E2BB27" w14:textId="77777777" w:rsidR="00B74679" w:rsidRPr="006670C1" w:rsidRDefault="00B74679" w:rsidP="00172186">
      <w:pPr>
        <w:widowControl w:val="0"/>
        <w:tabs>
          <w:tab w:val="left" w:pos="1134"/>
        </w:tabs>
        <w:ind w:firstLine="567"/>
        <w:jc w:val="both"/>
        <w:rPr>
          <w:rFonts w:ascii="GHEA Grapalat" w:hAnsi="GHEA Grapalat" w:cs="Arial Armenian"/>
          <w:b/>
          <w:bCs/>
          <w:sz w:val="22"/>
          <w:szCs w:val="22"/>
        </w:rPr>
      </w:pPr>
      <w:r w:rsidRPr="006670C1">
        <w:rPr>
          <w:rFonts w:ascii="GHEA Grapalat" w:hAnsi="GHEA Grapalat"/>
          <w:b/>
          <w:bCs/>
          <w:sz w:val="22"/>
          <w:szCs w:val="22"/>
        </w:rPr>
        <w:t>2)</w:t>
      </w:r>
      <w:r w:rsidRPr="006670C1">
        <w:rPr>
          <w:rFonts w:ascii="GHEA Grapalat" w:hAnsi="GHEA Grapalat"/>
          <w:b/>
          <w:bCs/>
          <w:sz w:val="22"/>
          <w:szCs w:val="22"/>
        </w:rPr>
        <w:tab/>
        <w:t>квалификационный критерий "Технические средства" устанавливается и оценивается в следующем порядке:</w:t>
      </w:r>
    </w:p>
    <w:p w14:paraId="55329B29" w14:textId="77777777" w:rsidR="00B74679" w:rsidRPr="006670C1" w:rsidRDefault="00B74679" w:rsidP="00172186">
      <w:pPr>
        <w:widowControl w:val="0"/>
        <w:tabs>
          <w:tab w:val="left" w:pos="1134"/>
        </w:tabs>
        <w:ind w:firstLine="567"/>
        <w:jc w:val="both"/>
        <w:rPr>
          <w:rFonts w:ascii="GHEA Grapalat" w:hAnsi="GHEA Grapalat"/>
          <w:b/>
          <w:bCs/>
          <w:sz w:val="22"/>
          <w:szCs w:val="22"/>
        </w:rPr>
      </w:pPr>
      <w:r w:rsidRPr="006670C1">
        <w:rPr>
          <w:rFonts w:ascii="GHEA Grapalat" w:hAnsi="GHEA Grapalat"/>
          <w:b/>
          <w:bCs/>
          <w:sz w:val="22"/>
          <w:szCs w:val="22"/>
        </w:rPr>
        <w:t>для исполнения договора требуются следующие технические средства</w:t>
      </w:r>
    </w:p>
    <w:tbl>
      <w:tblPr>
        <w:tblStyle w:val="aff3"/>
        <w:tblW w:w="11023" w:type="dxa"/>
        <w:tblLook w:val="04A0" w:firstRow="1" w:lastRow="0" w:firstColumn="1" w:lastColumn="0" w:noHBand="0" w:noVBand="1"/>
      </w:tblPr>
      <w:tblGrid>
        <w:gridCol w:w="350"/>
        <w:gridCol w:w="2444"/>
        <w:gridCol w:w="861"/>
        <w:gridCol w:w="1413"/>
        <w:gridCol w:w="2066"/>
        <w:gridCol w:w="1700"/>
        <w:gridCol w:w="2189"/>
      </w:tblGrid>
      <w:tr w:rsidR="00B74679" w:rsidRPr="00611272" w14:paraId="061FB275" w14:textId="77777777" w:rsidTr="006670C1">
        <w:tc>
          <w:tcPr>
            <w:tcW w:w="350" w:type="dxa"/>
            <w:shd w:val="clear" w:color="auto" w:fill="DBE5F1" w:themeFill="accent1" w:themeFillTint="33"/>
            <w:vAlign w:val="center"/>
          </w:tcPr>
          <w:p w14:paraId="1177657D" w14:textId="77777777" w:rsidR="00B74679" w:rsidRPr="007B6B6E" w:rsidRDefault="00B74679" w:rsidP="002A4458">
            <w:pPr>
              <w:jc w:val="center"/>
              <w:rPr>
                <w:rFonts w:ascii="GHEA Grapalat" w:hAnsi="GHEA Grapalat" w:cs="Arial"/>
                <w:sz w:val="18"/>
                <w:szCs w:val="22"/>
                <w:lang w:val="hy-AM"/>
              </w:rPr>
            </w:pPr>
            <w:r w:rsidRPr="007B6B6E">
              <w:rPr>
                <w:rFonts w:ascii="GHEA Grapalat" w:hAnsi="GHEA Grapalat" w:cs="Arial"/>
                <w:sz w:val="18"/>
                <w:szCs w:val="22"/>
              </w:rPr>
              <w:t>N</w:t>
            </w:r>
          </w:p>
        </w:tc>
        <w:tc>
          <w:tcPr>
            <w:tcW w:w="2444" w:type="dxa"/>
            <w:shd w:val="clear" w:color="auto" w:fill="DBE5F1" w:themeFill="accent1" w:themeFillTint="33"/>
            <w:vAlign w:val="center"/>
          </w:tcPr>
          <w:p w14:paraId="2C7D2DF9" w14:textId="77777777" w:rsidR="00B74679" w:rsidRPr="007B6B6E" w:rsidRDefault="00B74679" w:rsidP="002A4458">
            <w:pPr>
              <w:jc w:val="center"/>
              <w:rPr>
                <w:rFonts w:ascii="GHEA Grapalat" w:hAnsi="GHEA Grapalat" w:cs="Arial"/>
                <w:sz w:val="18"/>
                <w:szCs w:val="22"/>
                <w:lang w:val="hy-AM"/>
              </w:rPr>
            </w:pPr>
            <w:r w:rsidRPr="007B6B6E">
              <w:rPr>
                <w:rFonts w:ascii="GHEA Grapalat" w:hAnsi="GHEA Grapalat"/>
                <w:sz w:val="18"/>
                <w:szCs w:val="22"/>
              </w:rPr>
              <w:t>Наименование технического средства</w:t>
            </w:r>
          </w:p>
        </w:tc>
        <w:tc>
          <w:tcPr>
            <w:tcW w:w="861" w:type="dxa"/>
            <w:shd w:val="clear" w:color="auto" w:fill="DBE5F1" w:themeFill="accent1" w:themeFillTint="33"/>
            <w:vAlign w:val="center"/>
          </w:tcPr>
          <w:p w14:paraId="595980D2" w14:textId="77777777" w:rsidR="00B74679" w:rsidRPr="007B6B6E" w:rsidRDefault="00B74679" w:rsidP="002A4458">
            <w:pPr>
              <w:jc w:val="center"/>
              <w:rPr>
                <w:rFonts w:ascii="GHEA Grapalat" w:hAnsi="GHEA Grapalat" w:cs="Arial"/>
                <w:sz w:val="18"/>
                <w:szCs w:val="22"/>
                <w:lang w:val="hy-AM"/>
              </w:rPr>
            </w:pPr>
            <w:r w:rsidRPr="007B6B6E">
              <w:rPr>
                <w:rFonts w:ascii="GHEA Grapalat" w:hAnsi="GHEA Grapalat"/>
                <w:sz w:val="18"/>
                <w:szCs w:val="22"/>
              </w:rPr>
              <w:t>Тип</w:t>
            </w:r>
          </w:p>
        </w:tc>
        <w:tc>
          <w:tcPr>
            <w:tcW w:w="1413" w:type="dxa"/>
            <w:shd w:val="clear" w:color="auto" w:fill="DBE5F1" w:themeFill="accent1" w:themeFillTint="33"/>
            <w:vAlign w:val="center"/>
          </w:tcPr>
          <w:p w14:paraId="59AFF08C" w14:textId="77777777" w:rsidR="00B74679" w:rsidRPr="007B6B6E" w:rsidRDefault="00B74679" w:rsidP="002A4458">
            <w:pPr>
              <w:jc w:val="center"/>
              <w:rPr>
                <w:rFonts w:ascii="GHEA Grapalat" w:hAnsi="GHEA Grapalat" w:cs="Arial"/>
                <w:sz w:val="18"/>
                <w:szCs w:val="22"/>
                <w:lang w:val="hy-AM"/>
              </w:rPr>
            </w:pPr>
            <w:r w:rsidRPr="007B6B6E">
              <w:rPr>
                <w:rFonts w:ascii="GHEA Grapalat" w:hAnsi="GHEA Grapalat"/>
                <w:sz w:val="18"/>
                <w:szCs w:val="22"/>
              </w:rPr>
              <w:t>Требуемое количество</w:t>
            </w:r>
          </w:p>
        </w:tc>
        <w:tc>
          <w:tcPr>
            <w:tcW w:w="2066" w:type="dxa"/>
            <w:shd w:val="clear" w:color="auto" w:fill="DBE5F1" w:themeFill="accent1" w:themeFillTint="33"/>
            <w:vAlign w:val="center"/>
          </w:tcPr>
          <w:p w14:paraId="4DAC1927" w14:textId="77777777" w:rsidR="00B74679" w:rsidRPr="007B6B6E" w:rsidRDefault="00B74679" w:rsidP="002A4458">
            <w:pPr>
              <w:jc w:val="center"/>
              <w:rPr>
                <w:rFonts w:ascii="GHEA Grapalat" w:hAnsi="GHEA Grapalat" w:cs="Arial"/>
                <w:sz w:val="18"/>
                <w:szCs w:val="22"/>
                <w:lang w:val="hy-AM"/>
              </w:rPr>
            </w:pPr>
            <w:r w:rsidRPr="007B6B6E">
              <w:rPr>
                <w:rFonts w:ascii="GHEA Grapalat" w:hAnsi="GHEA Grapalat"/>
                <w:sz w:val="18"/>
                <w:szCs w:val="22"/>
              </w:rPr>
              <w:t>Марка, государственный номер (при наличии) и дата производства технического средства</w:t>
            </w:r>
          </w:p>
        </w:tc>
        <w:tc>
          <w:tcPr>
            <w:tcW w:w="1700" w:type="dxa"/>
            <w:shd w:val="clear" w:color="auto" w:fill="DBE5F1" w:themeFill="accent1" w:themeFillTint="33"/>
            <w:vAlign w:val="center"/>
          </w:tcPr>
          <w:p w14:paraId="5E4DD564" w14:textId="77777777" w:rsidR="00B74679" w:rsidRPr="007B6B6E" w:rsidRDefault="00B74679" w:rsidP="002A4458">
            <w:pPr>
              <w:jc w:val="center"/>
              <w:rPr>
                <w:rFonts w:ascii="GHEA Grapalat" w:hAnsi="GHEA Grapalat" w:cs="Arial"/>
                <w:sz w:val="18"/>
                <w:szCs w:val="22"/>
                <w:lang w:val="hy-AM"/>
              </w:rPr>
            </w:pPr>
            <w:r w:rsidRPr="007B6B6E">
              <w:rPr>
                <w:rFonts w:ascii="GHEA Grapalat" w:hAnsi="GHEA Grapalat"/>
                <w:sz w:val="18"/>
                <w:szCs w:val="22"/>
              </w:rPr>
              <w:t>Вид права на техническое средство</w:t>
            </w:r>
          </w:p>
        </w:tc>
        <w:tc>
          <w:tcPr>
            <w:tcW w:w="2189" w:type="dxa"/>
            <w:shd w:val="clear" w:color="auto" w:fill="DBE5F1" w:themeFill="accent1" w:themeFillTint="33"/>
            <w:vAlign w:val="center"/>
          </w:tcPr>
          <w:p w14:paraId="6B005091" w14:textId="77777777" w:rsidR="00B74679" w:rsidRPr="007B6B6E" w:rsidRDefault="00B74679" w:rsidP="002A4458">
            <w:pPr>
              <w:jc w:val="center"/>
              <w:rPr>
                <w:rFonts w:ascii="GHEA Grapalat" w:hAnsi="GHEA Grapalat" w:cs="Arial"/>
                <w:sz w:val="18"/>
                <w:szCs w:val="22"/>
                <w:lang w:val="hy-AM"/>
              </w:rPr>
            </w:pPr>
            <w:r w:rsidRPr="007B6B6E">
              <w:rPr>
                <w:rFonts w:ascii="GHEA Grapalat" w:hAnsi="GHEA Grapalat"/>
                <w:sz w:val="18"/>
                <w:szCs w:val="22"/>
              </w:rPr>
              <w:t>Требуемые документы и условия к последним</w:t>
            </w:r>
          </w:p>
        </w:tc>
      </w:tr>
      <w:tr w:rsidR="006670C1" w:rsidRPr="00611272" w14:paraId="2DD41621" w14:textId="77777777" w:rsidTr="006670C1">
        <w:tc>
          <w:tcPr>
            <w:tcW w:w="350" w:type="dxa"/>
            <w:vAlign w:val="center"/>
          </w:tcPr>
          <w:p w14:paraId="090DD5A6" w14:textId="2B908D99"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b/>
                <w:bCs/>
                <w:sz w:val="18"/>
                <w:szCs w:val="18"/>
                <w:lang w:val="hy-AM"/>
              </w:rPr>
              <w:t>1</w:t>
            </w:r>
          </w:p>
        </w:tc>
        <w:tc>
          <w:tcPr>
            <w:tcW w:w="2444" w:type="dxa"/>
            <w:vAlign w:val="center"/>
          </w:tcPr>
          <w:p w14:paraId="72C9FC0C" w14:textId="3CEFECF7" w:rsidR="006670C1" w:rsidRPr="0028173D" w:rsidRDefault="00086F51" w:rsidP="006670C1">
            <w:pPr>
              <w:widowControl w:val="0"/>
              <w:tabs>
                <w:tab w:val="left" w:pos="1134"/>
              </w:tabs>
              <w:jc w:val="center"/>
              <w:rPr>
                <w:rFonts w:ascii="GHEA Grapalat" w:hAnsi="GHEA Grapalat"/>
                <w:sz w:val="18"/>
                <w:szCs w:val="18"/>
              </w:rPr>
            </w:pPr>
            <w:proofErr w:type="spellStart"/>
            <w:r w:rsidRPr="00086F51">
              <w:rPr>
                <w:rFonts w:ascii="GHEA Grapalat" w:hAnsi="GHEA Grapalat"/>
                <w:sz w:val="18"/>
                <w:szCs w:val="18"/>
              </w:rPr>
              <w:t>Топанич</w:t>
            </w:r>
            <w:proofErr w:type="spellEnd"/>
          </w:p>
        </w:tc>
        <w:tc>
          <w:tcPr>
            <w:tcW w:w="861" w:type="dxa"/>
            <w:vAlign w:val="center"/>
          </w:tcPr>
          <w:p w14:paraId="49D741C9" w14:textId="03CB1AF5"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b/>
                <w:bCs/>
                <w:sz w:val="18"/>
                <w:szCs w:val="18"/>
              </w:rPr>
              <w:t>любой</w:t>
            </w:r>
          </w:p>
        </w:tc>
        <w:tc>
          <w:tcPr>
            <w:tcW w:w="1413" w:type="dxa"/>
            <w:vAlign w:val="center"/>
          </w:tcPr>
          <w:p w14:paraId="6203855F" w14:textId="2A71806A"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i/>
                <w:color w:val="000000"/>
                <w:sz w:val="18"/>
                <w:szCs w:val="18"/>
              </w:rPr>
              <w:t>1</w:t>
            </w:r>
          </w:p>
        </w:tc>
        <w:tc>
          <w:tcPr>
            <w:tcW w:w="2066" w:type="dxa"/>
            <w:vAlign w:val="center"/>
          </w:tcPr>
          <w:p w14:paraId="3C20870C" w14:textId="7ACA9956"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b/>
                <w:bCs/>
                <w:sz w:val="18"/>
                <w:szCs w:val="18"/>
              </w:rPr>
              <w:t>Любой (заполняется участником)</w:t>
            </w:r>
          </w:p>
        </w:tc>
        <w:tc>
          <w:tcPr>
            <w:tcW w:w="1700" w:type="dxa"/>
            <w:vAlign w:val="center"/>
          </w:tcPr>
          <w:p w14:paraId="54EEBDB9" w14:textId="77777777" w:rsidR="006670C1" w:rsidRPr="0028173D" w:rsidRDefault="006670C1" w:rsidP="006670C1">
            <w:pPr>
              <w:jc w:val="center"/>
              <w:rPr>
                <w:rFonts w:ascii="GHEA Grapalat" w:hAnsi="GHEA Grapalat"/>
                <w:b/>
                <w:bCs/>
                <w:sz w:val="18"/>
                <w:szCs w:val="18"/>
                <w:lang w:val="hy-AM"/>
              </w:rPr>
            </w:pPr>
            <w:r w:rsidRPr="0028173D">
              <w:rPr>
                <w:rFonts w:ascii="GHEA Grapalat" w:hAnsi="GHEA Grapalat"/>
                <w:b/>
                <w:bCs/>
                <w:sz w:val="18"/>
                <w:szCs w:val="18"/>
              </w:rPr>
              <w:t>Собственность и/или аренда</w:t>
            </w:r>
          </w:p>
          <w:p w14:paraId="46E9A2AA" w14:textId="4B10E97E"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b/>
                <w:bCs/>
                <w:sz w:val="18"/>
                <w:szCs w:val="18"/>
              </w:rPr>
              <w:t>(Заполняется участником)</w:t>
            </w:r>
          </w:p>
        </w:tc>
        <w:tc>
          <w:tcPr>
            <w:tcW w:w="2189" w:type="dxa"/>
            <w:vAlign w:val="center"/>
          </w:tcPr>
          <w:p w14:paraId="0C121C4B" w14:textId="1CDDC396"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b/>
                <w:bCs/>
                <w:sz w:val="18"/>
                <w:szCs w:val="18"/>
                <w:lang w:val="hy-AM"/>
              </w:rPr>
              <w:t>Документы, удостоверяющие право на технические средства /технические паспорта, договоры аренды и т.п./</w:t>
            </w:r>
          </w:p>
        </w:tc>
      </w:tr>
      <w:tr w:rsidR="00086F51" w:rsidRPr="00611272" w14:paraId="3C0EEE90" w14:textId="77777777" w:rsidTr="00086F51">
        <w:tc>
          <w:tcPr>
            <w:tcW w:w="350" w:type="dxa"/>
            <w:vAlign w:val="center"/>
          </w:tcPr>
          <w:p w14:paraId="3C61C243" w14:textId="6394F0FC"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cs="Arial"/>
                <w:b/>
                <w:bCs/>
                <w:sz w:val="18"/>
                <w:szCs w:val="18"/>
                <w:lang w:val="hy-AM"/>
              </w:rPr>
              <w:t>2</w:t>
            </w:r>
          </w:p>
        </w:tc>
        <w:tc>
          <w:tcPr>
            <w:tcW w:w="2444" w:type="dxa"/>
            <w:vAlign w:val="center"/>
          </w:tcPr>
          <w:p w14:paraId="0D6648C1" w14:textId="37856BC0" w:rsidR="00086F51" w:rsidRPr="0028173D" w:rsidRDefault="00086F51" w:rsidP="00086F51">
            <w:pPr>
              <w:jc w:val="center"/>
              <w:rPr>
                <w:rFonts w:ascii="GHEA Grapalat" w:hAnsi="GHEA Grapalat" w:cs="Arial"/>
                <w:b/>
                <w:bCs/>
                <w:sz w:val="18"/>
                <w:szCs w:val="18"/>
                <w:lang w:val="hy-AM"/>
              </w:rPr>
            </w:pPr>
            <w:r w:rsidRPr="00086F51">
              <w:rPr>
                <w:rFonts w:ascii="GHEA Grapalat" w:hAnsi="GHEA Grapalat"/>
                <w:sz w:val="18"/>
                <w:szCs w:val="18"/>
              </w:rPr>
              <w:t>Обратный молоток</w:t>
            </w:r>
          </w:p>
        </w:tc>
        <w:tc>
          <w:tcPr>
            <w:tcW w:w="861" w:type="dxa"/>
            <w:vAlign w:val="center"/>
          </w:tcPr>
          <w:p w14:paraId="2801C15F" w14:textId="21D5E181"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b/>
                <w:bCs/>
                <w:sz w:val="18"/>
                <w:szCs w:val="18"/>
              </w:rPr>
              <w:t>любой</w:t>
            </w:r>
          </w:p>
        </w:tc>
        <w:tc>
          <w:tcPr>
            <w:tcW w:w="1413" w:type="dxa"/>
            <w:vAlign w:val="center"/>
          </w:tcPr>
          <w:p w14:paraId="66642842" w14:textId="0955F2F5" w:rsidR="00086F51" w:rsidRPr="0028173D" w:rsidRDefault="00086F51" w:rsidP="00086F51">
            <w:pPr>
              <w:jc w:val="center"/>
              <w:rPr>
                <w:rFonts w:ascii="GHEA Grapalat" w:hAnsi="GHEA Grapalat" w:cs="Arial"/>
                <w:b/>
                <w:bCs/>
                <w:sz w:val="18"/>
                <w:szCs w:val="18"/>
                <w:lang w:val="hy-AM"/>
              </w:rPr>
            </w:pPr>
            <w:r w:rsidRPr="005E112A">
              <w:rPr>
                <w:rFonts w:ascii="GHEA Grapalat" w:hAnsi="GHEA Grapalat" w:cs="Arial"/>
                <w:i/>
                <w:color w:val="000000"/>
                <w:sz w:val="18"/>
                <w:szCs w:val="18"/>
              </w:rPr>
              <w:t>1</w:t>
            </w:r>
          </w:p>
        </w:tc>
        <w:tc>
          <w:tcPr>
            <w:tcW w:w="2066" w:type="dxa"/>
            <w:vAlign w:val="center"/>
          </w:tcPr>
          <w:p w14:paraId="2B696882" w14:textId="49697260"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b/>
                <w:bCs/>
                <w:sz w:val="18"/>
                <w:szCs w:val="18"/>
              </w:rPr>
              <w:t>Любой (заполняется участником)</w:t>
            </w:r>
          </w:p>
        </w:tc>
        <w:tc>
          <w:tcPr>
            <w:tcW w:w="1700" w:type="dxa"/>
            <w:vAlign w:val="center"/>
          </w:tcPr>
          <w:p w14:paraId="290A8096" w14:textId="77777777" w:rsidR="00086F51" w:rsidRPr="0028173D" w:rsidRDefault="00086F51" w:rsidP="00086F51">
            <w:pPr>
              <w:jc w:val="center"/>
              <w:rPr>
                <w:rFonts w:ascii="GHEA Grapalat" w:hAnsi="GHEA Grapalat"/>
                <w:b/>
                <w:bCs/>
                <w:sz w:val="18"/>
                <w:szCs w:val="18"/>
                <w:lang w:val="hy-AM"/>
              </w:rPr>
            </w:pPr>
            <w:r w:rsidRPr="0028173D">
              <w:rPr>
                <w:rFonts w:ascii="GHEA Grapalat" w:hAnsi="GHEA Grapalat"/>
                <w:b/>
                <w:bCs/>
                <w:sz w:val="18"/>
                <w:szCs w:val="18"/>
              </w:rPr>
              <w:t>Собственность и/или аренда</w:t>
            </w:r>
          </w:p>
          <w:p w14:paraId="05DB18B9" w14:textId="12F3B53D"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b/>
                <w:bCs/>
                <w:sz w:val="18"/>
                <w:szCs w:val="18"/>
              </w:rPr>
              <w:t>(Заполняется участником)</w:t>
            </w:r>
          </w:p>
        </w:tc>
        <w:tc>
          <w:tcPr>
            <w:tcW w:w="2189" w:type="dxa"/>
            <w:vAlign w:val="center"/>
          </w:tcPr>
          <w:p w14:paraId="41502E59" w14:textId="7B28E289"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cs="Arial"/>
                <w:b/>
                <w:bCs/>
                <w:sz w:val="18"/>
                <w:szCs w:val="18"/>
                <w:lang w:val="hy-AM"/>
              </w:rPr>
              <w:t>Документы, удостоверяющие право на технические средства /технические паспорта, договоры аренды и т.п./</w:t>
            </w:r>
          </w:p>
        </w:tc>
      </w:tr>
      <w:tr w:rsidR="00086F51" w:rsidRPr="00611272" w14:paraId="478F2F74" w14:textId="77777777" w:rsidTr="00086F51">
        <w:tc>
          <w:tcPr>
            <w:tcW w:w="350" w:type="dxa"/>
            <w:vAlign w:val="center"/>
          </w:tcPr>
          <w:p w14:paraId="23E2E92C" w14:textId="63EDDB8C"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cs="Arial"/>
                <w:b/>
                <w:bCs/>
                <w:sz w:val="18"/>
                <w:szCs w:val="18"/>
                <w:lang w:val="hy-AM"/>
              </w:rPr>
              <w:t>3</w:t>
            </w:r>
          </w:p>
        </w:tc>
        <w:tc>
          <w:tcPr>
            <w:tcW w:w="2444" w:type="dxa"/>
            <w:vAlign w:val="center"/>
          </w:tcPr>
          <w:p w14:paraId="4CF18B6A" w14:textId="77777777" w:rsidR="00086F51" w:rsidRPr="00086F51" w:rsidRDefault="00086F51" w:rsidP="00086F51">
            <w:pPr>
              <w:widowControl w:val="0"/>
              <w:tabs>
                <w:tab w:val="left" w:pos="1134"/>
              </w:tabs>
              <w:jc w:val="center"/>
              <w:rPr>
                <w:rFonts w:ascii="GHEA Grapalat" w:hAnsi="GHEA Grapalat"/>
                <w:sz w:val="18"/>
                <w:szCs w:val="18"/>
              </w:rPr>
            </w:pPr>
            <w:r w:rsidRPr="00086F51">
              <w:rPr>
                <w:rFonts w:ascii="GHEA Grapalat" w:hAnsi="GHEA Grapalat"/>
                <w:sz w:val="18"/>
                <w:szCs w:val="18"/>
              </w:rPr>
              <w:t>Форма собственности</w:t>
            </w:r>
          </w:p>
          <w:p w14:paraId="5318152D" w14:textId="697E478F" w:rsidR="00086F51" w:rsidRPr="0028173D" w:rsidRDefault="00086F51" w:rsidP="00086F51">
            <w:pPr>
              <w:jc w:val="center"/>
              <w:rPr>
                <w:rFonts w:ascii="GHEA Grapalat" w:hAnsi="GHEA Grapalat" w:cs="Arial"/>
                <w:b/>
                <w:bCs/>
                <w:sz w:val="18"/>
                <w:szCs w:val="18"/>
                <w:lang w:val="hy-AM"/>
              </w:rPr>
            </w:pPr>
            <w:r w:rsidRPr="00086F51">
              <w:rPr>
                <w:rFonts w:ascii="GHEA Grapalat" w:hAnsi="GHEA Grapalat"/>
                <w:sz w:val="18"/>
                <w:szCs w:val="18"/>
              </w:rPr>
              <w:t>/металл/</w:t>
            </w:r>
          </w:p>
        </w:tc>
        <w:tc>
          <w:tcPr>
            <w:tcW w:w="861" w:type="dxa"/>
            <w:vAlign w:val="center"/>
          </w:tcPr>
          <w:p w14:paraId="5DF1312B" w14:textId="2538C3B1"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b/>
                <w:bCs/>
                <w:sz w:val="18"/>
                <w:szCs w:val="18"/>
              </w:rPr>
              <w:t>любой</w:t>
            </w:r>
          </w:p>
        </w:tc>
        <w:tc>
          <w:tcPr>
            <w:tcW w:w="1413" w:type="dxa"/>
            <w:vAlign w:val="center"/>
          </w:tcPr>
          <w:p w14:paraId="08F825F3" w14:textId="29D0EEE4" w:rsidR="00086F51" w:rsidRPr="0028173D" w:rsidRDefault="00086F51" w:rsidP="00086F51">
            <w:pPr>
              <w:jc w:val="center"/>
              <w:rPr>
                <w:rFonts w:ascii="GHEA Grapalat" w:hAnsi="GHEA Grapalat" w:cs="Arial"/>
                <w:b/>
                <w:bCs/>
                <w:sz w:val="18"/>
                <w:szCs w:val="18"/>
                <w:lang w:val="hy-AM"/>
              </w:rPr>
            </w:pPr>
            <w:r w:rsidRPr="005E112A">
              <w:rPr>
                <w:rFonts w:ascii="GHEA Grapalat" w:hAnsi="GHEA Grapalat" w:cs="Arial"/>
                <w:i/>
                <w:color w:val="000000"/>
                <w:sz w:val="18"/>
                <w:szCs w:val="18"/>
              </w:rPr>
              <w:t>1</w:t>
            </w:r>
          </w:p>
        </w:tc>
        <w:tc>
          <w:tcPr>
            <w:tcW w:w="2066" w:type="dxa"/>
            <w:vAlign w:val="center"/>
          </w:tcPr>
          <w:p w14:paraId="32D4A143" w14:textId="6D55A9B5"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b/>
                <w:bCs/>
                <w:sz w:val="18"/>
                <w:szCs w:val="18"/>
              </w:rPr>
              <w:t>Любой (заполняется участником)</w:t>
            </w:r>
          </w:p>
        </w:tc>
        <w:tc>
          <w:tcPr>
            <w:tcW w:w="1700" w:type="dxa"/>
            <w:vAlign w:val="center"/>
          </w:tcPr>
          <w:p w14:paraId="0B4E5BFE" w14:textId="77777777" w:rsidR="00086F51" w:rsidRPr="0028173D" w:rsidRDefault="00086F51" w:rsidP="00086F51">
            <w:pPr>
              <w:jc w:val="center"/>
              <w:rPr>
                <w:rFonts w:ascii="GHEA Grapalat" w:hAnsi="GHEA Grapalat"/>
                <w:b/>
                <w:bCs/>
                <w:sz w:val="18"/>
                <w:szCs w:val="18"/>
                <w:lang w:val="hy-AM"/>
              </w:rPr>
            </w:pPr>
            <w:r w:rsidRPr="0028173D">
              <w:rPr>
                <w:rFonts w:ascii="GHEA Grapalat" w:hAnsi="GHEA Grapalat"/>
                <w:b/>
                <w:bCs/>
                <w:sz w:val="18"/>
                <w:szCs w:val="18"/>
              </w:rPr>
              <w:t>Собственность и/или аренда</w:t>
            </w:r>
          </w:p>
          <w:p w14:paraId="223B53D8" w14:textId="582BC51C"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b/>
                <w:bCs/>
                <w:sz w:val="18"/>
                <w:szCs w:val="18"/>
              </w:rPr>
              <w:t>(Заполняется участником)</w:t>
            </w:r>
          </w:p>
        </w:tc>
        <w:tc>
          <w:tcPr>
            <w:tcW w:w="2189" w:type="dxa"/>
            <w:vAlign w:val="center"/>
          </w:tcPr>
          <w:p w14:paraId="590C4A67" w14:textId="6A879D79"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cs="Arial"/>
                <w:b/>
                <w:bCs/>
                <w:sz w:val="18"/>
                <w:szCs w:val="18"/>
                <w:lang w:val="hy-AM"/>
              </w:rPr>
              <w:t xml:space="preserve">Документы, удостоверяющие право на технические средства </w:t>
            </w:r>
            <w:r w:rsidRPr="0028173D">
              <w:rPr>
                <w:rFonts w:ascii="GHEA Grapalat" w:hAnsi="GHEA Grapalat" w:cs="Arial"/>
                <w:b/>
                <w:bCs/>
                <w:sz w:val="18"/>
                <w:szCs w:val="18"/>
                <w:lang w:val="hy-AM"/>
              </w:rPr>
              <w:lastRenderedPageBreak/>
              <w:t>/технические паспорта, договоры аренды и т.п./</w:t>
            </w:r>
          </w:p>
        </w:tc>
      </w:tr>
      <w:tr w:rsidR="00086F51" w:rsidRPr="00611272" w14:paraId="6195FBD5" w14:textId="77777777" w:rsidTr="00086F51">
        <w:tc>
          <w:tcPr>
            <w:tcW w:w="350" w:type="dxa"/>
            <w:vAlign w:val="center"/>
          </w:tcPr>
          <w:p w14:paraId="535F719C" w14:textId="5F183903"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cs="Arial"/>
                <w:b/>
                <w:bCs/>
                <w:sz w:val="18"/>
                <w:szCs w:val="18"/>
                <w:lang w:val="hy-AM"/>
              </w:rPr>
              <w:lastRenderedPageBreak/>
              <w:t>4</w:t>
            </w:r>
          </w:p>
        </w:tc>
        <w:tc>
          <w:tcPr>
            <w:tcW w:w="2444" w:type="dxa"/>
            <w:vAlign w:val="center"/>
          </w:tcPr>
          <w:p w14:paraId="0F965AD8" w14:textId="28D27D1D" w:rsidR="00086F51" w:rsidRPr="0028173D" w:rsidRDefault="00086F51" w:rsidP="00086F51">
            <w:pPr>
              <w:jc w:val="center"/>
              <w:rPr>
                <w:rFonts w:ascii="GHEA Grapalat" w:hAnsi="GHEA Grapalat" w:cs="Arial"/>
                <w:b/>
                <w:bCs/>
                <w:sz w:val="18"/>
                <w:szCs w:val="18"/>
                <w:lang w:val="hy-AM"/>
              </w:rPr>
            </w:pPr>
            <w:r w:rsidRPr="00086F51">
              <w:rPr>
                <w:rFonts w:ascii="GHEA Grapalat" w:hAnsi="GHEA Grapalat"/>
                <w:sz w:val="18"/>
                <w:szCs w:val="18"/>
              </w:rPr>
              <w:t xml:space="preserve">Преобразователь для вибраторов </w:t>
            </w:r>
          </w:p>
        </w:tc>
        <w:tc>
          <w:tcPr>
            <w:tcW w:w="861" w:type="dxa"/>
            <w:vAlign w:val="center"/>
          </w:tcPr>
          <w:p w14:paraId="1627DCE6" w14:textId="0DB82F20"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b/>
                <w:bCs/>
                <w:sz w:val="18"/>
                <w:szCs w:val="18"/>
              </w:rPr>
              <w:t>любой</w:t>
            </w:r>
          </w:p>
        </w:tc>
        <w:tc>
          <w:tcPr>
            <w:tcW w:w="1413" w:type="dxa"/>
            <w:vAlign w:val="center"/>
          </w:tcPr>
          <w:p w14:paraId="12522186" w14:textId="17B9FBAA" w:rsidR="00086F51" w:rsidRPr="0028173D" w:rsidRDefault="00086F51" w:rsidP="00086F51">
            <w:pPr>
              <w:jc w:val="center"/>
              <w:rPr>
                <w:rFonts w:ascii="GHEA Grapalat" w:hAnsi="GHEA Grapalat" w:cs="Arial"/>
                <w:b/>
                <w:bCs/>
                <w:sz w:val="18"/>
                <w:szCs w:val="18"/>
                <w:lang w:val="hy-AM"/>
              </w:rPr>
            </w:pPr>
            <w:r w:rsidRPr="005E112A">
              <w:rPr>
                <w:rFonts w:ascii="GHEA Grapalat" w:hAnsi="GHEA Grapalat" w:cs="Arial"/>
                <w:i/>
                <w:color w:val="000000"/>
                <w:sz w:val="18"/>
                <w:szCs w:val="18"/>
              </w:rPr>
              <w:t>1</w:t>
            </w:r>
          </w:p>
        </w:tc>
        <w:tc>
          <w:tcPr>
            <w:tcW w:w="2066" w:type="dxa"/>
            <w:vAlign w:val="center"/>
          </w:tcPr>
          <w:p w14:paraId="73DCCD78" w14:textId="0A5C86FC"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b/>
                <w:bCs/>
                <w:sz w:val="18"/>
                <w:szCs w:val="18"/>
              </w:rPr>
              <w:t>Любой (заполняется участником)</w:t>
            </w:r>
          </w:p>
        </w:tc>
        <w:tc>
          <w:tcPr>
            <w:tcW w:w="1700" w:type="dxa"/>
            <w:vAlign w:val="center"/>
          </w:tcPr>
          <w:p w14:paraId="02057D87" w14:textId="77777777" w:rsidR="00086F51" w:rsidRPr="0028173D" w:rsidRDefault="00086F51" w:rsidP="00086F51">
            <w:pPr>
              <w:jc w:val="center"/>
              <w:rPr>
                <w:rFonts w:ascii="GHEA Grapalat" w:hAnsi="GHEA Grapalat"/>
                <w:b/>
                <w:bCs/>
                <w:sz w:val="18"/>
                <w:szCs w:val="18"/>
                <w:lang w:val="hy-AM"/>
              </w:rPr>
            </w:pPr>
            <w:r w:rsidRPr="0028173D">
              <w:rPr>
                <w:rFonts w:ascii="GHEA Grapalat" w:hAnsi="GHEA Grapalat"/>
                <w:b/>
                <w:bCs/>
                <w:sz w:val="18"/>
                <w:szCs w:val="18"/>
              </w:rPr>
              <w:t>Собственность и/или аренда</w:t>
            </w:r>
          </w:p>
          <w:p w14:paraId="78C372D8" w14:textId="27AD5473"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b/>
                <w:bCs/>
                <w:sz w:val="18"/>
                <w:szCs w:val="18"/>
              </w:rPr>
              <w:t>(Заполняется участником)</w:t>
            </w:r>
          </w:p>
        </w:tc>
        <w:tc>
          <w:tcPr>
            <w:tcW w:w="2189" w:type="dxa"/>
            <w:vAlign w:val="center"/>
          </w:tcPr>
          <w:p w14:paraId="7D19CB37" w14:textId="6FB126F6"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cs="Arial"/>
                <w:b/>
                <w:bCs/>
                <w:sz w:val="18"/>
                <w:szCs w:val="18"/>
                <w:lang w:val="hy-AM"/>
              </w:rPr>
              <w:t>Документы, удостоверяющие право на технические средства /технические паспорта, договоры аренды и т.п./</w:t>
            </w:r>
          </w:p>
        </w:tc>
      </w:tr>
      <w:tr w:rsidR="00086F51" w:rsidRPr="00611272" w14:paraId="66EF36AF" w14:textId="77777777" w:rsidTr="00086F51">
        <w:tc>
          <w:tcPr>
            <w:tcW w:w="350" w:type="dxa"/>
            <w:vAlign w:val="center"/>
          </w:tcPr>
          <w:p w14:paraId="617EE6C4" w14:textId="6581DEC6"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cs="Arial"/>
                <w:b/>
                <w:bCs/>
                <w:sz w:val="18"/>
                <w:szCs w:val="18"/>
                <w:lang w:val="hy-AM"/>
              </w:rPr>
              <w:t>5</w:t>
            </w:r>
          </w:p>
        </w:tc>
        <w:tc>
          <w:tcPr>
            <w:tcW w:w="2444" w:type="dxa"/>
            <w:vAlign w:val="center"/>
          </w:tcPr>
          <w:p w14:paraId="5C67CE02" w14:textId="3535C270" w:rsidR="00086F51" w:rsidRPr="0028173D" w:rsidRDefault="00086F51" w:rsidP="00086F51">
            <w:pPr>
              <w:widowControl w:val="0"/>
              <w:tabs>
                <w:tab w:val="left" w:pos="1134"/>
              </w:tabs>
              <w:jc w:val="center"/>
              <w:rPr>
                <w:rFonts w:ascii="GHEA Grapalat" w:hAnsi="GHEA Grapalat"/>
                <w:sz w:val="18"/>
                <w:szCs w:val="18"/>
              </w:rPr>
            </w:pPr>
            <w:r w:rsidRPr="00086F51">
              <w:rPr>
                <w:rFonts w:ascii="GHEA Grapalat" w:hAnsi="GHEA Grapalat"/>
                <w:sz w:val="18"/>
                <w:szCs w:val="18"/>
              </w:rPr>
              <w:t>Электродрель</w:t>
            </w:r>
          </w:p>
        </w:tc>
        <w:tc>
          <w:tcPr>
            <w:tcW w:w="861" w:type="dxa"/>
            <w:vAlign w:val="center"/>
          </w:tcPr>
          <w:p w14:paraId="155716A5" w14:textId="162683A8" w:rsidR="00086F51" w:rsidRPr="0028173D" w:rsidRDefault="00086F51" w:rsidP="00086F51">
            <w:pPr>
              <w:jc w:val="center"/>
              <w:rPr>
                <w:rFonts w:ascii="GHEA Grapalat" w:hAnsi="GHEA Grapalat"/>
                <w:b/>
                <w:bCs/>
                <w:sz w:val="18"/>
                <w:szCs w:val="18"/>
              </w:rPr>
            </w:pPr>
            <w:r w:rsidRPr="0028173D">
              <w:rPr>
                <w:rFonts w:ascii="GHEA Grapalat" w:hAnsi="GHEA Grapalat"/>
                <w:b/>
                <w:bCs/>
                <w:sz w:val="18"/>
                <w:szCs w:val="18"/>
              </w:rPr>
              <w:t>любой</w:t>
            </w:r>
          </w:p>
        </w:tc>
        <w:tc>
          <w:tcPr>
            <w:tcW w:w="1413" w:type="dxa"/>
            <w:vAlign w:val="center"/>
          </w:tcPr>
          <w:p w14:paraId="490C6B58" w14:textId="593BE158" w:rsidR="00086F51" w:rsidRPr="0028173D" w:rsidRDefault="00086F51" w:rsidP="00086F51">
            <w:pPr>
              <w:jc w:val="center"/>
              <w:rPr>
                <w:rFonts w:ascii="GHEA Grapalat" w:hAnsi="GHEA Grapalat" w:cs="Arial"/>
                <w:b/>
                <w:bCs/>
                <w:sz w:val="18"/>
                <w:szCs w:val="18"/>
                <w:lang w:val="hy-AM"/>
              </w:rPr>
            </w:pPr>
            <w:r w:rsidRPr="005E112A">
              <w:rPr>
                <w:rFonts w:ascii="GHEA Grapalat" w:hAnsi="GHEA Grapalat" w:cs="Arial"/>
                <w:i/>
                <w:color w:val="000000"/>
                <w:sz w:val="18"/>
                <w:szCs w:val="18"/>
              </w:rPr>
              <w:t>1</w:t>
            </w:r>
          </w:p>
        </w:tc>
        <w:tc>
          <w:tcPr>
            <w:tcW w:w="2066" w:type="dxa"/>
            <w:vAlign w:val="center"/>
          </w:tcPr>
          <w:p w14:paraId="7C7ED9AB" w14:textId="327377EA" w:rsidR="00086F51" w:rsidRPr="0028173D" w:rsidRDefault="00086F51" w:rsidP="00086F51">
            <w:pPr>
              <w:jc w:val="center"/>
              <w:rPr>
                <w:rFonts w:ascii="GHEA Grapalat" w:hAnsi="GHEA Grapalat"/>
                <w:b/>
                <w:bCs/>
                <w:sz w:val="18"/>
                <w:szCs w:val="18"/>
              </w:rPr>
            </w:pPr>
            <w:r w:rsidRPr="0028173D">
              <w:rPr>
                <w:rFonts w:ascii="GHEA Grapalat" w:hAnsi="GHEA Grapalat"/>
                <w:b/>
                <w:bCs/>
                <w:sz w:val="18"/>
                <w:szCs w:val="18"/>
              </w:rPr>
              <w:t>Любой (заполняется участником)</w:t>
            </w:r>
          </w:p>
        </w:tc>
        <w:tc>
          <w:tcPr>
            <w:tcW w:w="1700" w:type="dxa"/>
            <w:vAlign w:val="center"/>
          </w:tcPr>
          <w:p w14:paraId="12CC1943" w14:textId="77777777" w:rsidR="00086F51" w:rsidRPr="0028173D" w:rsidRDefault="00086F51" w:rsidP="00086F51">
            <w:pPr>
              <w:jc w:val="center"/>
              <w:rPr>
                <w:rFonts w:ascii="GHEA Grapalat" w:hAnsi="GHEA Grapalat"/>
                <w:b/>
                <w:bCs/>
                <w:sz w:val="18"/>
                <w:szCs w:val="18"/>
                <w:lang w:val="hy-AM"/>
              </w:rPr>
            </w:pPr>
            <w:r w:rsidRPr="0028173D">
              <w:rPr>
                <w:rFonts w:ascii="GHEA Grapalat" w:hAnsi="GHEA Grapalat"/>
                <w:b/>
                <w:bCs/>
                <w:sz w:val="18"/>
                <w:szCs w:val="18"/>
              </w:rPr>
              <w:t>Собственность и/или аренда</w:t>
            </w:r>
          </w:p>
          <w:p w14:paraId="297178FF" w14:textId="3AF1DD3B" w:rsidR="00086F51" w:rsidRPr="0028173D" w:rsidRDefault="00086F51" w:rsidP="00086F51">
            <w:pPr>
              <w:jc w:val="center"/>
              <w:rPr>
                <w:rFonts w:ascii="GHEA Grapalat" w:hAnsi="GHEA Grapalat"/>
                <w:b/>
                <w:bCs/>
                <w:sz w:val="18"/>
                <w:szCs w:val="18"/>
              </w:rPr>
            </w:pPr>
            <w:r w:rsidRPr="0028173D">
              <w:rPr>
                <w:rFonts w:ascii="GHEA Grapalat" w:hAnsi="GHEA Grapalat"/>
                <w:b/>
                <w:bCs/>
                <w:sz w:val="18"/>
                <w:szCs w:val="18"/>
              </w:rPr>
              <w:t>(Заполняется участником)</w:t>
            </w:r>
          </w:p>
        </w:tc>
        <w:tc>
          <w:tcPr>
            <w:tcW w:w="2189" w:type="dxa"/>
            <w:vAlign w:val="center"/>
          </w:tcPr>
          <w:p w14:paraId="013B9C7E" w14:textId="6BC0FB9E"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cs="Arial"/>
                <w:b/>
                <w:bCs/>
                <w:sz w:val="18"/>
                <w:szCs w:val="18"/>
                <w:lang w:val="hy-AM"/>
              </w:rPr>
              <w:t>Документы, удостоверяющие право на технические средства /технические паспорта, договоры аренды и т.п./</w:t>
            </w:r>
          </w:p>
        </w:tc>
      </w:tr>
      <w:tr w:rsidR="00086F51" w:rsidRPr="00611272" w14:paraId="279BC375" w14:textId="77777777" w:rsidTr="00086F51">
        <w:tc>
          <w:tcPr>
            <w:tcW w:w="350" w:type="dxa"/>
            <w:vAlign w:val="center"/>
          </w:tcPr>
          <w:p w14:paraId="0AF7B767" w14:textId="6A7106F2" w:rsidR="00086F51" w:rsidRPr="0028173D" w:rsidRDefault="00086F51" w:rsidP="00086F51">
            <w:pPr>
              <w:jc w:val="center"/>
              <w:rPr>
                <w:rFonts w:ascii="GHEA Grapalat" w:hAnsi="GHEA Grapalat" w:cs="Arial"/>
                <w:b/>
                <w:bCs/>
                <w:sz w:val="18"/>
                <w:szCs w:val="18"/>
                <w:lang w:val="hy-AM"/>
              </w:rPr>
            </w:pPr>
            <w:r>
              <w:rPr>
                <w:rFonts w:ascii="GHEA Grapalat" w:hAnsi="GHEA Grapalat" w:cs="Arial"/>
                <w:b/>
                <w:bCs/>
                <w:sz w:val="18"/>
                <w:szCs w:val="18"/>
                <w:lang w:val="hy-AM"/>
              </w:rPr>
              <w:t>6</w:t>
            </w:r>
          </w:p>
        </w:tc>
        <w:tc>
          <w:tcPr>
            <w:tcW w:w="2444" w:type="dxa"/>
            <w:vAlign w:val="center"/>
          </w:tcPr>
          <w:p w14:paraId="5C439DD1" w14:textId="46D5F791" w:rsidR="00086F51" w:rsidRPr="0028173D" w:rsidRDefault="00086F51" w:rsidP="00086F51">
            <w:pPr>
              <w:widowControl w:val="0"/>
              <w:tabs>
                <w:tab w:val="left" w:pos="1134"/>
              </w:tabs>
              <w:jc w:val="center"/>
              <w:rPr>
                <w:rFonts w:ascii="GHEA Grapalat" w:hAnsi="GHEA Grapalat"/>
                <w:sz w:val="18"/>
                <w:szCs w:val="18"/>
              </w:rPr>
            </w:pPr>
            <w:r w:rsidRPr="00086F51">
              <w:rPr>
                <w:rFonts w:ascii="GHEA Grapalat" w:hAnsi="GHEA Grapalat"/>
                <w:sz w:val="18"/>
                <w:szCs w:val="18"/>
              </w:rPr>
              <w:t>Электросварочный агрегат</w:t>
            </w:r>
          </w:p>
        </w:tc>
        <w:tc>
          <w:tcPr>
            <w:tcW w:w="861" w:type="dxa"/>
            <w:vAlign w:val="center"/>
          </w:tcPr>
          <w:p w14:paraId="290A4BFF" w14:textId="0406696F" w:rsidR="00086F51" w:rsidRPr="0028173D" w:rsidRDefault="00086F51" w:rsidP="00086F51">
            <w:pPr>
              <w:jc w:val="center"/>
              <w:rPr>
                <w:rFonts w:ascii="GHEA Grapalat" w:hAnsi="GHEA Grapalat"/>
                <w:b/>
                <w:bCs/>
                <w:sz w:val="18"/>
                <w:szCs w:val="18"/>
              </w:rPr>
            </w:pPr>
            <w:r w:rsidRPr="0028173D">
              <w:rPr>
                <w:rFonts w:ascii="GHEA Grapalat" w:hAnsi="GHEA Grapalat"/>
                <w:b/>
                <w:bCs/>
                <w:sz w:val="18"/>
                <w:szCs w:val="18"/>
              </w:rPr>
              <w:t>любой</w:t>
            </w:r>
          </w:p>
        </w:tc>
        <w:tc>
          <w:tcPr>
            <w:tcW w:w="1413" w:type="dxa"/>
            <w:vAlign w:val="center"/>
          </w:tcPr>
          <w:p w14:paraId="0B122CCA" w14:textId="050767B3" w:rsidR="00086F51" w:rsidRPr="005E112A" w:rsidRDefault="00086F51" w:rsidP="00086F51">
            <w:pPr>
              <w:jc w:val="center"/>
              <w:rPr>
                <w:rFonts w:ascii="GHEA Grapalat" w:hAnsi="GHEA Grapalat" w:cs="Arial"/>
                <w:i/>
                <w:color w:val="000000"/>
                <w:sz w:val="18"/>
                <w:szCs w:val="18"/>
              </w:rPr>
            </w:pPr>
            <w:r w:rsidRPr="005E112A">
              <w:rPr>
                <w:rFonts w:ascii="GHEA Grapalat" w:hAnsi="GHEA Grapalat" w:cs="Arial"/>
                <w:i/>
                <w:color w:val="000000"/>
                <w:sz w:val="18"/>
                <w:szCs w:val="18"/>
              </w:rPr>
              <w:t>1</w:t>
            </w:r>
          </w:p>
        </w:tc>
        <w:tc>
          <w:tcPr>
            <w:tcW w:w="2066" w:type="dxa"/>
            <w:vAlign w:val="center"/>
          </w:tcPr>
          <w:p w14:paraId="534CE8DF" w14:textId="0821F41F" w:rsidR="00086F51" w:rsidRPr="0028173D" w:rsidRDefault="00086F51" w:rsidP="00086F51">
            <w:pPr>
              <w:jc w:val="center"/>
              <w:rPr>
                <w:rFonts w:ascii="GHEA Grapalat" w:hAnsi="GHEA Grapalat"/>
                <w:b/>
                <w:bCs/>
                <w:sz w:val="18"/>
                <w:szCs w:val="18"/>
              </w:rPr>
            </w:pPr>
            <w:r w:rsidRPr="0028173D">
              <w:rPr>
                <w:rFonts w:ascii="GHEA Grapalat" w:hAnsi="GHEA Grapalat"/>
                <w:b/>
                <w:bCs/>
                <w:sz w:val="18"/>
                <w:szCs w:val="18"/>
              </w:rPr>
              <w:t>Любой (заполняется участником)</w:t>
            </w:r>
          </w:p>
        </w:tc>
        <w:tc>
          <w:tcPr>
            <w:tcW w:w="1700" w:type="dxa"/>
            <w:vAlign w:val="center"/>
          </w:tcPr>
          <w:p w14:paraId="199EF307" w14:textId="77777777" w:rsidR="00086F51" w:rsidRPr="0028173D" w:rsidRDefault="00086F51" w:rsidP="00086F51">
            <w:pPr>
              <w:jc w:val="center"/>
              <w:rPr>
                <w:rFonts w:ascii="GHEA Grapalat" w:hAnsi="GHEA Grapalat"/>
                <w:b/>
                <w:bCs/>
                <w:sz w:val="18"/>
                <w:szCs w:val="18"/>
                <w:lang w:val="hy-AM"/>
              </w:rPr>
            </w:pPr>
            <w:r w:rsidRPr="0028173D">
              <w:rPr>
                <w:rFonts w:ascii="GHEA Grapalat" w:hAnsi="GHEA Grapalat"/>
                <w:b/>
                <w:bCs/>
                <w:sz w:val="18"/>
                <w:szCs w:val="18"/>
              </w:rPr>
              <w:t>Собственность и/или аренда</w:t>
            </w:r>
          </w:p>
          <w:p w14:paraId="488E8249" w14:textId="01DE151A" w:rsidR="00086F51" w:rsidRPr="0028173D" w:rsidRDefault="00086F51" w:rsidP="00086F51">
            <w:pPr>
              <w:jc w:val="center"/>
              <w:rPr>
                <w:rFonts w:ascii="GHEA Grapalat" w:hAnsi="GHEA Grapalat"/>
                <w:b/>
                <w:bCs/>
                <w:sz w:val="18"/>
                <w:szCs w:val="18"/>
              </w:rPr>
            </w:pPr>
            <w:r w:rsidRPr="0028173D">
              <w:rPr>
                <w:rFonts w:ascii="GHEA Grapalat" w:hAnsi="GHEA Grapalat"/>
                <w:b/>
                <w:bCs/>
                <w:sz w:val="18"/>
                <w:szCs w:val="18"/>
              </w:rPr>
              <w:t>(Заполняется участником)</w:t>
            </w:r>
          </w:p>
        </w:tc>
        <w:tc>
          <w:tcPr>
            <w:tcW w:w="2189" w:type="dxa"/>
            <w:vAlign w:val="center"/>
          </w:tcPr>
          <w:p w14:paraId="1E290B1B" w14:textId="3FDC2833"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cs="Arial"/>
                <w:b/>
                <w:bCs/>
                <w:sz w:val="18"/>
                <w:szCs w:val="18"/>
                <w:lang w:val="hy-AM"/>
              </w:rPr>
              <w:t>Документы, удостоверяющие право на технические средства /технические паспорта, договоры аренды и т.п./</w:t>
            </w:r>
          </w:p>
        </w:tc>
      </w:tr>
      <w:tr w:rsidR="00086F51" w:rsidRPr="00611272" w14:paraId="7DBDA09A" w14:textId="77777777" w:rsidTr="00086F51">
        <w:tc>
          <w:tcPr>
            <w:tcW w:w="350" w:type="dxa"/>
            <w:vAlign w:val="center"/>
          </w:tcPr>
          <w:p w14:paraId="4EF5F862" w14:textId="0D245DF7" w:rsidR="00086F51" w:rsidRPr="0028173D" w:rsidRDefault="00086F51" w:rsidP="00086F51">
            <w:pPr>
              <w:jc w:val="center"/>
              <w:rPr>
                <w:rFonts w:ascii="GHEA Grapalat" w:hAnsi="GHEA Grapalat" w:cs="Arial"/>
                <w:b/>
                <w:bCs/>
                <w:sz w:val="18"/>
                <w:szCs w:val="18"/>
                <w:lang w:val="hy-AM"/>
              </w:rPr>
            </w:pPr>
            <w:r>
              <w:rPr>
                <w:rFonts w:ascii="GHEA Grapalat" w:hAnsi="GHEA Grapalat" w:cs="Arial"/>
                <w:b/>
                <w:bCs/>
                <w:sz w:val="18"/>
                <w:szCs w:val="18"/>
                <w:lang w:val="hy-AM"/>
              </w:rPr>
              <w:t>7</w:t>
            </w:r>
          </w:p>
        </w:tc>
        <w:tc>
          <w:tcPr>
            <w:tcW w:w="2444" w:type="dxa"/>
            <w:vAlign w:val="center"/>
          </w:tcPr>
          <w:p w14:paraId="4D46B320" w14:textId="7880293B" w:rsidR="00086F51" w:rsidRPr="0028173D" w:rsidRDefault="00086F51" w:rsidP="00086F51">
            <w:pPr>
              <w:widowControl w:val="0"/>
              <w:tabs>
                <w:tab w:val="left" w:pos="1134"/>
              </w:tabs>
              <w:jc w:val="center"/>
              <w:rPr>
                <w:rFonts w:ascii="GHEA Grapalat" w:hAnsi="GHEA Grapalat"/>
                <w:sz w:val="18"/>
                <w:szCs w:val="18"/>
              </w:rPr>
            </w:pPr>
            <w:r w:rsidRPr="00086F51">
              <w:rPr>
                <w:rFonts w:ascii="GHEA Grapalat" w:hAnsi="GHEA Grapalat"/>
                <w:sz w:val="18"/>
                <w:szCs w:val="18"/>
              </w:rPr>
              <w:t>Самосвал</w:t>
            </w:r>
          </w:p>
        </w:tc>
        <w:tc>
          <w:tcPr>
            <w:tcW w:w="861" w:type="dxa"/>
            <w:vAlign w:val="center"/>
          </w:tcPr>
          <w:p w14:paraId="2C529F34" w14:textId="6F68537D" w:rsidR="00086F51" w:rsidRPr="0028173D" w:rsidRDefault="00086F51" w:rsidP="00086F51">
            <w:pPr>
              <w:jc w:val="center"/>
              <w:rPr>
                <w:rFonts w:ascii="GHEA Grapalat" w:hAnsi="GHEA Grapalat"/>
                <w:b/>
                <w:bCs/>
                <w:sz w:val="18"/>
                <w:szCs w:val="18"/>
              </w:rPr>
            </w:pPr>
            <w:r w:rsidRPr="0028173D">
              <w:rPr>
                <w:rFonts w:ascii="GHEA Grapalat" w:hAnsi="GHEA Grapalat"/>
                <w:b/>
                <w:bCs/>
                <w:sz w:val="18"/>
                <w:szCs w:val="18"/>
              </w:rPr>
              <w:t>любой</w:t>
            </w:r>
          </w:p>
        </w:tc>
        <w:tc>
          <w:tcPr>
            <w:tcW w:w="1413" w:type="dxa"/>
            <w:vAlign w:val="center"/>
          </w:tcPr>
          <w:p w14:paraId="78B259CA" w14:textId="1057D2F5" w:rsidR="00086F51" w:rsidRPr="005E112A" w:rsidRDefault="00086F51" w:rsidP="00086F51">
            <w:pPr>
              <w:jc w:val="center"/>
              <w:rPr>
                <w:rFonts w:ascii="GHEA Grapalat" w:hAnsi="GHEA Grapalat" w:cs="Arial"/>
                <w:i/>
                <w:color w:val="000000"/>
                <w:sz w:val="18"/>
                <w:szCs w:val="18"/>
              </w:rPr>
            </w:pPr>
            <w:r w:rsidRPr="005E112A">
              <w:rPr>
                <w:rFonts w:ascii="GHEA Grapalat" w:hAnsi="GHEA Grapalat" w:cs="Arial"/>
                <w:i/>
                <w:color w:val="000000"/>
                <w:sz w:val="18"/>
                <w:szCs w:val="18"/>
              </w:rPr>
              <w:t>1</w:t>
            </w:r>
          </w:p>
        </w:tc>
        <w:tc>
          <w:tcPr>
            <w:tcW w:w="2066" w:type="dxa"/>
            <w:vAlign w:val="center"/>
          </w:tcPr>
          <w:p w14:paraId="6D2B9AA8" w14:textId="1444ADE4" w:rsidR="00086F51" w:rsidRPr="0028173D" w:rsidRDefault="00086F51" w:rsidP="00086F51">
            <w:pPr>
              <w:jc w:val="center"/>
              <w:rPr>
                <w:rFonts w:ascii="GHEA Grapalat" w:hAnsi="GHEA Grapalat"/>
                <w:b/>
                <w:bCs/>
                <w:sz w:val="18"/>
                <w:szCs w:val="18"/>
              </w:rPr>
            </w:pPr>
            <w:r w:rsidRPr="0028173D">
              <w:rPr>
                <w:rFonts w:ascii="GHEA Grapalat" w:hAnsi="GHEA Grapalat"/>
                <w:b/>
                <w:bCs/>
                <w:sz w:val="18"/>
                <w:szCs w:val="18"/>
              </w:rPr>
              <w:t>Любой (заполняется участником)</w:t>
            </w:r>
          </w:p>
        </w:tc>
        <w:tc>
          <w:tcPr>
            <w:tcW w:w="1700" w:type="dxa"/>
            <w:vAlign w:val="center"/>
          </w:tcPr>
          <w:p w14:paraId="29CFAFBD" w14:textId="77777777" w:rsidR="00086F51" w:rsidRPr="0028173D" w:rsidRDefault="00086F51" w:rsidP="00086F51">
            <w:pPr>
              <w:jc w:val="center"/>
              <w:rPr>
                <w:rFonts w:ascii="GHEA Grapalat" w:hAnsi="GHEA Grapalat"/>
                <w:b/>
                <w:bCs/>
                <w:sz w:val="18"/>
                <w:szCs w:val="18"/>
                <w:lang w:val="hy-AM"/>
              </w:rPr>
            </w:pPr>
            <w:r w:rsidRPr="0028173D">
              <w:rPr>
                <w:rFonts w:ascii="GHEA Grapalat" w:hAnsi="GHEA Grapalat"/>
                <w:b/>
                <w:bCs/>
                <w:sz w:val="18"/>
                <w:szCs w:val="18"/>
              </w:rPr>
              <w:t>Собственность и/или аренда</w:t>
            </w:r>
          </w:p>
          <w:p w14:paraId="3CD91E09" w14:textId="1F95AA12" w:rsidR="00086F51" w:rsidRPr="0028173D" w:rsidRDefault="00086F51" w:rsidP="00086F51">
            <w:pPr>
              <w:jc w:val="center"/>
              <w:rPr>
                <w:rFonts w:ascii="GHEA Grapalat" w:hAnsi="GHEA Grapalat"/>
                <w:b/>
                <w:bCs/>
                <w:sz w:val="18"/>
                <w:szCs w:val="18"/>
              </w:rPr>
            </w:pPr>
            <w:r w:rsidRPr="0028173D">
              <w:rPr>
                <w:rFonts w:ascii="GHEA Grapalat" w:hAnsi="GHEA Grapalat"/>
                <w:b/>
                <w:bCs/>
                <w:sz w:val="18"/>
                <w:szCs w:val="18"/>
              </w:rPr>
              <w:t>(Заполняется участником)</w:t>
            </w:r>
          </w:p>
        </w:tc>
        <w:tc>
          <w:tcPr>
            <w:tcW w:w="2189" w:type="dxa"/>
            <w:vAlign w:val="center"/>
          </w:tcPr>
          <w:p w14:paraId="7062149C" w14:textId="4BAA4829"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cs="Arial"/>
                <w:b/>
                <w:bCs/>
                <w:sz w:val="18"/>
                <w:szCs w:val="18"/>
                <w:lang w:val="hy-AM"/>
              </w:rPr>
              <w:t>Документы, удостоверяющие право на технические средства /технические паспорта, договоры аренды и т.п./</w:t>
            </w:r>
          </w:p>
        </w:tc>
      </w:tr>
      <w:tr w:rsidR="00086F51" w:rsidRPr="00611272" w14:paraId="6397847E" w14:textId="77777777" w:rsidTr="00086F51">
        <w:tc>
          <w:tcPr>
            <w:tcW w:w="350" w:type="dxa"/>
            <w:vAlign w:val="center"/>
          </w:tcPr>
          <w:p w14:paraId="6AD04822" w14:textId="47357D5C" w:rsidR="00086F51" w:rsidRPr="0028173D" w:rsidRDefault="00086F51" w:rsidP="00086F51">
            <w:pPr>
              <w:jc w:val="center"/>
              <w:rPr>
                <w:rFonts w:ascii="GHEA Grapalat" w:hAnsi="GHEA Grapalat" w:cs="Arial"/>
                <w:b/>
                <w:bCs/>
                <w:sz w:val="18"/>
                <w:szCs w:val="18"/>
                <w:lang w:val="hy-AM"/>
              </w:rPr>
            </w:pPr>
            <w:r>
              <w:rPr>
                <w:rFonts w:ascii="GHEA Grapalat" w:hAnsi="GHEA Grapalat" w:cs="Arial"/>
                <w:b/>
                <w:bCs/>
                <w:sz w:val="18"/>
                <w:szCs w:val="18"/>
                <w:lang w:val="hy-AM"/>
              </w:rPr>
              <w:t>8</w:t>
            </w:r>
          </w:p>
        </w:tc>
        <w:tc>
          <w:tcPr>
            <w:tcW w:w="2444" w:type="dxa"/>
            <w:vAlign w:val="center"/>
          </w:tcPr>
          <w:p w14:paraId="536C365D" w14:textId="0D4A5CBA" w:rsidR="00086F51" w:rsidRPr="0028173D" w:rsidRDefault="00086F51" w:rsidP="00086F51">
            <w:pPr>
              <w:widowControl w:val="0"/>
              <w:tabs>
                <w:tab w:val="left" w:pos="1134"/>
              </w:tabs>
              <w:jc w:val="center"/>
              <w:rPr>
                <w:rFonts w:ascii="GHEA Grapalat" w:hAnsi="GHEA Grapalat"/>
                <w:sz w:val="18"/>
                <w:szCs w:val="18"/>
              </w:rPr>
            </w:pPr>
            <w:r w:rsidRPr="00086F51">
              <w:rPr>
                <w:rFonts w:ascii="GHEA Grapalat" w:hAnsi="GHEA Grapalat"/>
                <w:sz w:val="18"/>
                <w:szCs w:val="18"/>
              </w:rPr>
              <w:t>Грузовик</w:t>
            </w:r>
          </w:p>
        </w:tc>
        <w:tc>
          <w:tcPr>
            <w:tcW w:w="861" w:type="dxa"/>
            <w:vAlign w:val="center"/>
          </w:tcPr>
          <w:p w14:paraId="796E6AEB" w14:textId="695C0F92" w:rsidR="00086F51" w:rsidRPr="0028173D" w:rsidRDefault="00086F51" w:rsidP="00086F51">
            <w:pPr>
              <w:jc w:val="center"/>
              <w:rPr>
                <w:rFonts w:ascii="GHEA Grapalat" w:hAnsi="GHEA Grapalat"/>
                <w:b/>
                <w:bCs/>
                <w:sz w:val="18"/>
                <w:szCs w:val="18"/>
              </w:rPr>
            </w:pPr>
            <w:r w:rsidRPr="0028173D">
              <w:rPr>
                <w:rFonts w:ascii="GHEA Grapalat" w:hAnsi="GHEA Grapalat"/>
                <w:b/>
                <w:bCs/>
                <w:sz w:val="18"/>
                <w:szCs w:val="18"/>
              </w:rPr>
              <w:t>любой</w:t>
            </w:r>
          </w:p>
        </w:tc>
        <w:tc>
          <w:tcPr>
            <w:tcW w:w="1413" w:type="dxa"/>
            <w:vAlign w:val="center"/>
          </w:tcPr>
          <w:p w14:paraId="1C08B11C" w14:textId="0BCE32E7" w:rsidR="00086F51" w:rsidRPr="005E112A" w:rsidRDefault="00086F51" w:rsidP="00086F51">
            <w:pPr>
              <w:jc w:val="center"/>
              <w:rPr>
                <w:rFonts w:ascii="GHEA Grapalat" w:hAnsi="GHEA Grapalat" w:cs="Arial"/>
                <w:i/>
                <w:color w:val="000000"/>
                <w:sz w:val="18"/>
                <w:szCs w:val="18"/>
              </w:rPr>
            </w:pPr>
            <w:r w:rsidRPr="005E112A">
              <w:rPr>
                <w:rFonts w:ascii="GHEA Grapalat" w:hAnsi="GHEA Grapalat" w:cs="Arial"/>
                <w:i/>
                <w:color w:val="000000"/>
                <w:sz w:val="18"/>
                <w:szCs w:val="18"/>
              </w:rPr>
              <w:t>1</w:t>
            </w:r>
          </w:p>
        </w:tc>
        <w:tc>
          <w:tcPr>
            <w:tcW w:w="2066" w:type="dxa"/>
            <w:vAlign w:val="center"/>
          </w:tcPr>
          <w:p w14:paraId="147F3CD7" w14:textId="008379C0" w:rsidR="00086F51" w:rsidRPr="0028173D" w:rsidRDefault="00086F51" w:rsidP="00086F51">
            <w:pPr>
              <w:jc w:val="center"/>
              <w:rPr>
                <w:rFonts w:ascii="GHEA Grapalat" w:hAnsi="GHEA Grapalat"/>
                <w:b/>
                <w:bCs/>
                <w:sz w:val="18"/>
                <w:szCs w:val="18"/>
              </w:rPr>
            </w:pPr>
            <w:r w:rsidRPr="0028173D">
              <w:rPr>
                <w:rFonts w:ascii="GHEA Grapalat" w:hAnsi="GHEA Grapalat"/>
                <w:b/>
                <w:bCs/>
                <w:sz w:val="18"/>
                <w:szCs w:val="18"/>
              </w:rPr>
              <w:t>Любой (заполняется участником)</w:t>
            </w:r>
          </w:p>
        </w:tc>
        <w:tc>
          <w:tcPr>
            <w:tcW w:w="1700" w:type="dxa"/>
            <w:vAlign w:val="center"/>
          </w:tcPr>
          <w:p w14:paraId="4EE26635" w14:textId="77777777" w:rsidR="00086F51" w:rsidRPr="0028173D" w:rsidRDefault="00086F51" w:rsidP="00086F51">
            <w:pPr>
              <w:jc w:val="center"/>
              <w:rPr>
                <w:rFonts w:ascii="GHEA Grapalat" w:hAnsi="GHEA Grapalat"/>
                <w:b/>
                <w:bCs/>
                <w:sz w:val="18"/>
                <w:szCs w:val="18"/>
                <w:lang w:val="hy-AM"/>
              </w:rPr>
            </w:pPr>
            <w:r w:rsidRPr="0028173D">
              <w:rPr>
                <w:rFonts w:ascii="GHEA Grapalat" w:hAnsi="GHEA Grapalat"/>
                <w:b/>
                <w:bCs/>
                <w:sz w:val="18"/>
                <w:szCs w:val="18"/>
              </w:rPr>
              <w:t>Собственность и/или аренда</w:t>
            </w:r>
          </w:p>
          <w:p w14:paraId="704DCA63" w14:textId="5E77E694" w:rsidR="00086F51" w:rsidRPr="0028173D" w:rsidRDefault="00086F51" w:rsidP="00086F51">
            <w:pPr>
              <w:jc w:val="center"/>
              <w:rPr>
                <w:rFonts w:ascii="GHEA Grapalat" w:hAnsi="GHEA Grapalat"/>
                <w:b/>
                <w:bCs/>
                <w:sz w:val="18"/>
                <w:szCs w:val="18"/>
              </w:rPr>
            </w:pPr>
            <w:r w:rsidRPr="0028173D">
              <w:rPr>
                <w:rFonts w:ascii="GHEA Grapalat" w:hAnsi="GHEA Grapalat"/>
                <w:b/>
                <w:bCs/>
                <w:sz w:val="18"/>
                <w:szCs w:val="18"/>
              </w:rPr>
              <w:t>(Заполняется участником)</w:t>
            </w:r>
          </w:p>
        </w:tc>
        <w:tc>
          <w:tcPr>
            <w:tcW w:w="2189" w:type="dxa"/>
            <w:vAlign w:val="center"/>
          </w:tcPr>
          <w:p w14:paraId="735A2056" w14:textId="38D5B394"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cs="Arial"/>
                <w:b/>
                <w:bCs/>
                <w:sz w:val="18"/>
                <w:szCs w:val="18"/>
                <w:lang w:val="hy-AM"/>
              </w:rPr>
              <w:t>Документы, удостоверяющие право на технические средства /технические паспорта, договоры аренды и т.п./</w:t>
            </w:r>
          </w:p>
        </w:tc>
      </w:tr>
    </w:tbl>
    <w:p w14:paraId="5B1C4D68" w14:textId="344FBEBC" w:rsidR="00B74679" w:rsidRPr="006670C1" w:rsidRDefault="00B74679" w:rsidP="006670C1">
      <w:pPr>
        <w:widowControl w:val="0"/>
        <w:tabs>
          <w:tab w:val="left" w:pos="1134"/>
        </w:tabs>
        <w:ind w:firstLine="567"/>
        <w:jc w:val="both"/>
        <w:rPr>
          <w:rFonts w:ascii="GHEA Grapalat" w:hAnsi="GHEA Grapalat"/>
          <w:b/>
          <w:bCs/>
          <w:sz w:val="22"/>
          <w:szCs w:val="22"/>
        </w:rPr>
      </w:pPr>
      <w:r w:rsidRPr="006670C1">
        <w:rPr>
          <w:rFonts w:ascii="GHEA Grapalat" w:hAnsi="GHEA Grapalat"/>
          <w:b/>
          <w:bCs/>
          <w:sz w:val="22"/>
          <w:szCs w:val="22"/>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67D26792" w14:textId="77777777" w:rsidR="00B74679" w:rsidRPr="006670C1" w:rsidRDefault="00B74679" w:rsidP="00172186">
      <w:pPr>
        <w:widowControl w:val="0"/>
        <w:tabs>
          <w:tab w:val="left" w:pos="1134"/>
        </w:tabs>
        <w:ind w:firstLine="567"/>
        <w:jc w:val="both"/>
        <w:rPr>
          <w:rFonts w:ascii="GHEA Grapalat" w:hAnsi="GHEA Grapalat"/>
          <w:b/>
          <w:bCs/>
          <w:sz w:val="22"/>
          <w:szCs w:val="22"/>
        </w:rPr>
      </w:pPr>
      <w:r w:rsidRPr="006670C1">
        <w:rPr>
          <w:rFonts w:ascii="GHEA Grapalat" w:hAnsi="GHEA Grapalat"/>
          <w:b/>
          <w:bCs/>
          <w:sz w:val="22"/>
          <w:szCs w:val="22"/>
          <w:lang w:val="hy-AM"/>
        </w:rPr>
        <w:t>3</w:t>
      </w:r>
      <w:r w:rsidRPr="006670C1">
        <w:rPr>
          <w:rFonts w:ascii="GHEA Grapalat" w:hAnsi="GHEA Grapalat"/>
          <w:b/>
          <w:bCs/>
          <w:sz w:val="22"/>
          <w:szCs w:val="22"/>
        </w:rPr>
        <w:t>)</w:t>
      </w:r>
      <w:r w:rsidRPr="006670C1">
        <w:rPr>
          <w:rFonts w:ascii="GHEA Grapalat" w:hAnsi="GHEA Grapalat"/>
          <w:b/>
          <w:bCs/>
          <w:sz w:val="22"/>
          <w:szCs w:val="22"/>
        </w:rPr>
        <w:tab/>
        <w:t>квалификационный критерий "Финансовые средства" устанавливается и оценивается в следующем порядке:</w:t>
      </w:r>
    </w:p>
    <w:tbl>
      <w:tblPr>
        <w:tblStyle w:val="aff3"/>
        <w:tblW w:w="11023" w:type="dxa"/>
        <w:tblLook w:val="04A0" w:firstRow="1" w:lastRow="0" w:firstColumn="1" w:lastColumn="0" w:noHBand="0" w:noVBand="1"/>
      </w:tblPr>
      <w:tblGrid>
        <w:gridCol w:w="535"/>
        <w:gridCol w:w="4393"/>
        <w:gridCol w:w="6095"/>
      </w:tblGrid>
      <w:tr w:rsidR="00B74679" w:rsidRPr="00611272" w14:paraId="79C7EA56" w14:textId="77777777" w:rsidTr="002A4458">
        <w:trPr>
          <w:trHeight w:val="422"/>
        </w:trPr>
        <w:tc>
          <w:tcPr>
            <w:tcW w:w="535" w:type="dxa"/>
            <w:shd w:val="clear" w:color="auto" w:fill="DBE5F1" w:themeFill="accent1" w:themeFillTint="33"/>
          </w:tcPr>
          <w:p w14:paraId="0DDC2F3F" w14:textId="77777777" w:rsidR="00B74679" w:rsidRPr="00611272" w:rsidRDefault="00B74679" w:rsidP="00172186">
            <w:pPr>
              <w:jc w:val="center"/>
              <w:rPr>
                <w:rFonts w:ascii="GHEA Grapalat" w:hAnsi="GHEA Grapalat" w:cs="Arial Armenian"/>
                <w:sz w:val="18"/>
                <w:szCs w:val="22"/>
                <w:lang w:val="hy-AM"/>
              </w:rPr>
            </w:pPr>
            <w:r w:rsidRPr="00611272">
              <w:rPr>
                <w:rFonts w:ascii="GHEA Grapalat" w:hAnsi="GHEA Grapalat" w:cs="Arial Armenian"/>
                <w:sz w:val="18"/>
                <w:szCs w:val="22"/>
              </w:rPr>
              <w:t>N</w:t>
            </w:r>
          </w:p>
        </w:tc>
        <w:tc>
          <w:tcPr>
            <w:tcW w:w="4393" w:type="dxa"/>
            <w:shd w:val="clear" w:color="auto" w:fill="DBE5F1" w:themeFill="accent1" w:themeFillTint="33"/>
          </w:tcPr>
          <w:p w14:paraId="530D4A3E" w14:textId="77777777" w:rsidR="00B74679" w:rsidRPr="00611272" w:rsidRDefault="00B74679" w:rsidP="00172186">
            <w:pPr>
              <w:jc w:val="both"/>
              <w:rPr>
                <w:rFonts w:ascii="GHEA Grapalat" w:hAnsi="GHEA Grapalat" w:cs="Arial Armenian"/>
                <w:sz w:val="18"/>
                <w:szCs w:val="22"/>
                <w:lang w:val="hy-AM"/>
              </w:rPr>
            </w:pPr>
            <w:r w:rsidRPr="00611272">
              <w:rPr>
                <w:rFonts w:ascii="GHEA Grapalat" w:hAnsi="GHEA Grapalat"/>
                <w:sz w:val="22"/>
                <w:szCs w:val="22"/>
              </w:rPr>
              <w:t>Условия, применимые к финансовым средствам</w:t>
            </w:r>
          </w:p>
        </w:tc>
        <w:tc>
          <w:tcPr>
            <w:tcW w:w="6095" w:type="dxa"/>
            <w:shd w:val="clear" w:color="auto" w:fill="DBE5F1" w:themeFill="accent1" w:themeFillTint="33"/>
          </w:tcPr>
          <w:p w14:paraId="3FE61BDE" w14:textId="77777777" w:rsidR="00B74679" w:rsidRPr="00611272" w:rsidRDefault="00B74679" w:rsidP="00172186">
            <w:pPr>
              <w:jc w:val="both"/>
              <w:rPr>
                <w:rFonts w:ascii="GHEA Grapalat" w:hAnsi="GHEA Grapalat" w:cs="Arial Armenian"/>
                <w:sz w:val="18"/>
                <w:szCs w:val="22"/>
                <w:lang w:val="hy-AM"/>
              </w:rPr>
            </w:pPr>
            <w:r w:rsidRPr="00611272">
              <w:rPr>
                <w:rFonts w:ascii="GHEA Grapalat" w:hAnsi="GHEA Grapalat"/>
                <w:sz w:val="22"/>
                <w:szCs w:val="22"/>
              </w:rPr>
              <w:t>Требуемые документы и условия к последним</w:t>
            </w:r>
          </w:p>
        </w:tc>
      </w:tr>
      <w:tr w:rsidR="00B74679" w:rsidRPr="00611272" w14:paraId="0CD72741" w14:textId="77777777" w:rsidTr="002A4458">
        <w:tc>
          <w:tcPr>
            <w:tcW w:w="535" w:type="dxa"/>
          </w:tcPr>
          <w:p w14:paraId="0575EB85" w14:textId="0C152125" w:rsidR="00B74679" w:rsidRPr="00611272" w:rsidRDefault="002A4458" w:rsidP="002A4458">
            <w:pPr>
              <w:jc w:val="center"/>
              <w:rPr>
                <w:rFonts w:ascii="GHEA Grapalat" w:hAnsi="GHEA Grapalat" w:cs="Arial Armenian"/>
                <w:b/>
                <w:bCs/>
                <w:sz w:val="20"/>
                <w:szCs w:val="26"/>
                <w:lang w:val="hy-AM"/>
              </w:rPr>
            </w:pPr>
            <w:r w:rsidRPr="00611272">
              <w:rPr>
                <w:rFonts w:ascii="GHEA Grapalat" w:hAnsi="GHEA Grapalat" w:cs="Arial Armenian"/>
                <w:b/>
                <w:bCs/>
                <w:sz w:val="20"/>
                <w:szCs w:val="26"/>
                <w:lang w:val="hy-AM"/>
              </w:rPr>
              <w:t>1</w:t>
            </w:r>
          </w:p>
        </w:tc>
        <w:tc>
          <w:tcPr>
            <w:tcW w:w="4393" w:type="dxa"/>
          </w:tcPr>
          <w:p w14:paraId="17D8ED9D" w14:textId="2ABF6868" w:rsidR="00B74679" w:rsidRPr="00611272" w:rsidRDefault="002A4458" w:rsidP="002A4458">
            <w:pPr>
              <w:jc w:val="center"/>
              <w:rPr>
                <w:rFonts w:ascii="GHEA Grapalat" w:hAnsi="GHEA Grapalat" w:cs="Arial Armenian"/>
                <w:b/>
                <w:bCs/>
                <w:sz w:val="20"/>
                <w:szCs w:val="26"/>
                <w:lang w:val="hy-AM"/>
              </w:rPr>
            </w:pPr>
            <w:r w:rsidRPr="00611272">
              <w:rPr>
                <w:rFonts w:ascii="GHEA Grapalat" w:hAnsi="GHEA Grapalat" w:cs="Arial Armenian"/>
                <w:b/>
                <w:bCs/>
                <w:sz w:val="20"/>
                <w:szCs w:val="26"/>
                <w:lang w:val="hy-AM"/>
              </w:rPr>
              <w:t>Наличие финансовых средств на банковском счете(ах) участника - не менее 30 процентов от планируемых финансовых средств.</w:t>
            </w:r>
          </w:p>
        </w:tc>
        <w:tc>
          <w:tcPr>
            <w:tcW w:w="6095" w:type="dxa"/>
          </w:tcPr>
          <w:p w14:paraId="78205E86" w14:textId="7714CF45" w:rsidR="00B74679" w:rsidRPr="00611272" w:rsidRDefault="002A4458" w:rsidP="002A4458">
            <w:pPr>
              <w:jc w:val="center"/>
              <w:rPr>
                <w:rFonts w:ascii="GHEA Grapalat" w:hAnsi="GHEA Grapalat" w:cs="Arial Armenian"/>
                <w:b/>
                <w:bCs/>
                <w:sz w:val="20"/>
                <w:szCs w:val="26"/>
                <w:lang w:val="hy-AM"/>
              </w:rPr>
            </w:pPr>
            <w:r w:rsidRPr="00611272">
              <w:rPr>
                <w:rFonts w:ascii="GHEA Grapalat" w:hAnsi="GHEA Grapalat" w:cs="Arial Armenian"/>
                <w:b/>
                <w:bCs/>
                <w:sz w:val="20"/>
                <w:szCs w:val="26"/>
                <w:lang w:val="hy-AM"/>
              </w:rPr>
              <w:t>Справка об остатке денежных средств на банковском счете(ах) участника или выписка с банковского счета(ов) на дату подачи заявления или предшествующий ей день</w:t>
            </w:r>
          </w:p>
        </w:tc>
      </w:tr>
    </w:tbl>
    <w:p w14:paraId="3759E549" w14:textId="77777777" w:rsidR="00B74679" w:rsidRPr="006670C1" w:rsidRDefault="00B74679" w:rsidP="00172186">
      <w:pPr>
        <w:widowControl w:val="0"/>
        <w:tabs>
          <w:tab w:val="left" w:pos="1134"/>
        </w:tabs>
        <w:ind w:firstLine="567"/>
        <w:jc w:val="both"/>
        <w:rPr>
          <w:rFonts w:ascii="GHEA Grapalat" w:hAnsi="GHEA Grapalat"/>
          <w:b/>
          <w:bCs/>
          <w:sz w:val="22"/>
          <w:szCs w:val="22"/>
        </w:rPr>
      </w:pPr>
      <w:r w:rsidRPr="006670C1">
        <w:rPr>
          <w:rFonts w:ascii="GHEA Grapalat" w:hAnsi="GHEA Grapalat"/>
          <w:b/>
          <w:bCs/>
          <w:sz w:val="22"/>
          <w:szCs w:val="22"/>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EBDE974" w14:textId="77777777" w:rsidR="00B74679" w:rsidRPr="006670C1" w:rsidRDefault="00B74679" w:rsidP="00172186">
      <w:pPr>
        <w:widowControl w:val="0"/>
        <w:tabs>
          <w:tab w:val="left" w:pos="1134"/>
        </w:tabs>
        <w:ind w:firstLine="567"/>
        <w:jc w:val="both"/>
        <w:rPr>
          <w:rFonts w:ascii="GHEA Grapalat" w:hAnsi="GHEA Grapalat"/>
          <w:b/>
          <w:bCs/>
          <w:sz w:val="22"/>
          <w:szCs w:val="22"/>
        </w:rPr>
      </w:pPr>
      <w:r w:rsidRPr="006670C1">
        <w:rPr>
          <w:rFonts w:ascii="GHEA Grapalat" w:hAnsi="GHEA Grapalat"/>
          <w:b/>
          <w:bCs/>
          <w:sz w:val="22"/>
          <w:szCs w:val="22"/>
        </w:rPr>
        <w:t>4)</w:t>
      </w:r>
      <w:r w:rsidRPr="006670C1">
        <w:rPr>
          <w:rFonts w:ascii="GHEA Grapalat" w:hAnsi="GHEA Grapalat"/>
          <w:b/>
          <w:bCs/>
          <w:sz w:val="22"/>
          <w:szCs w:val="22"/>
        </w:rPr>
        <w:tab/>
        <w:t>квалификационный критерий "Трудовые ресурсы" устанавливается и оценивается в следующем порядке:</w:t>
      </w:r>
    </w:p>
    <w:p w14:paraId="26B1C901" w14:textId="77777777" w:rsidR="00B74679" w:rsidRPr="006670C1" w:rsidRDefault="00B74679" w:rsidP="00172186">
      <w:pPr>
        <w:widowControl w:val="0"/>
        <w:tabs>
          <w:tab w:val="left" w:pos="1134"/>
        </w:tabs>
        <w:ind w:firstLine="567"/>
        <w:jc w:val="both"/>
        <w:rPr>
          <w:rFonts w:ascii="GHEA Grapalat" w:hAnsi="GHEA Grapalat"/>
          <w:b/>
          <w:bCs/>
          <w:sz w:val="22"/>
          <w:szCs w:val="22"/>
        </w:rPr>
      </w:pPr>
      <w:r w:rsidRPr="006670C1">
        <w:rPr>
          <w:rFonts w:ascii="GHEA Grapalat" w:hAnsi="GHEA Grapalat"/>
          <w:b/>
          <w:bCs/>
          <w:sz w:val="22"/>
          <w:szCs w:val="22"/>
        </w:rPr>
        <w:t>для исполнения договора требуются следующие трудовые ресурсы</w:t>
      </w:r>
    </w:p>
    <w:tbl>
      <w:tblPr>
        <w:tblW w:w="107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
        <w:gridCol w:w="2909"/>
        <w:gridCol w:w="2453"/>
        <w:gridCol w:w="5017"/>
      </w:tblGrid>
      <w:tr w:rsidR="00B74679" w:rsidRPr="00611272" w14:paraId="22E7779F" w14:textId="77777777" w:rsidTr="002647CA">
        <w:tc>
          <w:tcPr>
            <w:tcW w:w="39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D78F83E" w14:textId="77777777" w:rsidR="00B74679" w:rsidRPr="00611272" w:rsidRDefault="00B74679" w:rsidP="00172186">
            <w:pPr>
              <w:jc w:val="center"/>
              <w:rPr>
                <w:rFonts w:ascii="GHEA Grapalat" w:hAnsi="GHEA Grapalat"/>
                <w:sz w:val="22"/>
                <w:szCs w:val="22"/>
              </w:rPr>
            </w:pPr>
            <w:r w:rsidRPr="00611272">
              <w:rPr>
                <w:rFonts w:ascii="GHEA Grapalat" w:hAnsi="GHEA Grapalat"/>
                <w:sz w:val="22"/>
                <w:szCs w:val="22"/>
              </w:rPr>
              <w:t>N</w:t>
            </w:r>
          </w:p>
        </w:tc>
        <w:tc>
          <w:tcPr>
            <w:tcW w:w="10379"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4D823EF" w14:textId="77777777" w:rsidR="00B74679" w:rsidRPr="00611272" w:rsidRDefault="00B74679" w:rsidP="00172186">
            <w:pPr>
              <w:jc w:val="center"/>
              <w:rPr>
                <w:rFonts w:ascii="GHEA Grapalat" w:hAnsi="GHEA Grapalat"/>
                <w:sz w:val="22"/>
                <w:szCs w:val="22"/>
              </w:rPr>
            </w:pPr>
            <w:r w:rsidRPr="00611272">
              <w:rPr>
                <w:rFonts w:ascii="GHEA Grapalat" w:hAnsi="GHEA Grapalat"/>
                <w:sz w:val="22"/>
                <w:szCs w:val="22"/>
              </w:rPr>
              <w:t>Специалисты</w:t>
            </w:r>
          </w:p>
        </w:tc>
      </w:tr>
      <w:tr w:rsidR="00B74679" w:rsidRPr="00611272" w14:paraId="47DCEFAD" w14:textId="77777777" w:rsidTr="002647CA">
        <w:tblPrEx>
          <w:tblLook w:val="01E0" w:firstRow="1" w:lastRow="1" w:firstColumn="1" w:lastColumn="1" w:noHBand="0" w:noVBand="0"/>
        </w:tblPrEx>
        <w:tc>
          <w:tcPr>
            <w:tcW w:w="397" w:type="dxa"/>
            <w:vMerge w:val="restart"/>
            <w:tcBorders>
              <w:left w:val="single" w:sz="4" w:space="0" w:color="auto"/>
              <w:right w:val="single" w:sz="4" w:space="0" w:color="auto"/>
            </w:tcBorders>
            <w:shd w:val="clear" w:color="auto" w:fill="DBE5F1" w:themeFill="accent1" w:themeFillTint="33"/>
            <w:vAlign w:val="center"/>
          </w:tcPr>
          <w:p w14:paraId="24E4C28A" w14:textId="77777777" w:rsidR="00B74679" w:rsidRPr="00611272" w:rsidRDefault="00B74679" w:rsidP="00172186">
            <w:pPr>
              <w:jc w:val="center"/>
              <w:rPr>
                <w:rFonts w:ascii="GHEA Grapalat" w:hAnsi="GHEA Grapalat" w:cs="Arial"/>
                <w:sz w:val="18"/>
                <w:szCs w:val="22"/>
              </w:rPr>
            </w:pPr>
          </w:p>
        </w:tc>
        <w:tc>
          <w:tcPr>
            <w:tcW w:w="2909" w:type="dxa"/>
            <w:vMerge w:val="restart"/>
            <w:tcBorders>
              <w:left w:val="single" w:sz="4" w:space="0" w:color="auto"/>
            </w:tcBorders>
            <w:shd w:val="clear" w:color="auto" w:fill="DBE5F1" w:themeFill="accent1" w:themeFillTint="33"/>
          </w:tcPr>
          <w:p w14:paraId="7707EF50" w14:textId="77777777" w:rsidR="00B74679" w:rsidRPr="00611272" w:rsidRDefault="00B74679" w:rsidP="00172186">
            <w:pPr>
              <w:jc w:val="center"/>
              <w:rPr>
                <w:rFonts w:ascii="GHEA Grapalat" w:hAnsi="GHEA Grapalat" w:cs="Arial"/>
                <w:sz w:val="18"/>
                <w:szCs w:val="22"/>
              </w:rPr>
            </w:pPr>
            <w:r w:rsidRPr="00611272">
              <w:rPr>
                <w:rFonts w:ascii="GHEA Grapalat" w:hAnsi="GHEA Grapalat"/>
                <w:sz w:val="22"/>
                <w:szCs w:val="22"/>
              </w:rPr>
              <w:t>квалификация</w:t>
            </w:r>
          </w:p>
        </w:tc>
        <w:tc>
          <w:tcPr>
            <w:tcW w:w="7470" w:type="dxa"/>
            <w:gridSpan w:val="2"/>
            <w:shd w:val="clear" w:color="auto" w:fill="DBE5F1" w:themeFill="accent1" w:themeFillTint="33"/>
          </w:tcPr>
          <w:p w14:paraId="0674BF56" w14:textId="77777777" w:rsidR="00B74679" w:rsidRPr="00611272" w:rsidRDefault="00B74679" w:rsidP="00172186">
            <w:pPr>
              <w:rPr>
                <w:rFonts w:ascii="GHEA Grapalat" w:hAnsi="GHEA Grapalat" w:cs="Arial"/>
                <w:sz w:val="18"/>
                <w:szCs w:val="22"/>
              </w:rPr>
            </w:pPr>
            <w:r w:rsidRPr="00611272">
              <w:rPr>
                <w:rFonts w:ascii="GHEA Grapalat" w:hAnsi="GHEA Grapalat"/>
                <w:sz w:val="22"/>
                <w:szCs w:val="22"/>
                <w:lang w:val="hy-AM"/>
              </w:rPr>
              <w:t xml:space="preserve">                        </w:t>
            </w:r>
            <w:r w:rsidRPr="00611272">
              <w:rPr>
                <w:rFonts w:ascii="GHEA Grapalat" w:hAnsi="GHEA Grapalat"/>
                <w:sz w:val="22"/>
                <w:szCs w:val="22"/>
              </w:rPr>
              <w:t>трудовой опыт</w:t>
            </w:r>
          </w:p>
        </w:tc>
      </w:tr>
      <w:tr w:rsidR="00B74679" w:rsidRPr="00611272" w14:paraId="3D4DB72F" w14:textId="77777777" w:rsidTr="002647CA">
        <w:tblPrEx>
          <w:tblLook w:val="01E0" w:firstRow="1" w:lastRow="1" w:firstColumn="1" w:lastColumn="1" w:noHBand="0" w:noVBand="0"/>
        </w:tblPrEx>
        <w:tc>
          <w:tcPr>
            <w:tcW w:w="397" w:type="dxa"/>
            <w:vMerge/>
            <w:tcBorders>
              <w:left w:val="single" w:sz="4" w:space="0" w:color="auto"/>
              <w:right w:val="single" w:sz="4" w:space="0" w:color="auto"/>
            </w:tcBorders>
            <w:shd w:val="clear" w:color="auto" w:fill="DBE5F1" w:themeFill="accent1" w:themeFillTint="33"/>
          </w:tcPr>
          <w:p w14:paraId="01E3AAD9" w14:textId="77777777" w:rsidR="00B74679" w:rsidRPr="00611272" w:rsidRDefault="00B74679" w:rsidP="00172186">
            <w:pPr>
              <w:ind w:firstLine="567"/>
              <w:jc w:val="both"/>
              <w:rPr>
                <w:rFonts w:ascii="GHEA Grapalat" w:hAnsi="GHEA Grapalat" w:cs="Arial Armenian"/>
                <w:sz w:val="18"/>
                <w:szCs w:val="22"/>
              </w:rPr>
            </w:pPr>
          </w:p>
        </w:tc>
        <w:tc>
          <w:tcPr>
            <w:tcW w:w="2909" w:type="dxa"/>
            <w:vMerge/>
            <w:tcBorders>
              <w:left w:val="single" w:sz="4" w:space="0" w:color="auto"/>
            </w:tcBorders>
            <w:shd w:val="clear" w:color="auto" w:fill="DBE5F1" w:themeFill="accent1" w:themeFillTint="33"/>
          </w:tcPr>
          <w:p w14:paraId="161E08FF" w14:textId="77777777" w:rsidR="00B74679" w:rsidRPr="00611272" w:rsidRDefault="00B74679" w:rsidP="00172186">
            <w:pPr>
              <w:jc w:val="center"/>
              <w:rPr>
                <w:rFonts w:ascii="GHEA Grapalat" w:hAnsi="GHEA Grapalat" w:cs="Arial"/>
                <w:sz w:val="18"/>
                <w:szCs w:val="22"/>
              </w:rPr>
            </w:pPr>
          </w:p>
        </w:tc>
        <w:tc>
          <w:tcPr>
            <w:tcW w:w="2453" w:type="dxa"/>
            <w:shd w:val="clear" w:color="auto" w:fill="DBE5F1" w:themeFill="accent1" w:themeFillTint="33"/>
          </w:tcPr>
          <w:p w14:paraId="194BE107" w14:textId="77777777" w:rsidR="00B74679" w:rsidRPr="00611272" w:rsidRDefault="00B74679" w:rsidP="00172186">
            <w:pPr>
              <w:jc w:val="center"/>
              <w:rPr>
                <w:rFonts w:ascii="GHEA Grapalat" w:hAnsi="GHEA Grapalat" w:cs="Arial"/>
                <w:sz w:val="18"/>
                <w:szCs w:val="22"/>
              </w:rPr>
            </w:pPr>
            <w:r w:rsidRPr="00611272">
              <w:rPr>
                <w:rFonts w:ascii="GHEA Grapalat" w:hAnsi="GHEA Grapalat"/>
                <w:sz w:val="22"/>
                <w:szCs w:val="22"/>
              </w:rPr>
              <w:t>период</w:t>
            </w:r>
          </w:p>
        </w:tc>
        <w:tc>
          <w:tcPr>
            <w:tcW w:w="5017" w:type="dxa"/>
            <w:shd w:val="clear" w:color="auto" w:fill="DBE5F1" w:themeFill="accent1" w:themeFillTint="33"/>
            <w:vAlign w:val="center"/>
          </w:tcPr>
          <w:p w14:paraId="0F04917A" w14:textId="77777777" w:rsidR="00B74679" w:rsidRPr="00611272" w:rsidRDefault="00B74679" w:rsidP="00172186">
            <w:pPr>
              <w:jc w:val="center"/>
              <w:rPr>
                <w:rFonts w:ascii="GHEA Grapalat" w:hAnsi="GHEA Grapalat" w:cs="Arial"/>
                <w:sz w:val="18"/>
                <w:szCs w:val="22"/>
              </w:rPr>
            </w:pPr>
            <w:r w:rsidRPr="00611272">
              <w:rPr>
                <w:rFonts w:ascii="GHEA Grapalat" w:hAnsi="GHEA Grapalat"/>
                <w:sz w:val="22"/>
                <w:szCs w:val="22"/>
              </w:rPr>
              <w:t>сфера деятельности и выполненная работа</w:t>
            </w:r>
          </w:p>
        </w:tc>
      </w:tr>
      <w:tr w:rsidR="002647CA" w:rsidRPr="00611272" w14:paraId="799137E6" w14:textId="77777777" w:rsidTr="002647CA">
        <w:tblPrEx>
          <w:tblLook w:val="01E0" w:firstRow="1" w:lastRow="1" w:firstColumn="1" w:lastColumn="1" w:noHBand="0" w:noVBand="0"/>
        </w:tblPrEx>
        <w:tc>
          <w:tcPr>
            <w:tcW w:w="397" w:type="dxa"/>
          </w:tcPr>
          <w:p w14:paraId="697952F3" w14:textId="643EED51" w:rsidR="002647CA" w:rsidRPr="00611272" w:rsidRDefault="002647CA" w:rsidP="002647CA">
            <w:pPr>
              <w:jc w:val="both"/>
              <w:rPr>
                <w:rFonts w:ascii="GHEA Grapalat" w:hAnsi="GHEA Grapalat" w:cs="Arial Armenian"/>
                <w:b/>
                <w:bCs/>
                <w:sz w:val="18"/>
                <w:szCs w:val="22"/>
                <w:lang w:val="hy-AM"/>
              </w:rPr>
            </w:pPr>
            <w:r w:rsidRPr="00611272">
              <w:rPr>
                <w:rFonts w:ascii="GHEA Grapalat" w:hAnsi="GHEA Grapalat" w:cs="Arial Armenian"/>
                <w:b/>
                <w:bCs/>
                <w:sz w:val="18"/>
                <w:szCs w:val="22"/>
                <w:lang w:val="hy-AM"/>
              </w:rPr>
              <w:t>1</w:t>
            </w:r>
          </w:p>
        </w:tc>
        <w:tc>
          <w:tcPr>
            <w:tcW w:w="2909" w:type="dxa"/>
          </w:tcPr>
          <w:p w14:paraId="6A1C47BD" w14:textId="77777777" w:rsidR="00E12E48" w:rsidRPr="00E12E48" w:rsidRDefault="00E12E48" w:rsidP="00E12E48">
            <w:pPr>
              <w:ind w:firstLine="30"/>
              <w:jc w:val="center"/>
              <w:rPr>
                <w:rFonts w:ascii="GHEA Grapalat" w:hAnsi="GHEA Grapalat" w:cs="Arial Armenian"/>
                <w:b/>
                <w:bCs/>
                <w:sz w:val="18"/>
                <w:szCs w:val="22"/>
              </w:rPr>
            </w:pPr>
            <w:r w:rsidRPr="00E12E48">
              <w:rPr>
                <w:rFonts w:ascii="GHEA Grapalat" w:hAnsi="GHEA Grapalat" w:cs="Arial Armenian"/>
                <w:b/>
                <w:bCs/>
                <w:sz w:val="18"/>
                <w:szCs w:val="22"/>
              </w:rPr>
              <w:t>Инженер /менеджер/</w:t>
            </w:r>
          </w:p>
          <w:p w14:paraId="6E701C0D" w14:textId="59F9079C" w:rsidR="002647CA" w:rsidRPr="00611272" w:rsidRDefault="00E12E48" w:rsidP="00E12E48">
            <w:pPr>
              <w:ind w:firstLine="30"/>
              <w:jc w:val="center"/>
              <w:rPr>
                <w:rFonts w:ascii="GHEA Grapalat" w:hAnsi="GHEA Grapalat" w:cs="Arial Armenian"/>
                <w:b/>
                <w:bCs/>
                <w:sz w:val="18"/>
                <w:szCs w:val="22"/>
              </w:rPr>
            </w:pPr>
            <w:r w:rsidRPr="00E12E48">
              <w:rPr>
                <w:rFonts w:ascii="GHEA Grapalat" w:hAnsi="GHEA Grapalat" w:cs="Arial Armenian"/>
                <w:b/>
                <w:bCs/>
                <w:sz w:val="18"/>
                <w:szCs w:val="22"/>
              </w:rPr>
              <w:t>/1 специалист/</w:t>
            </w:r>
          </w:p>
        </w:tc>
        <w:tc>
          <w:tcPr>
            <w:tcW w:w="2453" w:type="dxa"/>
          </w:tcPr>
          <w:p w14:paraId="5DF10E84" w14:textId="6660D80B" w:rsidR="002647CA" w:rsidRPr="00611272" w:rsidRDefault="002647CA" w:rsidP="006670C1">
            <w:pPr>
              <w:ind w:hanging="39"/>
              <w:jc w:val="center"/>
              <w:rPr>
                <w:rFonts w:ascii="GHEA Grapalat" w:hAnsi="GHEA Grapalat" w:cs="Arial Armenian"/>
                <w:b/>
                <w:bCs/>
                <w:sz w:val="18"/>
                <w:szCs w:val="22"/>
              </w:rPr>
            </w:pPr>
            <w:r w:rsidRPr="00611272">
              <w:rPr>
                <w:rFonts w:ascii="GHEA Grapalat" w:hAnsi="GHEA Grapalat" w:cs="Arial Armenian"/>
                <w:b/>
                <w:bCs/>
                <w:sz w:val="18"/>
                <w:szCs w:val="22"/>
              </w:rPr>
              <w:t>3 года опыта работы за последние 5 лет</w:t>
            </w:r>
          </w:p>
        </w:tc>
        <w:tc>
          <w:tcPr>
            <w:tcW w:w="5017" w:type="dxa"/>
          </w:tcPr>
          <w:p w14:paraId="03C6B819" w14:textId="322894F5" w:rsidR="002647CA" w:rsidRPr="0028173D" w:rsidRDefault="00E12E48" w:rsidP="002647CA">
            <w:pPr>
              <w:ind w:firstLine="567"/>
              <w:jc w:val="center"/>
              <w:rPr>
                <w:rFonts w:ascii="GHEA Grapalat" w:hAnsi="GHEA Grapalat" w:cs="Arial Armenian"/>
                <w:b/>
                <w:bCs/>
                <w:sz w:val="20"/>
                <w:szCs w:val="20"/>
              </w:rPr>
            </w:pPr>
            <w:r w:rsidRPr="00E12E48">
              <w:rPr>
                <w:rFonts w:ascii="GHEA Grapalat" w:hAnsi="GHEA Grapalat" w:cs="Arial"/>
                <w:b/>
                <w:bCs/>
                <w:sz w:val="20"/>
                <w:szCs w:val="20"/>
                <w:shd w:val="clear" w:color="auto" w:fill="FFFFFF"/>
                <w:lang w:val="hy-AM"/>
              </w:rPr>
              <w:t xml:space="preserve">Отопление, вентиляция и кондиционирование воздуха (системы вентиляции, отопления и кондиционирования </w:t>
            </w:r>
            <w:r w:rsidRPr="00E12E48">
              <w:rPr>
                <w:rFonts w:ascii="GHEA Grapalat" w:hAnsi="GHEA Grapalat" w:cs="Arial"/>
                <w:b/>
                <w:bCs/>
                <w:sz w:val="20"/>
                <w:szCs w:val="20"/>
                <w:shd w:val="clear" w:color="auto" w:fill="FFFFFF"/>
                <w:lang w:val="hy-AM"/>
              </w:rPr>
              <w:lastRenderedPageBreak/>
              <w:t>воздуха, системы теплоснабжения и газоснабжения)</w:t>
            </w:r>
          </w:p>
        </w:tc>
      </w:tr>
      <w:tr w:rsidR="00E03834" w:rsidRPr="00611272" w14:paraId="3261B835" w14:textId="77777777" w:rsidTr="000C3776">
        <w:tblPrEx>
          <w:tblLook w:val="01E0" w:firstRow="1" w:lastRow="1" w:firstColumn="1" w:lastColumn="1" w:noHBand="0" w:noVBand="0"/>
        </w:tblPrEx>
        <w:tc>
          <w:tcPr>
            <w:tcW w:w="10776" w:type="dxa"/>
            <w:gridSpan w:val="4"/>
          </w:tcPr>
          <w:p w14:paraId="6C7A7EDC" w14:textId="61949A2D" w:rsidR="00E03834" w:rsidRPr="00611272" w:rsidRDefault="00E03834" w:rsidP="00E03834">
            <w:pPr>
              <w:ind w:firstLine="567"/>
              <w:rPr>
                <w:rFonts w:ascii="GHEA Grapalat" w:hAnsi="GHEA Grapalat"/>
                <w:b/>
                <w:bCs/>
                <w:sz w:val="22"/>
                <w:szCs w:val="22"/>
              </w:rPr>
            </w:pPr>
            <w:r w:rsidRPr="007B6B6E">
              <w:rPr>
                <w:rFonts w:ascii="GHEA Grapalat" w:hAnsi="GHEA Grapalat"/>
                <w:b/>
                <w:bCs/>
                <w:sz w:val="22"/>
                <w:szCs w:val="22"/>
              </w:rPr>
              <w:lastRenderedPageBreak/>
              <w:t>К заявке прилагаются: письменные согласия специалистов, включаемых в предлагаемый штат, на привлечение их к выполняемым работам, а также копии паспортов специалистов и документов, подтверждающих их квалификацию (диплом, сертификат, аттестат и т.п.), а также удостоверения инженеров 1-го класса.</w:t>
            </w:r>
          </w:p>
        </w:tc>
      </w:tr>
    </w:tbl>
    <w:p w14:paraId="67277B3C" w14:textId="6BF58A22" w:rsidR="00B74679" w:rsidRDefault="00B74679"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41301E7E" w14:textId="77777777" w:rsidR="0028173D" w:rsidRDefault="0028173D" w:rsidP="00172186">
      <w:pPr>
        <w:pStyle w:val="norm"/>
        <w:widowControl w:val="0"/>
        <w:tabs>
          <w:tab w:val="left" w:pos="1134"/>
        </w:tabs>
        <w:spacing w:line="240" w:lineRule="auto"/>
        <w:ind w:firstLine="567"/>
        <w:rPr>
          <w:rFonts w:ascii="GHEA Grapalat" w:hAnsi="GHEA Grapalat"/>
          <w:szCs w:val="22"/>
        </w:rPr>
      </w:pPr>
    </w:p>
    <w:tbl>
      <w:tblPr>
        <w:tblStyle w:val="aff3"/>
        <w:tblW w:w="10774" w:type="dxa"/>
        <w:jc w:val="center"/>
        <w:tblLook w:val="04A0" w:firstRow="1" w:lastRow="0" w:firstColumn="1" w:lastColumn="0" w:noHBand="0" w:noVBand="1"/>
      </w:tblPr>
      <w:tblGrid>
        <w:gridCol w:w="3256"/>
        <w:gridCol w:w="7518"/>
      </w:tblGrid>
      <w:tr w:rsidR="0028173D" w14:paraId="2BD8A864" w14:textId="77777777" w:rsidTr="0028173D">
        <w:trPr>
          <w:jc w:val="center"/>
        </w:trPr>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C472956" w14:textId="77777777" w:rsidR="0028173D" w:rsidRPr="0028173D" w:rsidRDefault="0028173D" w:rsidP="0028173D">
            <w:pPr>
              <w:widowControl w:val="0"/>
              <w:tabs>
                <w:tab w:val="left" w:pos="1134"/>
              </w:tabs>
              <w:ind w:firstLine="34"/>
              <w:rPr>
                <w:rFonts w:ascii="GHEA Grapalat" w:hAnsi="GHEA Grapalat"/>
                <w:b/>
                <w:bCs/>
                <w:sz w:val="22"/>
                <w:szCs w:val="22"/>
              </w:rPr>
            </w:pPr>
            <w:r w:rsidRPr="0028173D">
              <w:rPr>
                <w:rFonts w:ascii="GHEA Grapalat" w:hAnsi="GHEA Grapalat"/>
                <w:b/>
                <w:bCs/>
                <w:sz w:val="22"/>
                <w:szCs w:val="22"/>
              </w:rPr>
              <w:t>Вид деятельности, подлежащий лицензированию</w:t>
            </w:r>
          </w:p>
          <w:p w14:paraId="7299AF24" w14:textId="092C1C52" w:rsidR="0028173D" w:rsidRPr="0028173D" w:rsidRDefault="0028173D" w:rsidP="0028173D">
            <w:pPr>
              <w:ind w:firstLine="34"/>
              <w:rPr>
                <w:rFonts w:ascii="GHEA Grapalat" w:hAnsi="GHEA Grapalat"/>
                <w:b/>
                <w:bCs/>
                <w:i/>
                <w:iCs/>
                <w:color w:val="215868" w:themeColor="accent5" w:themeShade="80"/>
                <w:sz w:val="20"/>
                <w:szCs w:val="22"/>
                <w:lang w:val="hy-AM"/>
              </w:rPr>
            </w:pPr>
          </w:p>
        </w:tc>
        <w:tc>
          <w:tcPr>
            <w:tcW w:w="7518" w:type="dxa"/>
            <w:tcBorders>
              <w:top w:val="single" w:sz="4" w:space="0" w:color="auto"/>
              <w:left w:val="single" w:sz="4" w:space="0" w:color="auto"/>
              <w:bottom w:val="single" w:sz="4" w:space="0" w:color="auto"/>
              <w:right w:val="single" w:sz="4" w:space="0" w:color="auto"/>
            </w:tcBorders>
            <w:hideMark/>
          </w:tcPr>
          <w:p w14:paraId="0CE0EC5F" w14:textId="4DF6C3F1" w:rsidR="0028173D" w:rsidRPr="006C3FEC" w:rsidRDefault="0028173D" w:rsidP="008E5E64">
            <w:pPr>
              <w:jc w:val="center"/>
              <w:rPr>
                <w:rFonts w:ascii="GHEA Grapalat" w:hAnsi="GHEA Grapalat"/>
                <w:b/>
                <w:sz w:val="20"/>
                <w:szCs w:val="20"/>
                <w:lang w:val="hy-AM"/>
              </w:rPr>
            </w:pPr>
            <w:r w:rsidRPr="0028173D">
              <w:rPr>
                <w:rFonts w:ascii="GHEA Grapalat" w:hAnsi="GHEA Grapalat"/>
                <w:b/>
                <w:sz w:val="20"/>
                <w:szCs w:val="20"/>
              </w:rPr>
              <w:t>Реализация строительства</w:t>
            </w:r>
          </w:p>
        </w:tc>
      </w:tr>
      <w:tr w:rsidR="0028173D" w14:paraId="76FE35CE" w14:textId="77777777" w:rsidTr="0028173D">
        <w:trPr>
          <w:jc w:val="center"/>
        </w:trPr>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2295A01" w14:textId="77777777" w:rsidR="0028173D" w:rsidRPr="0028173D" w:rsidRDefault="0028173D" w:rsidP="0028173D">
            <w:pPr>
              <w:widowControl w:val="0"/>
              <w:tabs>
                <w:tab w:val="left" w:pos="1134"/>
              </w:tabs>
              <w:ind w:firstLine="34"/>
              <w:rPr>
                <w:rFonts w:ascii="GHEA Grapalat" w:hAnsi="GHEA Grapalat"/>
                <w:b/>
                <w:bCs/>
                <w:sz w:val="22"/>
                <w:szCs w:val="22"/>
              </w:rPr>
            </w:pPr>
            <w:r w:rsidRPr="0028173D">
              <w:rPr>
                <w:rFonts w:ascii="GHEA Grapalat" w:hAnsi="GHEA Grapalat"/>
                <w:b/>
                <w:bCs/>
                <w:sz w:val="22"/>
                <w:szCs w:val="22"/>
              </w:rPr>
              <w:t>Класс лицензии и тип сертификата</w:t>
            </w:r>
          </w:p>
          <w:p w14:paraId="31C0E0CA" w14:textId="7F2D913A" w:rsidR="0028173D" w:rsidRPr="0028173D" w:rsidRDefault="0028173D" w:rsidP="0028173D">
            <w:pPr>
              <w:ind w:firstLine="34"/>
              <w:rPr>
                <w:rFonts w:ascii="GHEA Grapalat" w:hAnsi="GHEA Grapalat"/>
                <w:b/>
                <w:bCs/>
                <w:i/>
                <w:iCs/>
                <w:color w:val="215868" w:themeColor="accent5" w:themeShade="80"/>
                <w:sz w:val="20"/>
                <w:szCs w:val="22"/>
                <w:lang w:val="hy-AM"/>
              </w:rPr>
            </w:pPr>
          </w:p>
        </w:tc>
        <w:tc>
          <w:tcPr>
            <w:tcW w:w="7518" w:type="dxa"/>
            <w:tcBorders>
              <w:top w:val="single" w:sz="4" w:space="0" w:color="auto"/>
              <w:left w:val="single" w:sz="4" w:space="0" w:color="auto"/>
              <w:bottom w:val="single" w:sz="4" w:space="0" w:color="auto"/>
              <w:right w:val="single" w:sz="4" w:space="0" w:color="auto"/>
            </w:tcBorders>
            <w:hideMark/>
          </w:tcPr>
          <w:p w14:paraId="4F7C84C4" w14:textId="4074614C" w:rsidR="0028173D" w:rsidRPr="006C3FEC" w:rsidRDefault="00086F51" w:rsidP="008E5E64">
            <w:pPr>
              <w:jc w:val="center"/>
              <w:rPr>
                <w:rFonts w:ascii="GHEA Grapalat" w:hAnsi="GHEA Grapalat"/>
                <w:b/>
                <w:sz w:val="20"/>
                <w:szCs w:val="22"/>
                <w:lang w:val="hy-AM"/>
              </w:rPr>
            </w:pPr>
            <w:r w:rsidRPr="00086F51">
              <w:rPr>
                <w:rFonts w:ascii="GHEA Grapalat" w:hAnsi="GHEA Grapalat"/>
                <w:b/>
                <w:sz w:val="20"/>
                <w:szCs w:val="22"/>
                <w:lang w:val="hy-AM"/>
              </w:rPr>
              <w:t>1-й или 2-й</w:t>
            </w:r>
          </w:p>
        </w:tc>
      </w:tr>
      <w:tr w:rsidR="0028173D" w14:paraId="62493C68" w14:textId="77777777" w:rsidTr="0028173D">
        <w:trPr>
          <w:jc w:val="center"/>
        </w:trPr>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163218A" w14:textId="21911C39" w:rsidR="0028173D" w:rsidRPr="0028173D" w:rsidRDefault="0028173D" w:rsidP="0028173D">
            <w:pPr>
              <w:widowControl w:val="0"/>
              <w:tabs>
                <w:tab w:val="left" w:pos="1134"/>
              </w:tabs>
              <w:ind w:firstLine="34"/>
              <w:rPr>
                <w:rFonts w:ascii="GHEA Grapalat" w:hAnsi="GHEA Grapalat"/>
                <w:b/>
                <w:bCs/>
                <w:sz w:val="22"/>
                <w:szCs w:val="22"/>
              </w:rPr>
            </w:pPr>
            <w:r w:rsidRPr="0028173D">
              <w:rPr>
                <w:rFonts w:ascii="GHEA Grapalat" w:hAnsi="GHEA Grapalat"/>
                <w:b/>
                <w:bCs/>
                <w:sz w:val="22"/>
                <w:szCs w:val="22"/>
              </w:rPr>
              <w:t>Код лицензии</w:t>
            </w:r>
          </w:p>
        </w:tc>
        <w:tc>
          <w:tcPr>
            <w:tcW w:w="7518" w:type="dxa"/>
            <w:tcBorders>
              <w:top w:val="single" w:sz="4" w:space="0" w:color="auto"/>
              <w:left w:val="single" w:sz="4" w:space="0" w:color="auto"/>
              <w:bottom w:val="single" w:sz="4" w:space="0" w:color="auto"/>
              <w:right w:val="single" w:sz="4" w:space="0" w:color="auto"/>
            </w:tcBorders>
            <w:hideMark/>
          </w:tcPr>
          <w:p w14:paraId="230A6ECC" w14:textId="77777777" w:rsidR="0028173D" w:rsidRPr="006C3FEC" w:rsidRDefault="0028173D" w:rsidP="008E5E64">
            <w:pPr>
              <w:jc w:val="center"/>
              <w:rPr>
                <w:rFonts w:ascii="GHEA Grapalat" w:hAnsi="GHEA Grapalat"/>
                <w:b/>
                <w:sz w:val="20"/>
                <w:szCs w:val="22"/>
                <w:lang w:val="hy-AM"/>
              </w:rPr>
            </w:pPr>
            <w:r w:rsidRPr="006C3FEC">
              <w:rPr>
                <w:rFonts w:ascii="GHEA Grapalat" w:hAnsi="GHEA Grapalat"/>
                <w:b/>
                <w:sz w:val="20"/>
                <w:szCs w:val="22"/>
                <w:lang w:val="hy-AM"/>
              </w:rPr>
              <w:t>03</w:t>
            </w:r>
          </w:p>
        </w:tc>
      </w:tr>
      <w:tr w:rsidR="0028173D" w:rsidRPr="00B13B4B" w14:paraId="0E04A8BD" w14:textId="77777777" w:rsidTr="0028173D">
        <w:trPr>
          <w:jc w:val="center"/>
        </w:trPr>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41882D7" w14:textId="77777777" w:rsidR="0028173D" w:rsidRPr="0028173D" w:rsidRDefault="0028173D" w:rsidP="0028173D">
            <w:pPr>
              <w:widowControl w:val="0"/>
              <w:tabs>
                <w:tab w:val="left" w:pos="1134"/>
              </w:tabs>
              <w:ind w:firstLine="34"/>
              <w:rPr>
                <w:rFonts w:ascii="GHEA Grapalat" w:hAnsi="GHEA Grapalat"/>
                <w:b/>
                <w:bCs/>
                <w:sz w:val="22"/>
                <w:szCs w:val="22"/>
              </w:rPr>
            </w:pPr>
            <w:r w:rsidRPr="0028173D">
              <w:rPr>
                <w:rFonts w:ascii="GHEA Grapalat" w:hAnsi="GHEA Grapalat"/>
                <w:b/>
                <w:bCs/>
                <w:sz w:val="22"/>
                <w:szCs w:val="22"/>
              </w:rPr>
              <w:t>Тип вкладыша, являющегося неотъемлемой частью лицензии</w:t>
            </w:r>
          </w:p>
          <w:p w14:paraId="2E9F59BE" w14:textId="7A01DA16" w:rsidR="0028173D" w:rsidRPr="0028173D" w:rsidRDefault="0028173D" w:rsidP="0028173D">
            <w:pPr>
              <w:ind w:firstLine="34"/>
              <w:rPr>
                <w:rFonts w:ascii="GHEA Grapalat" w:hAnsi="GHEA Grapalat"/>
                <w:b/>
                <w:bCs/>
                <w:i/>
                <w:iCs/>
                <w:color w:val="215868" w:themeColor="accent5" w:themeShade="80"/>
                <w:sz w:val="20"/>
                <w:szCs w:val="22"/>
              </w:rPr>
            </w:pPr>
          </w:p>
        </w:tc>
        <w:tc>
          <w:tcPr>
            <w:tcW w:w="7518" w:type="dxa"/>
            <w:tcBorders>
              <w:top w:val="single" w:sz="4" w:space="0" w:color="auto"/>
              <w:left w:val="single" w:sz="4" w:space="0" w:color="auto"/>
              <w:bottom w:val="single" w:sz="4" w:space="0" w:color="auto"/>
              <w:right w:val="single" w:sz="4" w:space="0" w:color="auto"/>
            </w:tcBorders>
            <w:hideMark/>
          </w:tcPr>
          <w:p w14:paraId="06232188" w14:textId="77777777" w:rsidR="00086F51" w:rsidRPr="00086F51" w:rsidRDefault="00086F51" w:rsidP="00134FCA">
            <w:pPr>
              <w:pStyle w:val="af4"/>
              <w:ind w:left="295" w:hanging="142"/>
              <w:rPr>
                <w:rFonts w:ascii="GHEA Grapalat" w:hAnsi="GHEA Grapalat"/>
                <w:b/>
                <w:bCs/>
                <w:sz w:val="20"/>
                <w:szCs w:val="22"/>
                <w:lang w:val="es-ES"/>
              </w:rPr>
            </w:pPr>
            <w:r w:rsidRPr="00086F51">
              <w:rPr>
                <w:rFonts w:ascii="GHEA Grapalat" w:hAnsi="GHEA Grapalat"/>
                <w:b/>
                <w:bCs/>
                <w:sz w:val="20"/>
                <w:szCs w:val="22"/>
                <w:lang w:val="es-ES"/>
              </w:rPr>
              <w:t>01. Теплогазоснабжение и вентиляция (системы вентиляции, отопления и кондиционирования воздуха, системы теплоснабжения и газоснабжения)</w:t>
            </w:r>
          </w:p>
          <w:p w14:paraId="0C35FBAC" w14:textId="0CCA04B3" w:rsidR="0028173D" w:rsidRPr="006C3FEC" w:rsidRDefault="00086F51" w:rsidP="00134FCA">
            <w:pPr>
              <w:pStyle w:val="af4"/>
              <w:spacing w:before="0" w:beforeAutospacing="0" w:after="0" w:afterAutospacing="0"/>
              <w:ind w:left="295" w:hanging="142"/>
              <w:rPr>
                <w:rFonts w:ascii="GHEA Grapalat" w:hAnsi="GHEA Grapalat"/>
                <w:b/>
                <w:bCs/>
                <w:sz w:val="20"/>
                <w:szCs w:val="22"/>
                <w:lang w:val="es-ES"/>
              </w:rPr>
            </w:pPr>
            <w:r w:rsidRPr="00086F51">
              <w:rPr>
                <w:rFonts w:ascii="GHEA Grapalat" w:hAnsi="GHEA Grapalat"/>
                <w:b/>
                <w:bCs/>
                <w:sz w:val="20"/>
                <w:szCs w:val="22"/>
                <w:lang w:val="es-ES"/>
              </w:rPr>
              <w:t>02. Транспортные пути (автомобильные дороги, железные дороги и аэропорты, искусственные сооружения: мосты, тоннели, путепроводы, эстакады, подпорные стенки и т.п.)</w:t>
            </w:r>
          </w:p>
        </w:tc>
      </w:tr>
      <w:tr w:rsidR="0028173D" w14:paraId="321F334F" w14:textId="77777777" w:rsidTr="0028173D">
        <w:trPr>
          <w:jc w:val="center"/>
        </w:trPr>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336990B" w14:textId="77777777" w:rsidR="0028173D" w:rsidRPr="0028173D" w:rsidRDefault="0028173D" w:rsidP="0028173D">
            <w:pPr>
              <w:widowControl w:val="0"/>
              <w:tabs>
                <w:tab w:val="left" w:pos="1134"/>
              </w:tabs>
              <w:ind w:firstLine="34"/>
              <w:rPr>
                <w:rFonts w:ascii="GHEA Grapalat" w:hAnsi="GHEA Grapalat"/>
                <w:b/>
                <w:bCs/>
                <w:sz w:val="22"/>
                <w:szCs w:val="22"/>
              </w:rPr>
            </w:pPr>
            <w:r w:rsidRPr="0028173D">
              <w:rPr>
                <w:rFonts w:ascii="GHEA Grapalat" w:hAnsi="GHEA Grapalat"/>
                <w:b/>
                <w:bCs/>
                <w:sz w:val="22"/>
                <w:szCs w:val="22"/>
              </w:rPr>
              <w:t>Номер вкладыша</w:t>
            </w:r>
          </w:p>
          <w:p w14:paraId="63CA176D" w14:textId="2899113A" w:rsidR="0028173D" w:rsidRPr="0028173D" w:rsidRDefault="0028173D" w:rsidP="0028173D">
            <w:pPr>
              <w:ind w:firstLine="34"/>
              <w:rPr>
                <w:rFonts w:ascii="GHEA Grapalat" w:hAnsi="GHEA Grapalat"/>
                <w:b/>
                <w:bCs/>
                <w:i/>
                <w:iCs/>
                <w:color w:val="215868" w:themeColor="accent5" w:themeShade="80"/>
                <w:sz w:val="20"/>
                <w:szCs w:val="22"/>
                <w:lang w:val="hy-AM"/>
              </w:rPr>
            </w:pPr>
          </w:p>
        </w:tc>
        <w:tc>
          <w:tcPr>
            <w:tcW w:w="7518" w:type="dxa"/>
            <w:tcBorders>
              <w:top w:val="single" w:sz="4" w:space="0" w:color="auto"/>
              <w:left w:val="single" w:sz="4" w:space="0" w:color="auto"/>
              <w:bottom w:val="single" w:sz="4" w:space="0" w:color="auto"/>
              <w:right w:val="single" w:sz="4" w:space="0" w:color="auto"/>
            </w:tcBorders>
            <w:hideMark/>
          </w:tcPr>
          <w:p w14:paraId="5AF19659" w14:textId="50542E56" w:rsidR="0028173D" w:rsidRPr="006C3FEC" w:rsidRDefault="0028173D" w:rsidP="0028173D">
            <w:pPr>
              <w:pStyle w:val="aff4"/>
              <w:numPr>
                <w:ilvl w:val="0"/>
                <w:numId w:val="38"/>
              </w:numPr>
              <w:ind w:left="-108" w:firstLine="282"/>
              <w:jc w:val="both"/>
              <w:rPr>
                <w:rFonts w:ascii="GHEA Grapalat" w:hAnsi="GHEA Grapalat"/>
                <w:b/>
                <w:sz w:val="20"/>
                <w:szCs w:val="22"/>
                <w:lang w:val="hy-AM" w:eastAsia="en-US"/>
              </w:rPr>
            </w:pPr>
            <w:r w:rsidRPr="006C3FEC">
              <w:rPr>
                <w:rFonts w:ascii="GHEA Grapalat" w:hAnsi="GHEA Grapalat"/>
                <w:b/>
                <w:sz w:val="20"/>
                <w:szCs w:val="22"/>
                <w:lang w:val="hy-AM" w:eastAsia="en-US"/>
              </w:rPr>
              <w:t>0</w:t>
            </w:r>
            <w:r w:rsidR="00086F51">
              <w:rPr>
                <w:rFonts w:ascii="GHEA Grapalat" w:hAnsi="GHEA Grapalat"/>
                <w:b/>
                <w:sz w:val="20"/>
                <w:szCs w:val="22"/>
                <w:lang w:val="hy-AM" w:eastAsia="en-US"/>
              </w:rPr>
              <w:t>6</w:t>
            </w:r>
          </w:p>
          <w:p w14:paraId="37C24008" w14:textId="650BE2CD" w:rsidR="0028173D" w:rsidRPr="00134FCA" w:rsidRDefault="0028173D" w:rsidP="00134FCA">
            <w:pPr>
              <w:pStyle w:val="aff4"/>
              <w:numPr>
                <w:ilvl w:val="0"/>
                <w:numId w:val="38"/>
              </w:numPr>
              <w:ind w:left="-108" w:firstLine="282"/>
              <w:jc w:val="both"/>
              <w:rPr>
                <w:rFonts w:ascii="GHEA Grapalat" w:hAnsi="GHEA Grapalat"/>
                <w:b/>
                <w:sz w:val="20"/>
                <w:szCs w:val="22"/>
                <w:lang w:val="hy-AM" w:eastAsia="en-US"/>
              </w:rPr>
            </w:pPr>
            <w:r>
              <w:rPr>
                <w:rFonts w:ascii="GHEA Grapalat" w:hAnsi="GHEA Grapalat"/>
                <w:b/>
                <w:sz w:val="20"/>
                <w:szCs w:val="22"/>
                <w:lang w:val="en-US" w:eastAsia="en-US"/>
              </w:rPr>
              <w:t>0</w:t>
            </w:r>
            <w:r w:rsidR="00086F51">
              <w:rPr>
                <w:rFonts w:ascii="GHEA Grapalat" w:hAnsi="GHEA Grapalat"/>
                <w:b/>
                <w:sz w:val="20"/>
                <w:szCs w:val="22"/>
                <w:lang w:val="hy-AM" w:eastAsia="en-US"/>
              </w:rPr>
              <w:t>8</w:t>
            </w:r>
          </w:p>
        </w:tc>
      </w:tr>
    </w:tbl>
    <w:p w14:paraId="43496AF9" w14:textId="77777777" w:rsidR="0028173D" w:rsidRDefault="0028173D" w:rsidP="00172186">
      <w:pPr>
        <w:pStyle w:val="norm"/>
        <w:widowControl w:val="0"/>
        <w:tabs>
          <w:tab w:val="left" w:pos="1134"/>
        </w:tabs>
        <w:spacing w:line="240" w:lineRule="auto"/>
        <w:ind w:firstLine="567"/>
        <w:rPr>
          <w:rFonts w:ascii="GHEA Grapalat" w:hAnsi="GHEA Grapalat"/>
          <w:szCs w:val="22"/>
        </w:rPr>
      </w:pPr>
    </w:p>
    <w:p w14:paraId="181DF495" w14:textId="6E0EA7D4" w:rsidR="000A6B75" w:rsidRPr="00611272" w:rsidRDefault="000A6B75"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2.</w:t>
      </w:r>
      <w:r w:rsidR="00DA4643" w:rsidRPr="00611272">
        <w:rPr>
          <w:rFonts w:ascii="GHEA Grapalat" w:hAnsi="GHEA Grapalat"/>
          <w:szCs w:val="22"/>
        </w:rPr>
        <w:t>5</w:t>
      </w:r>
      <w:r w:rsidR="000A15F9" w:rsidRPr="00611272">
        <w:rPr>
          <w:rFonts w:ascii="GHEA Grapalat" w:hAnsi="GHEA Grapalat"/>
          <w:szCs w:val="22"/>
        </w:rPr>
        <w:t>.</w:t>
      </w:r>
      <w:r w:rsidR="00F04AA1" w:rsidRPr="00611272">
        <w:rPr>
          <w:rFonts w:ascii="GHEA Grapalat" w:hAnsi="GHEA Grapalat"/>
          <w:szCs w:val="22"/>
        </w:rPr>
        <w:tab/>
      </w:r>
      <w:r w:rsidRPr="00611272">
        <w:rPr>
          <w:rFonts w:ascii="GHEA Grapalat" w:hAnsi="GHEA Grapalat"/>
          <w:szCs w:val="22"/>
        </w:rPr>
        <w:t>Заключаемый в рамках настоящей процедуры договор может быть осуществлен посредством заключения договора</w:t>
      </w:r>
      <w:r w:rsidR="00CE23B1" w:rsidRPr="00611272">
        <w:rPr>
          <w:rFonts w:ascii="GHEA Grapalat" w:hAnsi="GHEA Grapalat"/>
          <w:szCs w:val="22"/>
        </w:rPr>
        <w:t xml:space="preserve"> субподряда</w:t>
      </w:r>
      <w:r w:rsidRPr="00611272">
        <w:rPr>
          <w:rFonts w:ascii="GHEA Grapalat" w:hAnsi="GHEA Grapalat"/>
          <w:szCs w:val="22"/>
        </w:rPr>
        <w:t xml:space="preserve">. Стороной </w:t>
      </w:r>
      <w:r w:rsidR="00CE23B1" w:rsidRPr="00611272">
        <w:rPr>
          <w:rFonts w:ascii="GHEA Grapalat" w:hAnsi="GHEA Grapalat"/>
          <w:szCs w:val="22"/>
        </w:rPr>
        <w:t>договора субподряда</w:t>
      </w:r>
      <w:r w:rsidRPr="00611272">
        <w:rPr>
          <w:rFonts w:ascii="GHEA Grapalat" w:hAnsi="GHEA Grapalat"/>
          <w:szCs w:val="22"/>
        </w:rPr>
        <w:t xml:space="preserve"> не может являться участник, подавший заявку с целью участия в настоящей процедуре</w:t>
      </w:r>
      <w:r w:rsidR="00796008" w:rsidRPr="00611272">
        <w:rPr>
          <w:rFonts w:ascii="GHEA Grapalat" w:hAnsi="GHEA Grapalat"/>
          <w:szCs w:val="22"/>
        </w:rPr>
        <w:t xml:space="preserve"> </w:t>
      </w:r>
      <w:r w:rsidR="00C366B6" w:rsidRPr="00611272">
        <w:rPr>
          <w:rFonts w:ascii="GHEA Grapalat" w:hAnsi="GHEA Grapalat"/>
          <w:sz w:val="20"/>
          <w:szCs w:val="18"/>
        </w:rPr>
        <w:t>(на о</w:t>
      </w:r>
      <w:r w:rsidR="00C366B6" w:rsidRPr="00611272">
        <w:rPr>
          <w:rFonts w:ascii="GHEA Grapalat" w:hAnsi="GHEA Grapalat"/>
          <w:szCs w:val="22"/>
        </w:rPr>
        <w:t>дин и тот же</w:t>
      </w:r>
      <w:r w:rsidR="00C366B6" w:rsidRPr="00611272">
        <w:rPr>
          <w:rFonts w:ascii="GHEA Grapalat" w:hAnsi="GHEA Grapalat"/>
          <w:sz w:val="20"/>
          <w:szCs w:val="18"/>
        </w:rPr>
        <w:t xml:space="preserve"> лот)</w:t>
      </w:r>
      <w:r w:rsidRPr="00611272">
        <w:rPr>
          <w:rFonts w:ascii="GHEA Grapalat" w:hAnsi="GHEA Grapalat"/>
          <w:szCs w:val="22"/>
        </w:rPr>
        <w:t xml:space="preserve">. </w:t>
      </w:r>
    </w:p>
    <w:p w14:paraId="503CB4D2" w14:textId="77777777" w:rsidR="009E07EE" w:rsidRPr="00611272" w:rsidRDefault="000A6B75" w:rsidP="00172186">
      <w:pPr>
        <w:pStyle w:val="23"/>
        <w:widowControl w:val="0"/>
        <w:tabs>
          <w:tab w:val="left" w:pos="1134"/>
        </w:tabs>
        <w:spacing w:line="240" w:lineRule="auto"/>
        <w:ind w:firstLine="567"/>
        <w:rPr>
          <w:rFonts w:ascii="GHEA Grapalat" w:hAnsi="GHEA Grapalat"/>
          <w:sz w:val="22"/>
          <w:szCs w:val="22"/>
        </w:rPr>
      </w:pPr>
      <w:r w:rsidRPr="00611272">
        <w:rPr>
          <w:rFonts w:ascii="GHEA Grapalat" w:hAnsi="GHEA Grapalat"/>
          <w:sz w:val="22"/>
          <w:szCs w:val="22"/>
        </w:rPr>
        <w:t>2.</w:t>
      </w:r>
      <w:r w:rsidR="00C366B6" w:rsidRPr="00611272">
        <w:rPr>
          <w:rFonts w:ascii="GHEA Grapalat" w:hAnsi="GHEA Grapalat"/>
          <w:sz w:val="22"/>
          <w:szCs w:val="22"/>
        </w:rPr>
        <w:t>6</w:t>
      </w:r>
      <w:r w:rsidR="000A15F9" w:rsidRPr="00611272">
        <w:rPr>
          <w:rFonts w:ascii="GHEA Grapalat" w:hAnsi="GHEA Grapalat"/>
          <w:sz w:val="22"/>
          <w:szCs w:val="22"/>
        </w:rPr>
        <w:t>.</w:t>
      </w:r>
      <w:r w:rsidR="00F04AA1" w:rsidRPr="00611272">
        <w:rPr>
          <w:rFonts w:ascii="GHEA Grapalat" w:hAnsi="GHEA Grapalat"/>
          <w:sz w:val="22"/>
          <w:szCs w:val="22"/>
        </w:rPr>
        <w:tab/>
      </w:r>
      <w:r w:rsidRPr="00611272">
        <w:rPr>
          <w:rFonts w:ascii="GHEA Grapalat" w:hAnsi="GHEA Grapalat"/>
          <w:sz w:val="22"/>
          <w:szCs w:val="22"/>
        </w:rPr>
        <w:t xml:space="preserve">Участники могут участвовать в настоящей процедуре в порядке совместной деятельности (консорциумом). </w:t>
      </w:r>
    </w:p>
    <w:p w14:paraId="43F1BB13" w14:textId="77777777" w:rsidR="000A6B75" w:rsidRPr="00611272" w:rsidRDefault="000A6B75" w:rsidP="00172186">
      <w:pPr>
        <w:pStyle w:val="23"/>
        <w:widowControl w:val="0"/>
        <w:spacing w:line="240" w:lineRule="auto"/>
        <w:rPr>
          <w:rFonts w:ascii="GHEA Grapalat" w:hAnsi="GHEA Grapalat" w:cs="Sylfaen"/>
          <w:sz w:val="22"/>
          <w:szCs w:val="22"/>
        </w:rPr>
      </w:pPr>
      <w:r w:rsidRPr="00611272">
        <w:rPr>
          <w:rFonts w:ascii="GHEA Grapalat" w:hAnsi="GHEA Grapalat"/>
          <w:sz w:val="22"/>
          <w:szCs w:val="22"/>
        </w:rPr>
        <w:t>В подобном случае:</w:t>
      </w:r>
    </w:p>
    <w:p w14:paraId="2BA29920" w14:textId="77777777" w:rsidR="005A405F" w:rsidRPr="00611272" w:rsidRDefault="00C366B6" w:rsidP="00172186">
      <w:pPr>
        <w:pStyle w:val="23"/>
        <w:widowControl w:val="0"/>
        <w:tabs>
          <w:tab w:val="left" w:pos="1134"/>
        </w:tabs>
        <w:spacing w:line="240" w:lineRule="auto"/>
        <w:ind w:firstLine="567"/>
        <w:rPr>
          <w:rFonts w:ascii="GHEA Grapalat" w:hAnsi="GHEA Grapalat"/>
          <w:sz w:val="22"/>
          <w:szCs w:val="22"/>
        </w:rPr>
      </w:pPr>
      <w:r w:rsidRPr="00611272">
        <w:rPr>
          <w:rFonts w:ascii="GHEA Grapalat" w:hAnsi="GHEA Grapalat"/>
          <w:sz w:val="22"/>
          <w:szCs w:val="22"/>
        </w:rPr>
        <w:t>1</w:t>
      </w:r>
      <w:r w:rsidR="000A6B75" w:rsidRPr="00611272">
        <w:rPr>
          <w:rFonts w:ascii="GHEA Grapalat" w:hAnsi="GHEA Grapalat"/>
          <w:sz w:val="22"/>
          <w:szCs w:val="22"/>
        </w:rPr>
        <w:t>)</w:t>
      </w:r>
      <w:r w:rsidR="00911F57" w:rsidRPr="00611272">
        <w:rPr>
          <w:rFonts w:ascii="GHEA Grapalat" w:hAnsi="GHEA Grapalat"/>
          <w:sz w:val="22"/>
          <w:szCs w:val="22"/>
        </w:rPr>
        <w:tab/>
      </w:r>
      <w:r w:rsidR="000A6B75" w:rsidRPr="00611272">
        <w:rPr>
          <w:rFonts w:ascii="GHEA Grapalat" w:hAnsi="GHEA Grapalat"/>
          <w:sz w:val="22"/>
          <w:szCs w:val="22"/>
        </w:rPr>
        <w:t>ни одна из сторон договора о совместной деятельности не может подать отдельную заявку на одну и ту же процедуру</w:t>
      </w:r>
      <w:r w:rsidR="00796D4A" w:rsidRPr="00611272">
        <w:rPr>
          <w:rFonts w:ascii="GHEA Grapalat" w:hAnsi="GHEA Grapalat"/>
          <w:sz w:val="22"/>
          <w:szCs w:val="22"/>
        </w:rPr>
        <w:t xml:space="preserve"> </w:t>
      </w:r>
      <w:r w:rsidR="00796D4A" w:rsidRPr="00611272">
        <w:rPr>
          <w:rFonts w:ascii="GHEA Grapalat" w:hAnsi="GHEA Grapalat"/>
          <w:sz w:val="18"/>
          <w:szCs w:val="18"/>
        </w:rPr>
        <w:t>(на о</w:t>
      </w:r>
      <w:r w:rsidR="00796D4A" w:rsidRPr="00611272">
        <w:rPr>
          <w:rFonts w:ascii="GHEA Grapalat" w:hAnsi="GHEA Grapalat"/>
          <w:sz w:val="22"/>
          <w:szCs w:val="22"/>
        </w:rPr>
        <w:t>дин и тот же</w:t>
      </w:r>
      <w:r w:rsidR="00796D4A" w:rsidRPr="00611272">
        <w:rPr>
          <w:rFonts w:ascii="GHEA Grapalat" w:hAnsi="GHEA Grapalat"/>
          <w:sz w:val="18"/>
          <w:szCs w:val="18"/>
        </w:rPr>
        <w:t xml:space="preserve"> лот)</w:t>
      </w:r>
      <w:r w:rsidR="000A6B75" w:rsidRPr="00611272">
        <w:rPr>
          <w:rFonts w:ascii="GHEA Grapalat" w:hAnsi="GHEA Grapalat"/>
          <w:sz w:val="22"/>
          <w:szCs w:val="22"/>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7D93692" w14:textId="77777777" w:rsidR="000A6B75" w:rsidRPr="00611272" w:rsidRDefault="00C366B6" w:rsidP="00172186">
      <w:pPr>
        <w:pStyle w:val="23"/>
        <w:widowControl w:val="0"/>
        <w:tabs>
          <w:tab w:val="left" w:pos="1134"/>
        </w:tabs>
        <w:spacing w:line="240" w:lineRule="auto"/>
        <w:ind w:firstLine="567"/>
        <w:rPr>
          <w:rFonts w:ascii="GHEA Grapalat" w:hAnsi="GHEA Grapalat" w:cs="Sylfaen"/>
          <w:sz w:val="22"/>
          <w:szCs w:val="22"/>
        </w:rPr>
      </w:pPr>
      <w:r w:rsidRPr="00611272">
        <w:rPr>
          <w:rFonts w:ascii="GHEA Grapalat" w:hAnsi="GHEA Grapalat"/>
          <w:sz w:val="22"/>
          <w:szCs w:val="22"/>
        </w:rPr>
        <w:t>2</w:t>
      </w:r>
      <w:r w:rsidR="000A6B75" w:rsidRPr="00611272">
        <w:rPr>
          <w:rFonts w:ascii="GHEA Grapalat" w:hAnsi="GHEA Grapalat"/>
          <w:sz w:val="22"/>
          <w:szCs w:val="22"/>
        </w:rPr>
        <w:t>)</w:t>
      </w:r>
      <w:r w:rsidR="00911F57" w:rsidRPr="00611272">
        <w:rPr>
          <w:rFonts w:ascii="GHEA Grapalat" w:hAnsi="GHEA Grapalat"/>
          <w:sz w:val="22"/>
          <w:szCs w:val="22"/>
        </w:rPr>
        <w:tab/>
      </w:r>
      <w:r w:rsidR="000A6B75" w:rsidRPr="00611272">
        <w:rPr>
          <w:rFonts w:ascii="GHEA Grapalat" w:hAnsi="GHEA Grapalat"/>
          <w:sz w:val="22"/>
          <w:szCs w:val="22"/>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30F3FA2" w14:textId="77777777" w:rsidR="00AE3715" w:rsidRPr="00611272" w:rsidRDefault="00AE3715" w:rsidP="00172186">
      <w:pPr>
        <w:widowControl w:val="0"/>
        <w:jc w:val="center"/>
        <w:rPr>
          <w:rFonts w:ascii="GHEA Grapalat" w:hAnsi="GHEA Grapalat"/>
          <w:b/>
          <w:sz w:val="22"/>
          <w:szCs w:val="22"/>
        </w:rPr>
      </w:pPr>
    </w:p>
    <w:p w14:paraId="7B08CCFD" w14:textId="77777777" w:rsidR="00096865" w:rsidRPr="00611272" w:rsidRDefault="00ED2352" w:rsidP="00172186">
      <w:pPr>
        <w:widowControl w:val="0"/>
        <w:jc w:val="center"/>
        <w:rPr>
          <w:rFonts w:ascii="GHEA Grapalat" w:hAnsi="GHEA Grapalat" w:cs="Arial"/>
          <w:b/>
          <w:sz w:val="22"/>
          <w:szCs w:val="22"/>
        </w:rPr>
      </w:pPr>
      <w:r w:rsidRPr="00611272">
        <w:rPr>
          <w:rFonts w:ascii="GHEA Grapalat" w:hAnsi="GHEA Grapalat"/>
          <w:b/>
          <w:sz w:val="22"/>
          <w:szCs w:val="22"/>
        </w:rPr>
        <w:t>3.</w:t>
      </w:r>
      <w:r w:rsidR="002B32D6" w:rsidRPr="00611272">
        <w:rPr>
          <w:rFonts w:ascii="GHEA Grapalat" w:hAnsi="GHEA Grapalat"/>
          <w:b/>
          <w:sz w:val="22"/>
          <w:szCs w:val="22"/>
        </w:rPr>
        <w:t xml:space="preserve"> РАЗЪЯСНЕНИЕ ПРИГЛАШЕНИЯ </w:t>
      </w:r>
      <w:r w:rsidRPr="00611272">
        <w:rPr>
          <w:rFonts w:ascii="GHEA Grapalat" w:hAnsi="GHEA Grapalat"/>
          <w:b/>
          <w:sz w:val="22"/>
          <w:szCs w:val="22"/>
        </w:rPr>
        <w:br/>
      </w:r>
      <w:r w:rsidR="002B32D6" w:rsidRPr="00611272">
        <w:rPr>
          <w:rFonts w:ascii="GHEA Grapalat" w:hAnsi="GHEA Grapalat"/>
          <w:b/>
          <w:sz w:val="22"/>
          <w:szCs w:val="22"/>
        </w:rPr>
        <w:t xml:space="preserve">И ПОРЯДОК ВНЕСЕНИЯ ИЗМЕНЕНИЯ В ПРИГЛАШЕНИЕ </w:t>
      </w:r>
    </w:p>
    <w:p w14:paraId="1BAD0D63" w14:textId="77777777" w:rsidR="00096865" w:rsidRPr="00611272" w:rsidRDefault="0009686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3.1</w:t>
      </w:r>
      <w:r w:rsidR="000A15F9" w:rsidRPr="00611272">
        <w:rPr>
          <w:rFonts w:ascii="GHEA Grapalat" w:hAnsi="GHEA Grapalat"/>
          <w:sz w:val="22"/>
          <w:szCs w:val="22"/>
        </w:rPr>
        <w:t>.</w:t>
      </w:r>
      <w:r w:rsidR="00ED2352" w:rsidRPr="00611272">
        <w:rPr>
          <w:rFonts w:ascii="GHEA Grapalat" w:hAnsi="GHEA Grapalat"/>
          <w:sz w:val="22"/>
          <w:szCs w:val="22"/>
        </w:rPr>
        <w:tab/>
      </w:r>
      <w:r w:rsidRPr="00611272">
        <w:rPr>
          <w:rFonts w:ascii="GHEA Grapalat" w:hAnsi="GHEA Grapalat"/>
          <w:sz w:val="22"/>
          <w:szCs w:val="22"/>
        </w:rPr>
        <w:t>Согласно статье 29 Закона участник вправе требовать от заказчика разъяснения приглашения.</w:t>
      </w:r>
    </w:p>
    <w:p w14:paraId="58E742BD" w14:textId="77777777" w:rsidR="00096865" w:rsidRPr="00611272" w:rsidRDefault="00096865" w:rsidP="00172186">
      <w:pPr>
        <w:widowControl w:val="0"/>
        <w:autoSpaceDE w:val="0"/>
        <w:autoSpaceDN w:val="0"/>
        <w:adjustRightInd w:val="0"/>
        <w:ind w:firstLine="567"/>
        <w:jc w:val="both"/>
        <w:rPr>
          <w:rFonts w:ascii="GHEA Grapalat" w:hAnsi="GHEA Grapalat"/>
          <w:sz w:val="22"/>
          <w:szCs w:val="22"/>
        </w:rPr>
      </w:pPr>
      <w:r w:rsidRPr="00611272">
        <w:rPr>
          <w:rFonts w:ascii="GHEA Grapalat" w:hAnsi="GHEA Grapalat"/>
          <w:sz w:val="22"/>
          <w:szCs w:val="22"/>
        </w:rPr>
        <w:t xml:space="preserve">Участник имеет право </w:t>
      </w:r>
      <w:r w:rsidR="0060591F" w:rsidRPr="00611272">
        <w:rPr>
          <w:rFonts w:ascii="GHEA Grapalat" w:hAnsi="GHEA Grapalat"/>
          <w:sz w:val="22"/>
          <w:szCs w:val="22"/>
        </w:rPr>
        <w:t>в письменной форме</w:t>
      </w:r>
      <w:r w:rsidRPr="00611272">
        <w:rPr>
          <w:rFonts w:ascii="GHEA Grapalat" w:hAnsi="GHEA Grapalat"/>
          <w:sz w:val="22"/>
          <w:szCs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611272">
        <w:rPr>
          <w:rFonts w:ascii="GHEA Grapalat" w:hAnsi="GHEA Grapalat"/>
          <w:sz w:val="22"/>
          <w:szCs w:val="22"/>
        </w:rPr>
        <w:t>в письменной форме</w:t>
      </w:r>
      <w:r w:rsidRPr="00611272">
        <w:rPr>
          <w:rFonts w:ascii="GHEA Grapalat" w:hAnsi="GHEA Grapalat"/>
          <w:sz w:val="22"/>
          <w:szCs w:val="22"/>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611272">
        <w:rPr>
          <w:rStyle w:val="af7"/>
          <w:rFonts w:ascii="GHEA Grapalat" w:hAnsi="GHEA Grapalat"/>
          <w:sz w:val="22"/>
          <w:szCs w:val="22"/>
        </w:rPr>
        <w:footnoteReference w:customMarkFollows="1" w:id="1"/>
        <w:t>5</w:t>
      </w:r>
      <w:r w:rsidRPr="00611272">
        <w:rPr>
          <w:rFonts w:ascii="GHEA Grapalat" w:hAnsi="GHEA Grapalat"/>
          <w:sz w:val="22"/>
          <w:szCs w:val="22"/>
        </w:rPr>
        <w:t>.</w:t>
      </w:r>
      <w:r w:rsidR="00AA7117" w:rsidRPr="00611272">
        <w:rPr>
          <w:rFonts w:ascii="GHEA Grapalat" w:hAnsi="GHEA Grapalat"/>
          <w:sz w:val="22"/>
          <w:szCs w:val="22"/>
        </w:rPr>
        <w:t xml:space="preserve"> </w:t>
      </w:r>
    </w:p>
    <w:p w14:paraId="3AF83A35" w14:textId="77777777" w:rsidR="00096865" w:rsidRPr="00611272" w:rsidRDefault="0009686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lastRenderedPageBreak/>
        <w:t>3.2.</w:t>
      </w:r>
      <w:r w:rsidR="00ED2352" w:rsidRPr="00611272">
        <w:rPr>
          <w:rFonts w:ascii="GHEA Grapalat" w:hAnsi="GHEA Grapalat"/>
          <w:sz w:val="22"/>
          <w:szCs w:val="22"/>
        </w:rPr>
        <w:tab/>
      </w:r>
      <w:r w:rsidRPr="00611272">
        <w:rPr>
          <w:rFonts w:ascii="GHEA Grapalat" w:hAnsi="GHEA Grapalat"/>
          <w:sz w:val="22"/>
          <w:szCs w:val="22"/>
        </w:rPr>
        <w:t>В день предоставления разъяснения объявление о запросе и о</w:t>
      </w:r>
      <w:r w:rsidR="00775FAF" w:rsidRPr="00611272">
        <w:rPr>
          <w:rFonts w:ascii="Calibri" w:hAnsi="Calibri" w:cs="Calibri"/>
          <w:sz w:val="22"/>
          <w:szCs w:val="22"/>
          <w:lang w:val="en-US"/>
        </w:rPr>
        <w:t> </w:t>
      </w:r>
      <w:r w:rsidRPr="00611272">
        <w:rPr>
          <w:rFonts w:ascii="GHEA Grapalat" w:hAnsi="GHEA Grapalat"/>
          <w:sz w:val="22"/>
          <w:szCs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611272">
        <w:rPr>
          <w:rFonts w:ascii="Calibri" w:hAnsi="Calibri" w:cs="Calibri"/>
          <w:sz w:val="22"/>
          <w:szCs w:val="22"/>
          <w:lang w:val="en-US"/>
        </w:rPr>
        <w:t> </w:t>
      </w:r>
      <w:r w:rsidRPr="00611272">
        <w:rPr>
          <w:rFonts w:ascii="GHEA Grapalat" w:hAnsi="GHEA Grapalat"/>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14:paraId="5FDDCC28" w14:textId="77777777" w:rsidR="00462E00" w:rsidRPr="00611272" w:rsidRDefault="00096865" w:rsidP="00172186">
      <w:pPr>
        <w:widowControl w:val="0"/>
        <w:tabs>
          <w:tab w:val="left" w:pos="1134"/>
        </w:tabs>
        <w:autoSpaceDE w:val="0"/>
        <w:autoSpaceDN w:val="0"/>
        <w:adjustRightInd w:val="0"/>
        <w:ind w:firstLine="567"/>
        <w:jc w:val="both"/>
        <w:rPr>
          <w:rFonts w:ascii="GHEA Grapalat" w:hAnsi="GHEA Grapalat"/>
          <w:sz w:val="22"/>
          <w:szCs w:val="22"/>
        </w:rPr>
      </w:pPr>
      <w:r w:rsidRPr="00611272">
        <w:rPr>
          <w:rFonts w:ascii="GHEA Grapalat" w:hAnsi="GHEA Grapalat"/>
          <w:sz w:val="22"/>
          <w:szCs w:val="22"/>
        </w:rPr>
        <w:t>3.3</w:t>
      </w:r>
      <w:r w:rsidR="000A15F9" w:rsidRPr="00611272">
        <w:rPr>
          <w:rFonts w:ascii="GHEA Grapalat" w:hAnsi="GHEA Grapalat"/>
          <w:sz w:val="22"/>
          <w:szCs w:val="22"/>
        </w:rPr>
        <w:t>.</w:t>
      </w:r>
      <w:r w:rsidR="00ED2352" w:rsidRPr="00611272">
        <w:rPr>
          <w:rFonts w:ascii="GHEA Grapalat" w:hAnsi="GHEA Grapalat"/>
          <w:sz w:val="22"/>
          <w:szCs w:val="22"/>
        </w:rPr>
        <w:tab/>
      </w:r>
      <w:r w:rsidRPr="00611272">
        <w:rPr>
          <w:rFonts w:ascii="GHEA Grapalat" w:hAnsi="GHEA Grapalat"/>
          <w:sz w:val="22"/>
          <w:szCs w:val="22"/>
        </w:rPr>
        <w:t>Разъяснения не предоставляется, если запрос представлен с</w:t>
      </w:r>
      <w:r w:rsidRPr="00611272">
        <w:rPr>
          <w:rFonts w:ascii="Calibri" w:hAnsi="Calibri" w:cs="Calibri"/>
          <w:sz w:val="22"/>
          <w:szCs w:val="22"/>
        </w:rPr>
        <w:t> </w:t>
      </w:r>
      <w:r w:rsidRPr="00611272">
        <w:rPr>
          <w:rFonts w:ascii="GHEA Grapalat" w:hAnsi="GHEA Grapalat" w:cs="GHEA Grapalat"/>
          <w:sz w:val="22"/>
          <w:szCs w:val="22"/>
        </w:rPr>
        <w:t>нарушением</w:t>
      </w:r>
      <w:r w:rsidRPr="00611272">
        <w:rPr>
          <w:rFonts w:ascii="GHEA Grapalat" w:hAnsi="GHEA Grapalat"/>
          <w:sz w:val="22"/>
          <w:szCs w:val="22"/>
        </w:rPr>
        <w:t xml:space="preserve"> </w:t>
      </w:r>
      <w:r w:rsidRPr="00611272">
        <w:rPr>
          <w:rFonts w:ascii="GHEA Grapalat" w:hAnsi="GHEA Grapalat" w:cs="GHEA Grapalat"/>
          <w:sz w:val="22"/>
          <w:szCs w:val="22"/>
        </w:rPr>
        <w:t>установленного</w:t>
      </w:r>
      <w:r w:rsidRPr="00611272">
        <w:rPr>
          <w:rFonts w:ascii="GHEA Grapalat" w:hAnsi="GHEA Grapalat"/>
          <w:sz w:val="22"/>
          <w:szCs w:val="22"/>
        </w:rPr>
        <w:t xml:space="preserve"> </w:t>
      </w:r>
      <w:r w:rsidRPr="00611272">
        <w:rPr>
          <w:rFonts w:ascii="GHEA Grapalat" w:hAnsi="GHEA Grapalat" w:cs="GHEA Grapalat"/>
          <w:sz w:val="22"/>
          <w:szCs w:val="22"/>
        </w:rPr>
        <w:t>настоящим</w:t>
      </w:r>
      <w:r w:rsidRPr="00611272">
        <w:rPr>
          <w:rFonts w:ascii="GHEA Grapalat" w:hAnsi="GHEA Grapalat"/>
          <w:sz w:val="22"/>
          <w:szCs w:val="22"/>
        </w:rPr>
        <w:t xml:space="preserve"> </w:t>
      </w:r>
      <w:r w:rsidRPr="00611272">
        <w:rPr>
          <w:rFonts w:ascii="GHEA Grapalat" w:hAnsi="GHEA Grapalat" w:cs="GHEA Grapalat"/>
          <w:sz w:val="22"/>
          <w:szCs w:val="22"/>
        </w:rPr>
        <w:t>разделом</w:t>
      </w:r>
      <w:r w:rsidRPr="00611272">
        <w:rPr>
          <w:rFonts w:ascii="GHEA Grapalat" w:hAnsi="GHEA Grapalat"/>
          <w:sz w:val="22"/>
          <w:szCs w:val="22"/>
        </w:rPr>
        <w:t xml:space="preserve"> </w:t>
      </w:r>
      <w:r w:rsidRPr="00611272">
        <w:rPr>
          <w:rFonts w:ascii="GHEA Grapalat" w:hAnsi="GHEA Grapalat" w:cs="GHEA Grapalat"/>
          <w:sz w:val="22"/>
          <w:szCs w:val="22"/>
        </w:rPr>
        <w:t>срока</w:t>
      </w:r>
      <w:r w:rsidRPr="00611272">
        <w:rPr>
          <w:rFonts w:ascii="GHEA Grapalat" w:hAnsi="GHEA Grapalat"/>
          <w:sz w:val="22"/>
          <w:szCs w:val="22"/>
        </w:rPr>
        <w:t xml:space="preserve">, </w:t>
      </w:r>
      <w:r w:rsidRPr="00611272">
        <w:rPr>
          <w:rFonts w:ascii="GHEA Grapalat" w:hAnsi="GHEA Grapalat" w:cs="GHEA Grapalat"/>
          <w:sz w:val="22"/>
          <w:szCs w:val="22"/>
        </w:rPr>
        <w:t>а</w:t>
      </w:r>
      <w:r w:rsidRPr="00611272">
        <w:rPr>
          <w:rFonts w:ascii="GHEA Grapalat" w:hAnsi="GHEA Grapalat"/>
          <w:sz w:val="22"/>
          <w:szCs w:val="22"/>
        </w:rPr>
        <w:t xml:space="preserve"> </w:t>
      </w:r>
      <w:r w:rsidRPr="00611272">
        <w:rPr>
          <w:rFonts w:ascii="GHEA Grapalat" w:hAnsi="GHEA Grapalat" w:cs="GHEA Grapalat"/>
          <w:sz w:val="22"/>
          <w:szCs w:val="22"/>
        </w:rPr>
        <w:t>также</w:t>
      </w:r>
      <w:r w:rsidRPr="00611272">
        <w:rPr>
          <w:rFonts w:ascii="GHEA Grapalat" w:hAnsi="GHEA Grapalat"/>
          <w:sz w:val="22"/>
          <w:szCs w:val="22"/>
        </w:rPr>
        <w:t xml:space="preserve"> </w:t>
      </w:r>
      <w:r w:rsidRPr="00611272">
        <w:rPr>
          <w:rFonts w:ascii="GHEA Grapalat" w:hAnsi="GHEA Grapalat" w:cs="GHEA Grapalat"/>
          <w:sz w:val="22"/>
          <w:szCs w:val="22"/>
        </w:rPr>
        <w:t>в</w:t>
      </w:r>
      <w:r w:rsidRPr="00611272">
        <w:rPr>
          <w:rFonts w:ascii="GHEA Grapalat" w:hAnsi="GHEA Grapalat"/>
          <w:sz w:val="22"/>
          <w:szCs w:val="22"/>
        </w:rPr>
        <w:t xml:space="preserve"> </w:t>
      </w:r>
      <w:r w:rsidRPr="00611272">
        <w:rPr>
          <w:rFonts w:ascii="GHEA Grapalat" w:hAnsi="GHEA Grapalat" w:cs="GHEA Grapalat"/>
          <w:sz w:val="22"/>
          <w:szCs w:val="22"/>
        </w:rPr>
        <w:t>случае</w:t>
      </w:r>
      <w:r w:rsidRPr="00611272">
        <w:rPr>
          <w:rFonts w:ascii="GHEA Grapalat" w:hAnsi="GHEA Grapalat"/>
          <w:sz w:val="22"/>
          <w:szCs w:val="22"/>
        </w:rPr>
        <w:t xml:space="preserve">, </w:t>
      </w:r>
      <w:r w:rsidRPr="00611272">
        <w:rPr>
          <w:rFonts w:ascii="GHEA Grapalat" w:hAnsi="GHEA Grapalat" w:cs="GHEA Grapalat"/>
          <w:sz w:val="22"/>
          <w:szCs w:val="22"/>
        </w:rPr>
        <w:t>если</w:t>
      </w:r>
      <w:r w:rsidRPr="00611272">
        <w:rPr>
          <w:rFonts w:ascii="GHEA Grapalat" w:hAnsi="GHEA Grapalat"/>
          <w:sz w:val="22"/>
          <w:szCs w:val="22"/>
        </w:rPr>
        <w:t xml:space="preserve"> </w:t>
      </w:r>
      <w:r w:rsidRPr="00611272">
        <w:rPr>
          <w:rFonts w:ascii="GHEA Grapalat" w:hAnsi="GHEA Grapalat" w:cs="GHEA Grapalat"/>
          <w:sz w:val="22"/>
          <w:szCs w:val="22"/>
        </w:rPr>
        <w:t>запрос</w:t>
      </w:r>
      <w:r w:rsidRPr="00611272">
        <w:rPr>
          <w:rFonts w:ascii="GHEA Grapalat" w:hAnsi="GHEA Grapalat"/>
          <w:sz w:val="22"/>
          <w:szCs w:val="22"/>
        </w:rPr>
        <w:t xml:space="preserve"> </w:t>
      </w:r>
      <w:r w:rsidRPr="00611272">
        <w:rPr>
          <w:rFonts w:ascii="GHEA Grapalat" w:hAnsi="GHEA Grapalat" w:cs="GHEA Grapalat"/>
          <w:sz w:val="22"/>
          <w:szCs w:val="22"/>
        </w:rPr>
        <w:t>выходит</w:t>
      </w:r>
      <w:r w:rsidRPr="00611272">
        <w:rPr>
          <w:rFonts w:ascii="GHEA Grapalat" w:hAnsi="GHEA Grapalat"/>
          <w:sz w:val="22"/>
          <w:szCs w:val="22"/>
        </w:rPr>
        <w:t xml:space="preserve"> за рамки содержания настоящего Приглашения</w:t>
      </w:r>
      <w:r w:rsidR="00791FE4" w:rsidRPr="00611272">
        <w:rPr>
          <w:rFonts w:ascii="GHEA Grapalat" w:hAnsi="GHEA Grapalat"/>
          <w:sz w:val="22"/>
          <w:szCs w:val="22"/>
        </w:rPr>
        <w:t xml:space="preserve">, или если запрос касается соответствия технических характеристик предлагаемых </w:t>
      </w:r>
      <w:r w:rsidR="00A14672" w:rsidRPr="00611272">
        <w:rPr>
          <w:rFonts w:ascii="GHEA Grapalat" w:hAnsi="GHEA Grapalat"/>
          <w:sz w:val="22"/>
          <w:szCs w:val="22"/>
        </w:rPr>
        <w:t>у</w:t>
      </w:r>
      <w:r w:rsidR="00791FE4" w:rsidRPr="00611272">
        <w:rPr>
          <w:rFonts w:ascii="GHEA Grapalat" w:hAnsi="GHEA Grapalat"/>
          <w:sz w:val="22"/>
          <w:szCs w:val="22"/>
        </w:rPr>
        <w:t>частником товаров техническим характеристикам, предусмотренным настоящим</w:t>
      </w:r>
      <w:r w:rsidR="00791FE4" w:rsidRPr="00611272">
        <w:rPr>
          <w:rFonts w:ascii="GHEA Grapalat" w:hAnsi="GHEA Grapalat"/>
          <w:sz w:val="22"/>
          <w:szCs w:val="22"/>
          <w:lang w:val="hy-AM"/>
        </w:rPr>
        <w:t xml:space="preserve"> </w:t>
      </w:r>
      <w:r w:rsidR="00791FE4" w:rsidRPr="00611272">
        <w:rPr>
          <w:rFonts w:ascii="GHEA Grapalat" w:hAnsi="GHEA Grapalat"/>
          <w:sz w:val="22"/>
          <w:szCs w:val="22"/>
        </w:rPr>
        <w:t>приглашением</w:t>
      </w:r>
      <w:r w:rsidRPr="00611272">
        <w:rPr>
          <w:rFonts w:ascii="GHEA Grapalat" w:hAnsi="GHEA Grapalat"/>
          <w:sz w:val="22"/>
          <w:szCs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5AEE109E" w14:textId="77777777" w:rsidR="00096865" w:rsidRPr="00611272" w:rsidRDefault="00096865" w:rsidP="00172186">
      <w:pPr>
        <w:widowControl w:val="0"/>
        <w:tabs>
          <w:tab w:val="left" w:pos="1134"/>
        </w:tabs>
        <w:autoSpaceDE w:val="0"/>
        <w:autoSpaceDN w:val="0"/>
        <w:adjustRightInd w:val="0"/>
        <w:ind w:firstLine="567"/>
        <w:jc w:val="both"/>
        <w:rPr>
          <w:rFonts w:ascii="GHEA Grapalat" w:hAnsi="GHEA Grapalat"/>
          <w:sz w:val="22"/>
          <w:szCs w:val="22"/>
          <w:lang w:val="hy-AM"/>
        </w:rPr>
      </w:pPr>
      <w:r w:rsidRPr="00611272">
        <w:rPr>
          <w:rFonts w:ascii="GHEA Grapalat" w:hAnsi="GHEA Grapalat"/>
          <w:sz w:val="22"/>
          <w:szCs w:val="22"/>
        </w:rPr>
        <w:t>3.4</w:t>
      </w:r>
      <w:r w:rsidR="000A15F9" w:rsidRPr="00611272">
        <w:rPr>
          <w:rFonts w:ascii="GHEA Grapalat" w:hAnsi="GHEA Grapalat"/>
          <w:sz w:val="22"/>
          <w:szCs w:val="22"/>
        </w:rPr>
        <w:t>.</w:t>
      </w:r>
      <w:r w:rsidR="00ED2352" w:rsidRPr="00611272">
        <w:rPr>
          <w:rFonts w:ascii="GHEA Grapalat" w:hAnsi="GHEA Grapalat"/>
          <w:sz w:val="22"/>
          <w:szCs w:val="22"/>
        </w:rPr>
        <w:tab/>
      </w:r>
      <w:r w:rsidRPr="00611272">
        <w:rPr>
          <w:rFonts w:ascii="GHEA Grapalat" w:hAnsi="GHEA Grapalat"/>
          <w:sz w:val="22"/>
          <w:szCs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A00616D" w14:textId="77777777" w:rsidR="002D7D70" w:rsidRPr="00611272" w:rsidRDefault="002D7D70" w:rsidP="00172186">
      <w:pPr>
        <w:widowControl w:val="0"/>
        <w:tabs>
          <w:tab w:val="left" w:pos="1134"/>
        </w:tabs>
        <w:autoSpaceDE w:val="0"/>
        <w:autoSpaceDN w:val="0"/>
        <w:adjustRightInd w:val="0"/>
        <w:ind w:firstLine="567"/>
        <w:jc w:val="both"/>
        <w:rPr>
          <w:rFonts w:ascii="GHEA Grapalat" w:hAnsi="GHEA Grapalat" w:cs="Arial Unicode"/>
          <w:sz w:val="22"/>
          <w:szCs w:val="22"/>
          <w:lang w:val="hy-AM"/>
        </w:rPr>
      </w:pPr>
      <w:r w:rsidRPr="00611272">
        <w:rPr>
          <w:rFonts w:ascii="GHEA Grapalat" w:hAnsi="GHEA Grapalat"/>
          <w:sz w:val="22"/>
          <w:szCs w:val="22"/>
          <w:lang w:val="hy-AM"/>
        </w:rPr>
        <w:t>3.5</w:t>
      </w:r>
      <w:r w:rsidR="00F9791A" w:rsidRPr="00611272">
        <w:rPr>
          <w:rFonts w:ascii="GHEA Grapalat" w:hAnsi="GHEA Grapalat"/>
          <w:sz w:val="22"/>
          <w:szCs w:val="22"/>
        </w:rPr>
        <w:t xml:space="preserve"> </w:t>
      </w:r>
      <w:r w:rsidR="00F9791A" w:rsidRPr="00611272">
        <w:rPr>
          <w:rFonts w:ascii="GHEA Grapalat" w:hAnsi="GHEA Grapalat"/>
          <w:sz w:val="22"/>
          <w:szCs w:val="22"/>
          <w:lang w:val="hy-AM"/>
        </w:rPr>
        <w:t>Кажд</w:t>
      </w:r>
      <w:proofErr w:type="spellStart"/>
      <w:r w:rsidR="00F9791A" w:rsidRPr="00611272">
        <w:rPr>
          <w:rFonts w:ascii="GHEA Grapalat" w:hAnsi="GHEA Grapalat"/>
          <w:sz w:val="22"/>
          <w:szCs w:val="22"/>
        </w:rPr>
        <w:t>ое</w:t>
      </w:r>
      <w:proofErr w:type="spellEnd"/>
      <w:r w:rsidR="00F9791A" w:rsidRPr="00611272">
        <w:rPr>
          <w:rFonts w:ascii="GHEA Grapalat" w:hAnsi="GHEA Grapalat"/>
          <w:sz w:val="22"/>
          <w:szCs w:val="22"/>
        </w:rPr>
        <w:t xml:space="preserve"> лиц</w:t>
      </w:r>
      <w:r w:rsidR="00CA1F39" w:rsidRPr="00611272">
        <w:rPr>
          <w:rFonts w:ascii="GHEA Grapalat" w:hAnsi="GHEA Grapalat"/>
          <w:sz w:val="22"/>
          <w:szCs w:val="22"/>
        </w:rPr>
        <w:t>о</w:t>
      </w:r>
      <w:r w:rsidR="00CA1F39" w:rsidRPr="00611272">
        <w:rPr>
          <w:rFonts w:ascii="GHEA Grapalat" w:hAnsi="GHEA Grapalat"/>
          <w:sz w:val="22"/>
          <w:szCs w:val="22"/>
          <w:lang w:val="hy-AM"/>
        </w:rPr>
        <w:t xml:space="preserve"> без указания имени</w:t>
      </w:r>
      <w:r w:rsidR="00F9791A" w:rsidRPr="00611272">
        <w:rPr>
          <w:rFonts w:ascii="GHEA Grapalat" w:hAnsi="GHEA Grapalat"/>
          <w:sz w:val="22"/>
          <w:szCs w:val="22"/>
          <w:lang w:val="hy-AM"/>
        </w:rPr>
        <w:t xml:space="preserve">, до истечения срока, установленного для внесения изменений в приглашение, </w:t>
      </w:r>
      <w:r w:rsidR="00F9791A" w:rsidRPr="00611272">
        <w:rPr>
          <w:rFonts w:ascii="GHEA Grapalat" w:hAnsi="GHEA Grapalat"/>
          <w:sz w:val="22"/>
          <w:szCs w:val="22"/>
        </w:rPr>
        <w:t xml:space="preserve">имеет право </w:t>
      </w:r>
      <w:r w:rsidR="00F9791A" w:rsidRPr="00611272">
        <w:rPr>
          <w:rFonts w:ascii="GHEA Grapalat" w:hAnsi="GHEA Grapalat"/>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611272">
        <w:rPr>
          <w:rFonts w:ascii="GHEA Grapalat" w:hAnsi="GHEA Grapalat"/>
          <w:sz w:val="22"/>
          <w:szCs w:val="22"/>
        </w:rPr>
        <w:t xml:space="preserve"> </w:t>
      </w:r>
      <w:r w:rsidR="00F9791A" w:rsidRPr="00611272">
        <w:rPr>
          <w:rFonts w:ascii="GHEA Grapalat" w:hAnsi="GHEA Grapalat"/>
          <w:sz w:val="22"/>
          <w:szCs w:val="22"/>
          <w:lang w:val="hy-AM"/>
        </w:rPr>
        <w:t>с точки зрения предусмотренных Законом требований обеспечения конкуренции и исключения дискриминации</w:t>
      </w:r>
      <w:r w:rsidR="00023F8F" w:rsidRPr="00611272">
        <w:rPr>
          <w:rFonts w:ascii="GHEA Grapalat" w:hAnsi="GHEA Grapalat"/>
          <w:sz w:val="22"/>
          <w:szCs w:val="22"/>
        </w:rPr>
        <w:t>.</w:t>
      </w:r>
      <w:r w:rsidR="00F9791A" w:rsidRPr="00611272">
        <w:rPr>
          <w:rFonts w:ascii="GHEA Grapalat" w:hAnsi="GHEA Grapalat"/>
          <w:sz w:val="22"/>
          <w:szCs w:val="22"/>
          <w:lang w:val="hy-AM"/>
        </w:rPr>
        <w:t xml:space="preserve"> </w:t>
      </w:r>
      <w:r w:rsidR="00750FFF" w:rsidRPr="00611272">
        <w:rPr>
          <w:rFonts w:ascii="GHEA Grapalat" w:hAnsi="GHEA Grapalat"/>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7BA67F3E" w14:textId="06223B3F" w:rsidR="00096865" w:rsidRPr="00611272" w:rsidRDefault="00096865" w:rsidP="00172186">
      <w:pPr>
        <w:widowControl w:val="0"/>
        <w:tabs>
          <w:tab w:val="left" w:pos="1134"/>
        </w:tabs>
        <w:autoSpaceDE w:val="0"/>
        <w:autoSpaceDN w:val="0"/>
        <w:adjustRightInd w:val="0"/>
        <w:ind w:firstLine="567"/>
        <w:jc w:val="both"/>
        <w:rPr>
          <w:rFonts w:ascii="GHEA Grapalat" w:hAnsi="GHEA Grapalat" w:cs="Arial Unicode"/>
          <w:b/>
          <w:bCs/>
          <w:sz w:val="22"/>
          <w:szCs w:val="22"/>
        </w:rPr>
      </w:pPr>
      <w:r w:rsidRPr="00611272">
        <w:rPr>
          <w:rFonts w:ascii="GHEA Grapalat" w:hAnsi="GHEA Grapalat"/>
          <w:b/>
          <w:bCs/>
          <w:sz w:val="22"/>
          <w:szCs w:val="22"/>
        </w:rPr>
        <w:t>3.</w:t>
      </w:r>
      <w:r w:rsidR="00E648D1" w:rsidRPr="00611272">
        <w:rPr>
          <w:rFonts w:ascii="GHEA Grapalat" w:hAnsi="GHEA Grapalat"/>
          <w:b/>
          <w:bCs/>
          <w:sz w:val="22"/>
          <w:szCs w:val="22"/>
          <w:lang w:val="hy-AM"/>
        </w:rPr>
        <w:t>6</w:t>
      </w:r>
      <w:r w:rsidR="000A15F9" w:rsidRPr="00611272">
        <w:rPr>
          <w:rFonts w:ascii="GHEA Grapalat" w:hAnsi="GHEA Grapalat"/>
          <w:b/>
          <w:bCs/>
          <w:sz w:val="22"/>
          <w:szCs w:val="22"/>
        </w:rPr>
        <w:t>.</w:t>
      </w:r>
      <w:r w:rsidR="00ED2352" w:rsidRPr="00611272">
        <w:rPr>
          <w:rFonts w:ascii="GHEA Grapalat" w:hAnsi="GHEA Grapalat"/>
          <w:b/>
          <w:bCs/>
          <w:sz w:val="22"/>
          <w:szCs w:val="22"/>
        </w:rPr>
        <w:tab/>
      </w:r>
      <w:r w:rsidRPr="00611272">
        <w:rPr>
          <w:rFonts w:ascii="GHEA Grapalat" w:hAnsi="GHEA Grapalat"/>
          <w:b/>
          <w:bCs/>
          <w:sz w:val="22"/>
          <w:szCs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611272">
        <w:rPr>
          <w:rFonts w:ascii="Calibri" w:hAnsi="Calibri" w:cs="Calibri"/>
          <w:b/>
          <w:bCs/>
          <w:sz w:val="22"/>
          <w:szCs w:val="22"/>
          <w:lang w:val="en-US"/>
        </w:rPr>
        <w:t> </w:t>
      </w:r>
      <w:r w:rsidRPr="00611272">
        <w:rPr>
          <w:rFonts w:ascii="GHEA Grapalat" w:hAnsi="GHEA Grapalat"/>
          <w:b/>
          <w:bCs/>
          <w:sz w:val="22"/>
          <w:szCs w:val="22"/>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14:paraId="3D6C560D" w14:textId="77777777" w:rsidR="00B051BE" w:rsidRPr="00611272" w:rsidRDefault="00B051BE" w:rsidP="00172186">
      <w:pPr>
        <w:widowControl w:val="0"/>
        <w:jc w:val="center"/>
        <w:rPr>
          <w:rFonts w:ascii="GHEA Grapalat" w:hAnsi="GHEA Grapalat"/>
          <w:b/>
          <w:sz w:val="22"/>
          <w:szCs w:val="22"/>
        </w:rPr>
      </w:pPr>
    </w:p>
    <w:p w14:paraId="7DD73055" w14:textId="77777777" w:rsidR="00096865" w:rsidRPr="00611272" w:rsidRDefault="00955A1E" w:rsidP="00172186">
      <w:pPr>
        <w:widowControl w:val="0"/>
        <w:jc w:val="center"/>
        <w:rPr>
          <w:rFonts w:ascii="GHEA Grapalat" w:hAnsi="GHEA Grapalat" w:cs="Arial"/>
          <w:b/>
          <w:sz w:val="22"/>
          <w:szCs w:val="22"/>
        </w:rPr>
      </w:pPr>
      <w:r w:rsidRPr="00611272">
        <w:rPr>
          <w:rFonts w:ascii="GHEA Grapalat" w:hAnsi="GHEA Grapalat"/>
          <w:b/>
          <w:sz w:val="22"/>
          <w:szCs w:val="22"/>
        </w:rPr>
        <w:t>4. ПОРЯДОК ПОДАЧИ ЗАЯВКИ</w:t>
      </w:r>
    </w:p>
    <w:p w14:paraId="43661A0D" w14:textId="77777777" w:rsidR="00096865" w:rsidRPr="00611272" w:rsidRDefault="0009686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4.1</w:t>
      </w:r>
      <w:r w:rsidR="00A34DFE" w:rsidRPr="00611272">
        <w:rPr>
          <w:rFonts w:ascii="GHEA Grapalat" w:hAnsi="GHEA Grapalat"/>
          <w:sz w:val="22"/>
          <w:szCs w:val="22"/>
        </w:rPr>
        <w:t>.</w:t>
      </w:r>
      <w:r w:rsidR="009C7913" w:rsidRPr="00611272">
        <w:rPr>
          <w:rFonts w:ascii="GHEA Grapalat" w:hAnsi="GHEA Grapalat"/>
          <w:sz w:val="22"/>
          <w:szCs w:val="22"/>
        </w:rPr>
        <w:tab/>
      </w:r>
      <w:r w:rsidRPr="00611272">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3F023F9C" w14:textId="77777777" w:rsidR="00486B55" w:rsidRPr="00611272" w:rsidRDefault="00096865" w:rsidP="00172186">
      <w:pPr>
        <w:pStyle w:val="23"/>
        <w:widowControl w:val="0"/>
        <w:spacing w:line="240" w:lineRule="auto"/>
        <w:ind w:firstLine="567"/>
        <w:rPr>
          <w:rFonts w:ascii="GHEA Grapalat" w:hAnsi="GHEA Grapalat" w:cs="Sylfaen"/>
          <w:sz w:val="22"/>
          <w:szCs w:val="22"/>
        </w:rPr>
      </w:pPr>
      <w:r w:rsidRPr="00611272">
        <w:rPr>
          <w:rFonts w:ascii="GHEA Grapalat" w:hAnsi="GHEA Grapalat"/>
          <w:sz w:val="22"/>
          <w:szCs w:val="22"/>
        </w:rPr>
        <w:t>Участник может подать заявку как для каждого лота, так и для нескольких или всех лотов.</w:t>
      </w:r>
      <w:r w:rsidR="00AA7117" w:rsidRPr="00611272">
        <w:rPr>
          <w:rFonts w:ascii="GHEA Grapalat" w:hAnsi="GHEA Grapalat"/>
          <w:sz w:val="22"/>
          <w:szCs w:val="22"/>
        </w:rPr>
        <w:t xml:space="preserve"> </w:t>
      </w:r>
    </w:p>
    <w:p w14:paraId="544F2A2C" w14:textId="77777777" w:rsidR="00096865" w:rsidRPr="00611272" w:rsidRDefault="000946A3" w:rsidP="00172186">
      <w:pPr>
        <w:pStyle w:val="23"/>
        <w:widowControl w:val="0"/>
        <w:spacing w:line="240" w:lineRule="auto"/>
        <w:ind w:firstLine="567"/>
        <w:rPr>
          <w:rFonts w:ascii="GHEA Grapalat" w:hAnsi="GHEA Grapalat" w:cs="Sylfaen"/>
          <w:sz w:val="22"/>
          <w:szCs w:val="22"/>
        </w:rPr>
      </w:pPr>
      <w:r w:rsidRPr="00611272">
        <w:rPr>
          <w:rFonts w:ascii="GHEA Grapalat" w:hAnsi="GHEA Grapalat"/>
          <w:sz w:val="22"/>
          <w:szCs w:val="22"/>
        </w:rPr>
        <w:t>Заявка подается до истечения срока, установленного для этого настоящим Приглашением.</w:t>
      </w:r>
    </w:p>
    <w:p w14:paraId="7C11C667" w14:textId="77777777" w:rsidR="00096865" w:rsidRPr="00611272" w:rsidRDefault="000946A3" w:rsidP="00172186">
      <w:pPr>
        <w:pStyle w:val="23"/>
        <w:widowControl w:val="0"/>
        <w:spacing w:line="240" w:lineRule="auto"/>
        <w:ind w:firstLine="567"/>
        <w:rPr>
          <w:rFonts w:ascii="GHEA Grapalat" w:hAnsi="GHEA Grapalat"/>
          <w:sz w:val="22"/>
          <w:szCs w:val="22"/>
        </w:rPr>
      </w:pPr>
      <w:r w:rsidRPr="00611272">
        <w:rPr>
          <w:rFonts w:ascii="GHEA Grapalat" w:hAnsi="GHEA Grapalat"/>
          <w:sz w:val="22"/>
          <w:szCs w:val="22"/>
        </w:rPr>
        <w:t>Порядок подготовки заявки описан в части 2 настоящего приглашения - в инструкции по подготовке заявок на открытый конкурс.</w:t>
      </w:r>
    </w:p>
    <w:p w14:paraId="7AE374A1" w14:textId="73B582EF" w:rsidR="00E05709" w:rsidRPr="00611272" w:rsidRDefault="00E05709" w:rsidP="00E05709">
      <w:pPr>
        <w:pStyle w:val="23"/>
        <w:widowControl w:val="0"/>
        <w:tabs>
          <w:tab w:val="left" w:pos="1134"/>
        </w:tabs>
        <w:spacing w:line="240" w:lineRule="auto"/>
        <w:ind w:firstLine="567"/>
        <w:contextualSpacing/>
        <w:rPr>
          <w:rFonts w:ascii="GHEA Grapalat" w:hAnsi="GHEA Grapalat"/>
          <w:color w:val="000000" w:themeColor="text1"/>
          <w:szCs w:val="18"/>
        </w:rPr>
      </w:pPr>
      <w:r w:rsidRPr="00611272">
        <w:rPr>
          <w:rFonts w:ascii="GHEA Grapalat" w:hAnsi="GHEA Grapalat"/>
          <w:color w:val="000000" w:themeColor="text1"/>
          <w:szCs w:val="18"/>
        </w:rPr>
        <w:t>4.2.</w:t>
      </w:r>
      <w:r w:rsidRPr="00611272">
        <w:rPr>
          <w:rFonts w:ascii="GHEA Grapalat" w:hAnsi="GHEA Grapalat"/>
          <w:color w:val="000000" w:themeColor="text1"/>
          <w:szCs w:val="18"/>
        </w:rPr>
        <w:tab/>
        <w:t>Заявки на процедуру необходимо подать в комиссию по адресу "</w:t>
      </w:r>
      <w:r w:rsidRPr="00611272">
        <w:rPr>
          <w:rFonts w:ascii="GHEA Grapalat" w:hAnsi="GHEA Grapalat"/>
          <w:b/>
          <w:bCs/>
          <w:color w:val="000000" w:themeColor="text1"/>
        </w:rPr>
        <w:t xml:space="preserve">РА Ширакский </w:t>
      </w:r>
      <w:proofErr w:type="spellStart"/>
      <w:r w:rsidRPr="00611272">
        <w:rPr>
          <w:rFonts w:ascii="GHEA Grapalat" w:hAnsi="GHEA Grapalat"/>
          <w:b/>
          <w:bCs/>
          <w:color w:val="000000" w:themeColor="text1"/>
        </w:rPr>
        <w:t>марз</w:t>
      </w:r>
      <w:proofErr w:type="spellEnd"/>
      <w:r w:rsidRPr="00611272">
        <w:rPr>
          <w:rFonts w:ascii="GHEA Grapalat" w:hAnsi="GHEA Grapalat"/>
          <w:b/>
          <w:bCs/>
          <w:color w:val="000000" w:themeColor="text1"/>
        </w:rPr>
        <w:t xml:space="preserve">, общины </w:t>
      </w:r>
      <w:proofErr w:type="spellStart"/>
      <w:r w:rsidRPr="00611272">
        <w:rPr>
          <w:rFonts w:ascii="GHEA Grapalat" w:hAnsi="GHEA Grapalat"/>
          <w:b/>
          <w:bCs/>
          <w:color w:val="000000" w:themeColor="text1"/>
        </w:rPr>
        <w:t>Ахурян</w:t>
      </w:r>
      <w:proofErr w:type="spellEnd"/>
      <w:r w:rsidRPr="00611272">
        <w:rPr>
          <w:rFonts w:ascii="GHEA Grapalat" w:hAnsi="GHEA Grapalat"/>
          <w:b/>
          <w:bCs/>
          <w:color w:val="000000" w:themeColor="text1"/>
        </w:rPr>
        <w:t xml:space="preserve">, </w:t>
      </w:r>
      <w:proofErr w:type="spellStart"/>
      <w:r w:rsidRPr="00611272">
        <w:rPr>
          <w:rFonts w:ascii="GHEA Grapalat" w:hAnsi="GHEA Grapalat"/>
          <w:b/>
          <w:bCs/>
          <w:color w:val="000000" w:themeColor="text1"/>
        </w:rPr>
        <w:t>с.Ахурян</w:t>
      </w:r>
      <w:proofErr w:type="spellEnd"/>
      <w:r w:rsidRPr="00611272">
        <w:rPr>
          <w:rFonts w:ascii="GHEA Grapalat" w:hAnsi="GHEA Grapalat"/>
          <w:b/>
          <w:bCs/>
          <w:color w:val="000000" w:themeColor="text1"/>
        </w:rPr>
        <w:t xml:space="preserve"> </w:t>
      </w:r>
      <w:proofErr w:type="spellStart"/>
      <w:r w:rsidRPr="00611272">
        <w:rPr>
          <w:rFonts w:ascii="GHEA Grapalat" w:hAnsi="GHEA Grapalat"/>
          <w:b/>
          <w:bCs/>
          <w:color w:val="000000" w:themeColor="text1"/>
        </w:rPr>
        <w:t>Гюмрийское</w:t>
      </w:r>
      <w:proofErr w:type="spellEnd"/>
      <w:r w:rsidRPr="00611272">
        <w:rPr>
          <w:rFonts w:ascii="GHEA Grapalat" w:hAnsi="GHEA Grapalat"/>
          <w:b/>
          <w:bCs/>
          <w:color w:val="000000" w:themeColor="text1"/>
        </w:rPr>
        <w:t xml:space="preserve"> шоссе 42</w:t>
      </w:r>
      <w:r w:rsidRPr="00611272">
        <w:rPr>
          <w:rFonts w:ascii="GHEA Grapalat" w:hAnsi="GHEA Grapalat"/>
          <w:b/>
          <w:bCs/>
          <w:color w:val="000000" w:themeColor="text1"/>
          <w:szCs w:val="18"/>
        </w:rPr>
        <w:t>"</w:t>
      </w:r>
      <w:r w:rsidRPr="00611272">
        <w:rPr>
          <w:rFonts w:ascii="GHEA Grapalat" w:hAnsi="GHEA Grapalat"/>
          <w:color w:val="000000" w:themeColor="text1"/>
          <w:szCs w:val="18"/>
        </w:rPr>
        <w:t xml:space="preserve"> не позднее, чем </w:t>
      </w:r>
      <w:r w:rsidRPr="00611272">
        <w:rPr>
          <w:rFonts w:ascii="GHEA Grapalat" w:hAnsi="GHEA Grapalat"/>
          <w:b/>
          <w:color w:val="000000" w:themeColor="text1"/>
          <w:szCs w:val="18"/>
        </w:rPr>
        <w:t>"</w:t>
      </w:r>
      <w:r w:rsidRPr="00611272">
        <w:rPr>
          <w:rFonts w:ascii="GHEA Grapalat" w:hAnsi="GHEA Grapalat"/>
          <w:b/>
          <w:color w:val="000000" w:themeColor="text1"/>
        </w:rPr>
        <w:t>1</w:t>
      </w:r>
      <w:r w:rsidR="00E03834">
        <w:rPr>
          <w:rFonts w:ascii="GHEA Grapalat" w:hAnsi="GHEA Grapalat"/>
          <w:b/>
          <w:color w:val="000000" w:themeColor="text1"/>
          <w:lang w:val="hy-AM"/>
        </w:rPr>
        <w:t>1</w:t>
      </w:r>
      <w:r w:rsidRPr="00611272">
        <w:rPr>
          <w:rFonts w:ascii="GHEA Grapalat" w:hAnsi="GHEA Grapalat"/>
          <w:b/>
          <w:color w:val="000000" w:themeColor="text1"/>
        </w:rPr>
        <w:t>:00</w:t>
      </w:r>
      <w:r w:rsidRPr="00611272">
        <w:rPr>
          <w:rFonts w:ascii="GHEA Grapalat" w:hAnsi="GHEA Grapalat"/>
          <w:b/>
          <w:color w:val="000000" w:themeColor="text1"/>
          <w:szCs w:val="18"/>
        </w:rPr>
        <w:t>"</w:t>
      </w:r>
      <w:r w:rsidRPr="00611272">
        <w:rPr>
          <w:rFonts w:ascii="GHEA Grapalat" w:hAnsi="GHEA Grapalat"/>
          <w:color w:val="000000" w:themeColor="text1"/>
          <w:szCs w:val="18"/>
        </w:rPr>
        <w:t xml:space="preserve"> часов </w:t>
      </w:r>
      <w:r w:rsidRPr="00611272">
        <w:rPr>
          <w:rFonts w:ascii="GHEA Grapalat" w:hAnsi="GHEA Grapalat"/>
          <w:b/>
          <w:bCs/>
          <w:color w:val="000000" w:themeColor="text1"/>
        </w:rPr>
        <w:t>"4</w:t>
      </w:r>
      <w:r w:rsidR="00187B48">
        <w:rPr>
          <w:rFonts w:ascii="GHEA Grapalat" w:hAnsi="GHEA Grapalat"/>
          <w:b/>
          <w:bCs/>
          <w:color w:val="000000" w:themeColor="text1"/>
          <w:lang w:val="hy-AM"/>
        </w:rPr>
        <w:t>1</w:t>
      </w:r>
      <w:r w:rsidRPr="00611272">
        <w:rPr>
          <w:rFonts w:ascii="GHEA Grapalat" w:hAnsi="GHEA Grapalat"/>
          <w:b/>
          <w:bCs/>
          <w:color w:val="000000" w:themeColor="text1"/>
        </w:rPr>
        <w:t>"-</w:t>
      </w:r>
      <w:r w:rsidRPr="00611272">
        <w:rPr>
          <w:rFonts w:ascii="GHEA Grapalat" w:hAnsi="GHEA Grapalat"/>
          <w:b/>
          <w:bCs/>
          <w:color w:val="000000" w:themeColor="text1"/>
          <w:szCs w:val="18"/>
        </w:rPr>
        <w:t>го дня</w:t>
      </w:r>
      <w:r w:rsidRPr="00611272">
        <w:rPr>
          <w:rFonts w:ascii="GHEA Grapalat" w:hAnsi="GHEA Grapalat"/>
          <w:color w:val="000000" w:themeColor="text1"/>
          <w:szCs w:val="18"/>
        </w:rPr>
        <w:t xml:space="preserve"> с даты опубликования в бюллетене объявления и приглашения на настоящую процедуру. </w:t>
      </w:r>
    </w:p>
    <w:p w14:paraId="6F211993" w14:textId="030FD0CF" w:rsidR="00BA4929" w:rsidRPr="00611272" w:rsidRDefault="002647CA" w:rsidP="002647CA">
      <w:pPr>
        <w:pStyle w:val="23"/>
        <w:widowControl w:val="0"/>
        <w:tabs>
          <w:tab w:val="left" w:pos="1134"/>
        </w:tabs>
        <w:spacing w:line="240" w:lineRule="auto"/>
        <w:ind w:firstLine="567"/>
        <w:contextualSpacing/>
        <w:rPr>
          <w:rFonts w:ascii="GHEA Grapalat" w:hAnsi="GHEA Grapalat"/>
          <w:sz w:val="22"/>
          <w:szCs w:val="22"/>
        </w:rPr>
      </w:pPr>
      <w:r w:rsidRPr="00611272">
        <w:rPr>
          <w:rFonts w:ascii="GHEA Grapalat" w:hAnsi="GHEA Grapalat"/>
          <w:color w:val="000000" w:themeColor="text1"/>
          <w:sz w:val="22"/>
          <w:szCs w:val="22"/>
        </w:rPr>
        <w:t>Заявки на процедуру получает и в журнале регистрации заявок регистрирует секретарь комиссии</w:t>
      </w:r>
      <w:r w:rsidRPr="00611272">
        <w:rPr>
          <w:rFonts w:ascii="GHEA Grapalat" w:hAnsi="GHEA Grapalat"/>
          <w:color w:val="000000" w:themeColor="text1"/>
          <w:sz w:val="18"/>
          <w:szCs w:val="18"/>
        </w:rPr>
        <w:t xml:space="preserve"> "</w:t>
      </w:r>
      <w:r w:rsidRPr="00611272">
        <w:rPr>
          <w:rFonts w:ascii="GHEA Grapalat" w:hAnsi="GHEA Grapalat"/>
          <w:b/>
          <w:color w:val="000000" w:themeColor="text1"/>
        </w:rPr>
        <w:t xml:space="preserve"> Инге Мартиросян</w:t>
      </w:r>
      <w:r w:rsidRPr="00611272">
        <w:rPr>
          <w:rFonts w:ascii="GHEA Grapalat" w:hAnsi="GHEA Grapalat"/>
          <w:color w:val="000000" w:themeColor="text1"/>
          <w:sz w:val="18"/>
          <w:szCs w:val="18"/>
        </w:rPr>
        <w:t xml:space="preserve"> ". </w:t>
      </w:r>
      <w:r w:rsidR="00BA4929" w:rsidRPr="00611272">
        <w:rPr>
          <w:rFonts w:ascii="GHEA Grapalat" w:hAnsi="GHEA Grapalat"/>
          <w:sz w:val="22"/>
          <w:szCs w:val="22"/>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7E5F7A66" w14:textId="77777777" w:rsidR="00B67CCD" w:rsidRPr="00611272" w:rsidRDefault="00B67CCD" w:rsidP="00172186">
      <w:pPr>
        <w:pStyle w:val="23"/>
        <w:widowControl w:val="0"/>
        <w:tabs>
          <w:tab w:val="left" w:pos="1134"/>
        </w:tabs>
        <w:spacing w:line="240" w:lineRule="auto"/>
        <w:ind w:firstLine="567"/>
        <w:rPr>
          <w:rFonts w:ascii="GHEA Grapalat" w:hAnsi="GHEA Grapalat"/>
          <w:sz w:val="22"/>
          <w:szCs w:val="22"/>
        </w:rPr>
      </w:pPr>
      <w:r w:rsidRPr="00611272">
        <w:rPr>
          <w:rFonts w:ascii="GHEA Grapalat" w:hAnsi="GHEA Grapalat"/>
          <w:sz w:val="22"/>
          <w:szCs w:val="22"/>
        </w:rPr>
        <w:lastRenderedPageBreak/>
        <w:t>4.3.</w:t>
      </w:r>
      <w:r w:rsidR="003065C4" w:rsidRPr="00611272">
        <w:rPr>
          <w:rFonts w:ascii="GHEA Grapalat" w:hAnsi="GHEA Grapalat"/>
          <w:sz w:val="22"/>
          <w:szCs w:val="22"/>
        </w:rPr>
        <w:tab/>
      </w:r>
      <w:r w:rsidRPr="00611272">
        <w:rPr>
          <w:rFonts w:ascii="GHEA Grapalat" w:hAnsi="GHEA Grapalat"/>
          <w:sz w:val="22"/>
          <w:szCs w:val="22"/>
        </w:rPr>
        <w:t>В заявке участник представляет:</w:t>
      </w:r>
    </w:p>
    <w:p w14:paraId="2FE7944A" w14:textId="77777777" w:rsidR="005F25EF" w:rsidRPr="00611272" w:rsidRDefault="005F25EF" w:rsidP="00172186">
      <w:pPr>
        <w:jc w:val="both"/>
        <w:rPr>
          <w:rFonts w:ascii="GHEA Grapalat" w:hAnsi="GHEA Grapalat"/>
          <w:sz w:val="22"/>
          <w:szCs w:val="22"/>
        </w:rPr>
      </w:pPr>
      <w:r w:rsidRPr="00611272">
        <w:rPr>
          <w:rFonts w:ascii="GHEA Grapalat" w:hAnsi="GHEA Grapalat"/>
          <w:sz w:val="22"/>
          <w:szCs w:val="22"/>
        </w:rPr>
        <w:t>1) утвержденное им заявление-объявление, предусмотренное пунктом 2.1 части 2 настоящего приглашения</w:t>
      </w:r>
      <w:r w:rsidR="003C5795" w:rsidRPr="00611272">
        <w:rPr>
          <w:rFonts w:ascii="GHEA Grapalat" w:hAnsi="GHEA Grapalat"/>
          <w:sz w:val="22"/>
          <w:szCs w:val="22"/>
          <w:lang w:val="hy-AM"/>
        </w:rPr>
        <w:t xml:space="preserve"> </w:t>
      </w:r>
      <w:r w:rsidR="003C5795" w:rsidRPr="00611272">
        <w:rPr>
          <w:rFonts w:ascii="GHEA Grapalat" w:hAnsi="GHEA Grapalat"/>
          <w:sz w:val="22"/>
          <w:szCs w:val="22"/>
        </w:rPr>
        <w:t xml:space="preserve">указав адрес электронной почты, учетный номер налогоплательщика, адрес деятельности и номер телефона </w:t>
      </w:r>
      <w:r w:rsidRPr="00611272">
        <w:rPr>
          <w:rFonts w:ascii="GHEA Grapalat" w:hAnsi="GHEA Grapalat"/>
          <w:sz w:val="22"/>
          <w:szCs w:val="22"/>
        </w:rPr>
        <w:t>, которое включает:</w:t>
      </w:r>
    </w:p>
    <w:p w14:paraId="6230B0D3" w14:textId="77777777" w:rsidR="005F25EF" w:rsidRPr="00611272" w:rsidRDefault="005F25EF" w:rsidP="00172186">
      <w:pPr>
        <w:jc w:val="both"/>
        <w:rPr>
          <w:rFonts w:ascii="GHEA Grapalat" w:hAnsi="GHEA Grapalat"/>
          <w:sz w:val="22"/>
          <w:szCs w:val="22"/>
        </w:rPr>
      </w:pPr>
      <w:r w:rsidRPr="00611272">
        <w:rPr>
          <w:rFonts w:ascii="GHEA Grapalat" w:hAnsi="GHEA Grapalat"/>
          <w:sz w:val="22"/>
          <w:szCs w:val="22"/>
        </w:rPr>
        <w:t xml:space="preserve">   а) </w:t>
      </w:r>
      <w:r w:rsidR="00070108" w:rsidRPr="00611272">
        <w:rPr>
          <w:rFonts w:ascii="GHEA Grapalat" w:hAnsi="GHEA Grapalat"/>
          <w:sz w:val="22"/>
          <w:szCs w:val="22"/>
        </w:rPr>
        <w:t>удостоверение соответствия его данных и данных аффилированных с ним лиц требованиям права участия, установленным настоящим приглашением</w:t>
      </w:r>
      <w:r w:rsidRPr="00611272">
        <w:rPr>
          <w:rFonts w:ascii="GHEA Grapalat" w:hAnsi="GHEA Grapalat"/>
          <w:sz w:val="22"/>
          <w:szCs w:val="22"/>
        </w:rPr>
        <w:t>;</w:t>
      </w:r>
    </w:p>
    <w:p w14:paraId="00FC759C" w14:textId="77777777" w:rsidR="00C648DF" w:rsidRPr="00611272" w:rsidRDefault="005F25EF" w:rsidP="00172186">
      <w:pPr>
        <w:jc w:val="both"/>
        <w:rPr>
          <w:rFonts w:ascii="GHEA Grapalat" w:hAnsi="GHEA Grapalat"/>
          <w:sz w:val="22"/>
          <w:szCs w:val="22"/>
        </w:rPr>
      </w:pPr>
      <w:r w:rsidRPr="00611272">
        <w:rPr>
          <w:rFonts w:ascii="GHEA Grapalat" w:hAnsi="GHEA Grapalat"/>
          <w:sz w:val="22"/>
          <w:szCs w:val="22"/>
        </w:rPr>
        <w:t xml:space="preserve">   б) </w:t>
      </w:r>
      <w:r w:rsidR="00E7797C" w:rsidRPr="00611272">
        <w:rPr>
          <w:rFonts w:ascii="GHEA Grapalat" w:hAnsi="GHEA Grapalat"/>
          <w:sz w:val="22"/>
          <w:szCs w:val="22"/>
        </w:rPr>
        <w:t>документы, предусмотренные настоящим приглашением, подтверждающие его соответствие квалификационным критериям</w:t>
      </w:r>
    </w:p>
    <w:p w14:paraId="703884D0" w14:textId="77777777" w:rsidR="005F25EF" w:rsidRPr="00611272" w:rsidRDefault="005F25EF" w:rsidP="00172186">
      <w:pPr>
        <w:ind w:firstLine="284"/>
        <w:jc w:val="both"/>
        <w:rPr>
          <w:rFonts w:ascii="GHEA Grapalat" w:hAnsi="GHEA Grapalat"/>
          <w:sz w:val="22"/>
          <w:szCs w:val="22"/>
        </w:rPr>
      </w:pPr>
      <w:r w:rsidRPr="00611272">
        <w:rPr>
          <w:rFonts w:ascii="GHEA Grapalat" w:hAnsi="GHEA Grapalat"/>
          <w:sz w:val="22"/>
          <w:szCs w:val="22"/>
        </w:rPr>
        <w:t xml:space="preserve">в) объявление об отсутствии </w:t>
      </w:r>
      <w:r w:rsidR="00255E60" w:rsidRPr="00611272">
        <w:rPr>
          <w:rFonts w:ascii="GHEA Grapalat" w:hAnsi="GHEA Grapalat"/>
          <w:sz w:val="22"/>
          <w:szCs w:val="22"/>
        </w:rPr>
        <w:t xml:space="preserve">недобросовестной конкуренции, </w:t>
      </w:r>
      <w:r w:rsidRPr="00611272">
        <w:rPr>
          <w:rFonts w:ascii="GHEA Grapalat" w:hAnsi="GHEA Grapalat"/>
          <w:sz w:val="22"/>
          <w:szCs w:val="22"/>
        </w:rPr>
        <w:t xml:space="preserve">злоупотребления доминирующим положением и </w:t>
      </w:r>
      <w:proofErr w:type="spellStart"/>
      <w:r w:rsidRPr="00611272">
        <w:rPr>
          <w:rFonts w:ascii="GHEA Grapalat" w:hAnsi="GHEA Grapalat"/>
          <w:sz w:val="22"/>
          <w:szCs w:val="22"/>
        </w:rPr>
        <w:t>антиконкурентного</w:t>
      </w:r>
      <w:proofErr w:type="spellEnd"/>
      <w:r w:rsidRPr="00611272">
        <w:rPr>
          <w:rFonts w:ascii="GHEA Grapalat" w:hAnsi="GHEA Grapalat"/>
          <w:sz w:val="22"/>
          <w:szCs w:val="22"/>
        </w:rPr>
        <w:t xml:space="preserve"> соглашения в рамках настоящей процедуры</w:t>
      </w:r>
    </w:p>
    <w:p w14:paraId="434C00AC" w14:textId="77777777" w:rsidR="005F25EF" w:rsidRPr="00611272" w:rsidRDefault="005F25EF" w:rsidP="00172186">
      <w:pPr>
        <w:jc w:val="both"/>
        <w:rPr>
          <w:rFonts w:ascii="GHEA Grapalat" w:hAnsi="GHEA Grapalat"/>
          <w:sz w:val="22"/>
          <w:szCs w:val="22"/>
        </w:rPr>
      </w:pPr>
      <w:r w:rsidRPr="00611272">
        <w:rPr>
          <w:rFonts w:ascii="GHEA Grapalat" w:hAnsi="GHEA Grapalat"/>
          <w:sz w:val="22"/>
          <w:szCs w:val="22"/>
        </w:rPr>
        <w:t xml:space="preserve">    г) объявление об отсутствии в рамках настоящей процедуры одновременного участия </w:t>
      </w:r>
      <w:proofErr w:type="spellStart"/>
      <w:r w:rsidRPr="00611272">
        <w:rPr>
          <w:rFonts w:ascii="GHEA Grapalat" w:hAnsi="GHEA Grapalat"/>
          <w:sz w:val="22"/>
          <w:szCs w:val="22"/>
        </w:rPr>
        <w:t>взаимосвязянных</w:t>
      </w:r>
      <w:proofErr w:type="spellEnd"/>
      <w:r w:rsidRPr="00611272">
        <w:rPr>
          <w:rFonts w:ascii="GHEA Grapalat" w:hAnsi="GHEA Grapalat"/>
          <w:sz w:val="22"/>
          <w:szCs w:val="22"/>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55C29515" w14:textId="52B3E216" w:rsidR="00EA0D10" w:rsidRPr="00611272" w:rsidRDefault="001361B2" w:rsidP="00172186">
      <w:pPr>
        <w:pStyle w:val="norm"/>
        <w:widowControl w:val="0"/>
        <w:tabs>
          <w:tab w:val="left" w:pos="1134"/>
        </w:tabs>
        <w:spacing w:line="240" w:lineRule="auto"/>
        <w:ind w:firstLine="284"/>
        <w:rPr>
          <w:rFonts w:ascii="GHEA Grapalat" w:hAnsi="GHEA Grapalat"/>
          <w:sz w:val="20"/>
          <w:szCs w:val="18"/>
        </w:rPr>
      </w:pPr>
      <w:r w:rsidRPr="00611272">
        <w:rPr>
          <w:rFonts w:ascii="GHEA Grapalat" w:hAnsi="GHEA Grapalat"/>
          <w:sz w:val="20"/>
          <w:szCs w:val="18"/>
        </w:rPr>
        <w:t xml:space="preserve">д) </w:t>
      </w:r>
      <w:r w:rsidR="00B24E0E" w:rsidRPr="00611272">
        <w:rPr>
          <w:rFonts w:ascii="GHEA Grapalat" w:hAnsi="GHEA Grapalat"/>
          <w:spacing w:val="-6"/>
          <w:szCs w:val="22"/>
        </w:rPr>
        <w:t>Деклараци</w:t>
      </w:r>
      <w:r w:rsidR="00596EE4" w:rsidRPr="00611272">
        <w:rPr>
          <w:rFonts w:ascii="GHEA Grapalat" w:hAnsi="GHEA Grapalat"/>
          <w:spacing w:val="-6"/>
          <w:szCs w:val="22"/>
        </w:rPr>
        <w:t>ю</w:t>
      </w:r>
      <w:r w:rsidR="00B24E0E" w:rsidRPr="00611272">
        <w:rPr>
          <w:rFonts w:ascii="GHEA Grapalat" w:hAnsi="GHEA Grapalat"/>
          <w:spacing w:val="-6"/>
          <w:szCs w:val="22"/>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11272">
        <w:rPr>
          <w:rFonts w:ascii="GHEA Grapalat" w:hAnsi="GHEA Grapalat"/>
          <w:spacing w:val="-6"/>
          <w:szCs w:val="22"/>
        </w:rPr>
        <w:t>При этом, если участник объявляется отобранным участником, то предусмотренная настоящим абзацем информация, публик</w:t>
      </w:r>
      <w:r w:rsidR="00B24E0E" w:rsidRPr="00611272">
        <w:rPr>
          <w:rFonts w:ascii="GHEA Grapalat" w:hAnsi="GHEA Grapalat"/>
          <w:spacing w:val="-6"/>
          <w:szCs w:val="22"/>
        </w:rPr>
        <w:t>у</w:t>
      </w:r>
      <w:r w:rsidRPr="00611272">
        <w:rPr>
          <w:rFonts w:ascii="GHEA Grapalat" w:hAnsi="GHEA Grapalat"/>
          <w:spacing w:val="-6"/>
          <w:szCs w:val="22"/>
        </w:rPr>
        <w:t>ется в бюллетене вместе с объявлением о</w:t>
      </w:r>
      <w:r w:rsidRPr="00611272">
        <w:rPr>
          <w:rFonts w:ascii="GHEA Grapalat" w:hAnsi="GHEA Grapalat"/>
          <w:szCs w:val="22"/>
        </w:rPr>
        <w:t xml:space="preserve"> решении заключить договор;</w:t>
      </w:r>
      <w:r w:rsidR="005F25EF" w:rsidRPr="00611272">
        <w:rPr>
          <w:rFonts w:ascii="GHEA Grapalat" w:hAnsi="GHEA Grapalat"/>
          <w:sz w:val="20"/>
          <w:szCs w:val="18"/>
        </w:rPr>
        <w:t xml:space="preserve">  </w:t>
      </w:r>
    </w:p>
    <w:p w14:paraId="24DE353A" w14:textId="77777777" w:rsidR="00B67CCD" w:rsidRPr="00611272" w:rsidRDefault="0062795D"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2</w:t>
      </w:r>
      <w:r w:rsidR="0047117B" w:rsidRPr="00611272">
        <w:rPr>
          <w:rFonts w:ascii="GHEA Grapalat" w:hAnsi="GHEA Grapalat"/>
          <w:szCs w:val="22"/>
        </w:rPr>
        <w:t>)</w:t>
      </w:r>
      <w:r w:rsidR="00444026" w:rsidRPr="00611272">
        <w:rPr>
          <w:rFonts w:ascii="GHEA Grapalat" w:hAnsi="GHEA Grapalat"/>
          <w:szCs w:val="22"/>
        </w:rPr>
        <w:tab/>
      </w:r>
      <w:r w:rsidR="0047117B" w:rsidRPr="00611272">
        <w:rPr>
          <w:rFonts w:ascii="GHEA Grapalat" w:hAnsi="GHEA Grapalat"/>
          <w:szCs w:val="22"/>
        </w:rPr>
        <w:t>утвержденное им ценовое предложение;</w:t>
      </w:r>
    </w:p>
    <w:p w14:paraId="7BACA970" w14:textId="1D948872" w:rsidR="006C3115" w:rsidRPr="00611272" w:rsidRDefault="0062795D"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3</w:t>
      </w:r>
      <w:r w:rsidR="00E326DD" w:rsidRPr="00611272">
        <w:rPr>
          <w:rFonts w:ascii="GHEA Grapalat" w:hAnsi="GHEA Grapalat"/>
          <w:sz w:val="22"/>
          <w:szCs w:val="22"/>
        </w:rPr>
        <w:t>)</w:t>
      </w:r>
      <w:r w:rsidR="00444026" w:rsidRPr="00611272">
        <w:rPr>
          <w:rFonts w:ascii="GHEA Grapalat" w:hAnsi="GHEA Grapalat"/>
          <w:sz w:val="22"/>
          <w:szCs w:val="22"/>
        </w:rPr>
        <w:tab/>
      </w:r>
      <w:r w:rsidR="00E326DD" w:rsidRPr="00611272">
        <w:rPr>
          <w:rFonts w:ascii="GHEA Grapalat" w:hAnsi="GHEA Grapalat"/>
          <w:sz w:val="22"/>
          <w:szCs w:val="22"/>
        </w:rPr>
        <w:t>обеспечение заявки</w:t>
      </w:r>
      <w:r w:rsidR="0067389F" w:rsidRPr="00611272">
        <w:rPr>
          <w:rFonts w:ascii="GHEA Grapalat" w:hAnsi="GHEA Grapalat"/>
          <w:sz w:val="22"/>
          <w:szCs w:val="22"/>
        </w:rPr>
        <w:t xml:space="preserve">- </w:t>
      </w:r>
      <w:r w:rsidR="00E326DD" w:rsidRPr="00611272">
        <w:rPr>
          <w:rFonts w:ascii="GHEA Grapalat" w:hAnsi="GHEA Grapalat"/>
          <w:sz w:val="22"/>
          <w:szCs w:val="22"/>
        </w:rPr>
        <w:t>в форме наличных денег или банковской гарантии</w:t>
      </w:r>
      <w:r w:rsidR="0067389F" w:rsidRPr="00611272">
        <w:rPr>
          <w:rFonts w:ascii="GHEA Grapalat" w:hAnsi="GHEA Grapalat"/>
          <w:sz w:val="22"/>
          <w:szCs w:val="22"/>
        </w:rPr>
        <w:t>.</w:t>
      </w:r>
    </w:p>
    <w:p w14:paraId="29ED36CF" w14:textId="77777777" w:rsidR="005F2C25" w:rsidRPr="00611272" w:rsidRDefault="0062795D"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4)</w:t>
      </w:r>
      <w:r w:rsidR="007014DE" w:rsidRPr="00611272">
        <w:rPr>
          <w:rFonts w:ascii="GHEA Grapalat" w:hAnsi="GHEA Grapalat"/>
          <w:szCs w:val="22"/>
        </w:rPr>
        <w:t xml:space="preserve"> </w:t>
      </w:r>
      <w:r w:rsidR="00BD4B37" w:rsidRPr="00611272">
        <w:rPr>
          <w:rFonts w:ascii="GHEA Grapalat" w:hAnsi="GHEA Grapalat"/>
          <w:szCs w:val="22"/>
        </w:rPr>
        <w:t>п</w:t>
      </w:r>
      <w:r w:rsidR="00F55752" w:rsidRPr="00611272">
        <w:rPr>
          <w:rFonts w:ascii="GHEA Grapalat" w:hAnsi="GHEA Grapalat"/>
          <w:szCs w:val="22"/>
        </w:rPr>
        <w:t>ри закупке строительных работ:</w:t>
      </w:r>
    </w:p>
    <w:p w14:paraId="0C5C6643" w14:textId="77777777" w:rsidR="0088370A" w:rsidRPr="00611272" w:rsidRDefault="00DC5D72" w:rsidP="00172186">
      <w:pPr>
        <w:pStyle w:val="HTML"/>
        <w:shd w:val="clear" w:color="auto" w:fill="F8F9FA"/>
        <w:contextualSpacing/>
        <w:jc w:val="both"/>
        <w:rPr>
          <w:rFonts w:ascii="GHEA Grapalat" w:hAnsi="GHEA Grapalat"/>
          <w:sz w:val="22"/>
          <w:szCs w:val="22"/>
          <w:lang w:val="ru-RU"/>
        </w:rPr>
      </w:pPr>
      <w:proofErr w:type="spellStart"/>
      <w:r w:rsidRPr="00611272">
        <w:rPr>
          <w:rFonts w:ascii="GHEA Grapalat" w:hAnsi="GHEA Grapalat" w:cs="Times New Roman"/>
          <w:sz w:val="22"/>
          <w:szCs w:val="22"/>
          <w:lang w:val="ru-RU" w:eastAsia="ru-RU" w:bidi="ru-RU"/>
        </w:rPr>
        <w:t>утвержденое</w:t>
      </w:r>
      <w:proofErr w:type="spellEnd"/>
      <w:r w:rsidRPr="00611272">
        <w:rPr>
          <w:rFonts w:ascii="GHEA Grapalat" w:hAnsi="GHEA Grapalat" w:cs="Times New Roman"/>
          <w:sz w:val="22"/>
          <w:szCs w:val="22"/>
          <w:lang w:val="ru-RU" w:eastAsia="ru-RU" w:bidi="ru-RU"/>
        </w:rPr>
        <w:t xml:space="preserve">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009D2ED7" w:rsidRPr="00611272">
        <w:rPr>
          <w:rStyle w:val="af7"/>
          <w:rFonts w:ascii="GHEA Grapalat" w:hAnsi="GHEA Grapalat"/>
          <w:sz w:val="22"/>
          <w:szCs w:val="22"/>
          <w:lang w:val="ru-RU"/>
        </w:rPr>
        <w:footnoteReference w:customMarkFollows="1" w:id="2"/>
        <w:t>8</w:t>
      </w:r>
      <w:r w:rsidR="000C4775" w:rsidRPr="00611272">
        <w:rPr>
          <w:rFonts w:ascii="GHEA Grapalat" w:hAnsi="GHEA Grapalat"/>
          <w:sz w:val="22"/>
          <w:szCs w:val="22"/>
          <w:vertAlign w:val="superscript"/>
          <w:lang w:val="ru-RU"/>
        </w:rPr>
        <w:t xml:space="preserve"> </w:t>
      </w:r>
      <w:r w:rsidR="000C4775" w:rsidRPr="00611272">
        <w:rPr>
          <w:rFonts w:ascii="GHEA Grapalat" w:hAnsi="GHEA Grapalat"/>
          <w:sz w:val="22"/>
          <w:szCs w:val="22"/>
          <w:lang w:val="ru-RU"/>
        </w:rPr>
        <w:t>.</w:t>
      </w:r>
    </w:p>
    <w:p w14:paraId="4FCBE19E" w14:textId="77777777" w:rsidR="000845F6" w:rsidRPr="00611272" w:rsidRDefault="005F25EF"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5</w:t>
      </w:r>
      <w:r w:rsidR="003E3FD0" w:rsidRPr="00611272">
        <w:rPr>
          <w:rFonts w:ascii="GHEA Grapalat" w:hAnsi="GHEA Grapalat"/>
          <w:szCs w:val="22"/>
        </w:rPr>
        <w:t>)</w:t>
      </w:r>
      <w:r w:rsidR="00333B85" w:rsidRPr="00611272">
        <w:rPr>
          <w:rFonts w:ascii="GHEA Grapalat" w:hAnsi="GHEA Grapalat"/>
          <w:szCs w:val="22"/>
        </w:rPr>
        <w:tab/>
      </w:r>
      <w:r w:rsidR="003E3FD0" w:rsidRPr="00611272">
        <w:rPr>
          <w:rFonts w:ascii="GHEA Grapalat" w:hAnsi="GHEA Grapalat"/>
          <w:szCs w:val="22"/>
        </w:rPr>
        <w:t>копию договора</w:t>
      </w:r>
      <w:r w:rsidR="00E8071D" w:rsidRPr="00611272">
        <w:rPr>
          <w:rFonts w:ascii="GHEA Grapalat" w:hAnsi="GHEA Grapalat"/>
          <w:szCs w:val="22"/>
        </w:rPr>
        <w:t xml:space="preserve"> субподряда </w:t>
      </w:r>
      <w:r w:rsidR="003E3FD0" w:rsidRPr="00611272">
        <w:rPr>
          <w:rFonts w:ascii="GHEA Grapalat" w:hAnsi="GHEA Grapalat"/>
          <w:szCs w:val="22"/>
        </w:rPr>
        <w:t xml:space="preserve">и данные лица, являющегося стороной этого договора, если заключаемый договор будет исполняться через </w:t>
      </w:r>
      <w:r w:rsidR="00E8071D" w:rsidRPr="00611272">
        <w:rPr>
          <w:rFonts w:ascii="GHEA Grapalat" w:hAnsi="GHEA Grapalat"/>
          <w:szCs w:val="22"/>
        </w:rPr>
        <w:t>субподряд</w:t>
      </w:r>
      <w:r w:rsidR="003E3FD0" w:rsidRPr="00611272">
        <w:rPr>
          <w:rFonts w:ascii="GHEA Grapalat" w:hAnsi="GHEA Grapalat"/>
          <w:szCs w:val="22"/>
        </w:rPr>
        <w:t>;</w:t>
      </w:r>
    </w:p>
    <w:p w14:paraId="5B9B5CF6" w14:textId="77777777" w:rsidR="000845F6" w:rsidRPr="00611272" w:rsidRDefault="005F25EF"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6</w:t>
      </w:r>
      <w:r w:rsidR="003E3FD0" w:rsidRPr="00611272">
        <w:rPr>
          <w:rFonts w:ascii="GHEA Grapalat" w:hAnsi="GHEA Grapalat"/>
          <w:szCs w:val="22"/>
        </w:rPr>
        <w:t>)</w:t>
      </w:r>
      <w:r w:rsidR="00333B85" w:rsidRPr="00611272">
        <w:rPr>
          <w:rFonts w:ascii="GHEA Grapalat" w:hAnsi="GHEA Grapalat"/>
          <w:szCs w:val="22"/>
        </w:rPr>
        <w:tab/>
      </w:r>
      <w:r w:rsidR="003E3FD0" w:rsidRPr="00611272">
        <w:rPr>
          <w:rFonts w:ascii="GHEA Grapalat" w:hAnsi="GHEA Grapalat"/>
          <w:szCs w:val="22"/>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724A3F27" w14:textId="77777777" w:rsidR="00721677" w:rsidRPr="00611272" w:rsidRDefault="00721677" w:rsidP="00172186">
      <w:pPr>
        <w:jc w:val="both"/>
        <w:rPr>
          <w:rFonts w:ascii="GHEA Grapalat" w:hAnsi="GHEA Grapalat" w:cs="Sylfaen"/>
          <w:sz w:val="22"/>
          <w:szCs w:val="22"/>
        </w:rPr>
      </w:pPr>
      <w:r w:rsidRPr="00611272">
        <w:rPr>
          <w:rFonts w:ascii="GHEA Grapalat" w:hAnsi="GHEA Grapalat" w:cs="Sylfaen"/>
          <w:sz w:val="22"/>
          <w:szCs w:val="22"/>
        </w:rPr>
        <w:t xml:space="preserve">При этом в случае участия в настоящей процедуре в порядке совместной деятельности (консорциумом) </w:t>
      </w:r>
    </w:p>
    <w:p w14:paraId="2565A9B0" w14:textId="77777777" w:rsidR="00721677" w:rsidRPr="00611272" w:rsidRDefault="00721677" w:rsidP="00172186">
      <w:pPr>
        <w:jc w:val="both"/>
        <w:rPr>
          <w:rFonts w:ascii="GHEA Grapalat" w:hAnsi="GHEA Grapalat" w:cs="Sylfaen"/>
          <w:sz w:val="22"/>
          <w:szCs w:val="22"/>
        </w:rPr>
      </w:pPr>
      <w:r w:rsidRPr="00611272">
        <w:rPr>
          <w:rFonts w:ascii="GHEA Grapalat" w:hAnsi="GHEA Grapalat"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611272">
        <w:rPr>
          <w:rFonts w:ascii="GHEA Grapalat" w:hAnsi="GHEA Grapalat" w:cs="Sylfaen"/>
          <w:sz w:val="22"/>
          <w:szCs w:val="22"/>
        </w:rPr>
        <w:t xml:space="preserve"> (на один и тот же лот)</w:t>
      </w:r>
      <w:r w:rsidRPr="00611272">
        <w:rPr>
          <w:rFonts w:ascii="GHEA Grapalat" w:hAnsi="GHEA Grapalat"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2B9BC7" w14:textId="77777777" w:rsidR="00721677" w:rsidRPr="00611272" w:rsidRDefault="00721677" w:rsidP="00172186">
      <w:pPr>
        <w:pStyle w:val="norm"/>
        <w:widowControl w:val="0"/>
        <w:spacing w:line="240" w:lineRule="auto"/>
        <w:ind w:firstLine="0"/>
        <w:rPr>
          <w:rFonts w:ascii="GHEA Grapalat" w:hAnsi="GHEA Grapalat" w:cs="Sylfaen"/>
          <w:szCs w:val="22"/>
        </w:rPr>
      </w:pPr>
      <w:r w:rsidRPr="00611272">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4C040F23" w14:textId="77777777" w:rsidR="00721677" w:rsidRPr="00611272" w:rsidRDefault="00721677" w:rsidP="00172186">
      <w:pPr>
        <w:pStyle w:val="norm"/>
        <w:widowControl w:val="0"/>
        <w:tabs>
          <w:tab w:val="left" w:pos="1134"/>
        </w:tabs>
        <w:spacing w:line="240" w:lineRule="auto"/>
        <w:ind w:firstLine="567"/>
        <w:rPr>
          <w:rFonts w:ascii="GHEA Grapalat" w:hAnsi="GHEA Grapalat" w:cs="Sylfaen"/>
          <w:szCs w:val="22"/>
        </w:rPr>
      </w:pPr>
    </w:p>
    <w:p w14:paraId="74115966" w14:textId="77777777" w:rsidR="00A45946" w:rsidRPr="00611272" w:rsidRDefault="00333B85" w:rsidP="00172186">
      <w:pPr>
        <w:widowControl w:val="0"/>
        <w:jc w:val="center"/>
        <w:rPr>
          <w:rFonts w:ascii="GHEA Grapalat" w:hAnsi="GHEA Grapalat"/>
          <w:b/>
          <w:sz w:val="22"/>
          <w:szCs w:val="22"/>
        </w:rPr>
      </w:pPr>
      <w:r w:rsidRPr="00611272">
        <w:rPr>
          <w:rFonts w:ascii="GHEA Grapalat" w:hAnsi="GHEA Grapalat"/>
          <w:b/>
          <w:sz w:val="22"/>
          <w:szCs w:val="22"/>
        </w:rPr>
        <w:t>5.</w:t>
      </w:r>
      <w:r w:rsidR="00C8055A" w:rsidRPr="00611272">
        <w:rPr>
          <w:rFonts w:ascii="GHEA Grapalat" w:hAnsi="GHEA Grapalat"/>
          <w:b/>
          <w:sz w:val="22"/>
          <w:szCs w:val="22"/>
        </w:rPr>
        <w:t xml:space="preserve">ЦЕНОВОЕ ПРЕДЛОЖЕНИЕ ЗАЯВКИ </w:t>
      </w:r>
    </w:p>
    <w:p w14:paraId="7F3C3F09" w14:textId="77777777" w:rsidR="00A45946" w:rsidRPr="00611272" w:rsidRDefault="00C8055A"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5.1</w:t>
      </w:r>
      <w:r w:rsidR="00A34DFE" w:rsidRPr="00611272">
        <w:rPr>
          <w:rFonts w:ascii="GHEA Grapalat" w:hAnsi="GHEA Grapalat"/>
          <w:sz w:val="22"/>
          <w:szCs w:val="22"/>
        </w:rPr>
        <w:t>.</w:t>
      </w:r>
      <w:r w:rsidR="00333B85" w:rsidRPr="00611272">
        <w:rPr>
          <w:rFonts w:ascii="GHEA Grapalat" w:hAnsi="GHEA Grapalat"/>
          <w:sz w:val="22"/>
          <w:szCs w:val="22"/>
        </w:rPr>
        <w:tab/>
      </w:r>
      <w:r w:rsidRPr="00611272">
        <w:rPr>
          <w:rFonts w:ascii="GHEA Grapalat" w:hAnsi="GHEA Grapalat"/>
          <w:sz w:val="22"/>
          <w:szCs w:val="22"/>
        </w:rPr>
        <w:t xml:space="preserve">Предлагаемая цена помимо стоимости </w:t>
      </w:r>
      <w:r w:rsidR="00BD6E80" w:rsidRPr="00611272">
        <w:rPr>
          <w:rFonts w:ascii="GHEA Grapalat" w:hAnsi="GHEA Grapalat"/>
          <w:sz w:val="22"/>
          <w:szCs w:val="22"/>
        </w:rPr>
        <w:t>работ</w:t>
      </w:r>
      <w:r w:rsidRPr="00611272">
        <w:rPr>
          <w:rFonts w:ascii="GHEA Grapalat" w:hAnsi="GHEA Grapalat"/>
          <w:sz w:val="22"/>
          <w:szCs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454B43E4" w14:textId="77777777" w:rsidR="0079529B" w:rsidRPr="00611272" w:rsidRDefault="00C8055A"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5.2.</w:t>
      </w:r>
      <w:r w:rsidR="00333B85" w:rsidRPr="00611272">
        <w:rPr>
          <w:rFonts w:ascii="GHEA Grapalat" w:hAnsi="GHEA Grapalat"/>
          <w:szCs w:val="22"/>
        </w:rPr>
        <w:tab/>
      </w:r>
      <w:r w:rsidRPr="00611272">
        <w:rPr>
          <w:rFonts w:ascii="GHEA Grapalat" w:hAnsi="GHEA Grapalat"/>
          <w:szCs w:val="22"/>
        </w:rPr>
        <w:t>Участник представляет ценовое предложение в форме расчета, состоящего из обобщенных компонентов</w:t>
      </w:r>
      <w:r w:rsidR="00F7173E" w:rsidRPr="00611272">
        <w:rPr>
          <w:rFonts w:ascii="GHEA Grapalat" w:hAnsi="GHEA Grapalat"/>
          <w:szCs w:val="22"/>
        </w:rPr>
        <w:t xml:space="preserve"> </w:t>
      </w:r>
      <w:r w:rsidR="00443317" w:rsidRPr="00611272">
        <w:rPr>
          <w:rFonts w:ascii="GHEA Grapalat" w:hAnsi="GHEA Grapalat"/>
          <w:szCs w:val="22"/>
        </w:rPr>
        <w:t>-</w:t>
      </w:r>
      <w:r w:rsidRPr="00611272">
        <w:rPr>
          <w:rFonts w:ascii="GHEA Grapalat" w:hAnsi="GHEA Grapalat"/>
          <w:szCs w:val="22"/>
        </w:rPr>
        <w:t xml:space="preserve"> </w:t>
      </w:r>
      <w:r w:rsidR="00443317" w:rsidRPr="00611272">
        <w:rPr>
          <w:rFonts w:ascii="GHEA Grapalat" w:hAnsi="GHEA Grapalat"/>
          <w:szCs w:val="22"/>
        </w:rPr>
        <w:t>стоимость</w:t>
      </w:r>
      <w:r w:rsidR="00F7173E" w:rsidRPr="00611272">
        <w:rPr>
          <w:rFonts w:ascii="GHEA Grapalat" w:hAnsi="GHEA Grapalat"/>
          <w:szCs w:val="22"/>
        </w:rPr>
        <w:t xml:space="preserve"> </w:t>
      </w:r>
      <w:r w:rsidR="004E68E0" w:rsidRPr="00611272">
        <w:rPr>
          <w:rFonts w:ascii="GHEA Grapalat" w:hAnsi="GHEA Grapalat"/>
          <w:szCs w:val="22"/>
        </w:rPr>
        <w:t>(совокупность себестоимости и прогнозируемой прибыли)</w:t>
      </w:r>
      <w:r w:rsidRPr="00611272">
        <w:rPr>
          <w:rFonts w:ascii="GHEA Grapalat" w:hAnsi="GHEA Grapalat"/>
          <w:szCs w:val="22"/>
        </w:rPr>
        <w:t xml:space="preserve"> и налог на добавленную стоимость. Расчет компонентов стоимости — разбивка или другие детали — не требуются и </w:t>
      </w:r>
      <w:r w:rsidRPr="00611272">
        <w:rPr>
          <w:rFonts w:ascii="GHEA Grapalat" w:hAnsi="GHEA Grapalat"/>
          <w:szCs w:val="22"/>
        </w:rPr>
        <w:lastRenderedPageBreak/>
        <w:t xml:space="preserve">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sidRPr="00611272">
        <w:rPr>
          <w:rFonts w:ascii="GHEA Grapalat" w:hAnsi="GHEA Grapalat"/>
          <w:szCs w:val="22"/>
        </w:rPr>
        <w:t>При</w:t>
      </w:r>
      <w:r w:rsidR="00CB6775" w:rsidRPr="00611272">
        <w:rPr>
          <w:rFonts w:ascii="GHEA Grapalat" w:hAnsi="GHEA Grapalat"/>
          <w:szCs w:val="22"/>
        </w:rPr>
        <w:t xml:space="preserve"> этом</w:t>
      </w:r>
      <w:r w:rsidR="0079529B" w:rsidRPr="00611272">
        <w:rPr>
          <w:rFonts w:ascii="GHEA Grapalat" w:hAnsi="GHEA Grapalat"/>
          <w:szCs w:val="22"/>
        </w:rPr>
        <w:t>:</w:t>
      </w:r>
    </w:p>
    <w:p w14:paraId="737852F9" w14:textId="77777777" w:rsidR="0079529B" w:rsidRPr="00611272" w:rsidRDefault="0079529B" w:rsidP="00172186">
      <w:pPr>
        <w:pStyle w:val="HTML"/>
        <w:shd w:val="clear" w:color="auto" w:fill="F8F9FA"/>
        <w:contextualSpacing/>
        <w:jc w:val="both"/>
        <w:rPr>
          <w:rFonts w:ascii="GHEA Grapalat" w:hAnsi="GHEA Grapalat" w:cs="Times New Roman"/>
          <w:sz w:val="22"/>
          <w:szCs w:val="22"/>
          <w:lang w:val="ru-RU" w:eastAsia="ru-RU" w:bidi="ru-RU"/>
        </w:rPr>
      </w:pPr>
      <w:r w:rsidRPr="00611272">
        <w:rPr>
          <w:rFonts w:ascii="GHEA Grapalat" w:hAnsi="GHEA Grapalat" w:cs="Times New Roman"/>
          <w:sz w:val="22"/>
          <w:szCs w:val="22"/>
          <w:lang w:val="ru-RU" w:eastAsia="ru-RU" w:bidi="ru-RU"/>
        </w:rPr>
        <w:t xml:space="preserve">а. оценка и сравнение ценовых предложений участников осуществляются без </w:t>
      </w:r>
      <w:r w:rsidR="00F01DE1" w:rsidRPr="00611272">
        <w:rPr>
          <w:rFonts w:ascii="GHEA Grapalat" w:hAnsi="GHEA Grapalat" w:cs="Times New Roman"/>
          <w:sz w:val="22"/>
          <w:szCs w:val="22"/>
          <w:lang w:val="ru-RU" w:eastAsia="ru-RU" w:bidi="ru-RU"/>
        </w:rPr>
        <w:t>у</w:t>
      </w:r>
      <w:r w:rsidRPr="00611272">
        <w:rPr>
          <w:rFonts w:ascii="GHEA Grapalat" w:hAnsi="GHEA Grapalat" w:cs="Times New Roman"/>
          <w:sz w:val="22"/>
          <w:szCs w:val="22"/>
          <w:lang w:val="ru-RU" w:eastAsia="ru-RU" w:bidi="ru-RU"/>
        </w:rPr>
        <w:t>чета суммы налога, указанного в настоящем пункте,</w:t>
      </w:r>
    </w:p>
    <w:p w14:paraId="6A140FCB" w14:textId="77777777" w:rsidR="0079529B" w:rsidRPr="00611272" w:rsidRDefault="0079529B" w:rsidP="00172186">
      <w:pPr>
        <w:pStyle w:val="HTML"/>
        <w:shd w:val="clear" w:color="auto" w:fill="F8F9FA"/>
        <w:contextualSpacing/>
        <w:jc w:val="both"/>
        <w:rPr>
          <w:rFonts w:ascii="GHEA Grapalat" w:hAnsi="GHEA Grapalat"/>
          <w:sz w:val="22"/>
          <w:szCs w:val="22"/>
          <w:lang w:val="ru-RU"/>
        </w:rPr>
      </w:pPr>
      <w:r w:rsidRPr="00611272">
        <w:rPr>
          <w:rFonts w:ascii="GHEA Grapalat" w:hAnsi="GHEA Grapalat" w:cs="Times New Roman"/>
          <w:sz w:val="22"/>
          <w:szCs w:val="22"/>
          <w:lang w:val="ru-RU" w:eastAsia="ru-RU" w:bidi="ru-RU"/>
        </w:rPr>
        <w:t xml:space="preserve">б.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r w:rsidRPr="00611272">
        <w:rPr>
          <w:rFonts w:ascii="GHEA Grapalat" w:hAnsi="GHEA Grapalat"/>
          <w:sz w:val="22"/>
          <w:szCs w:val="22"/>
          <w:lang w:val="ru-RU"/>
        </w:rPr>
        <w:t>ВС= ЦУ/СЦ</w:t>
      </w:r>
      <w:r w:rsidRPr="00611272">
        <w:rPr>
          <w:rFonts w:ascii="GHEA Grapalat" w:hAnsi="GHEA Grapalat"/>
          <w:sz w:val="22"/>
          <w:szCs w:val="22"/>
        </w:rPr>
        <w:t>x</w:t>
      </w:r>
      <w:r w:rsidRPr="00611272">
        <w:rPr>
          <w:rFonts w:ascii="GHEA Grapalat" w:hAnsi="GHEA Grapalat"/>
          <w:sz w:val="22"/>
          <w:szCs w:val="22"/>
          <w:lang w:val="ru-RU"/>
        </w:rPr>
        <w:t>ОР где:</w:t>
      </w:r>
    </w:p>
    <w:p w14:paraId="32870629" w14:textId="77777777" w:rsidR="0079529B" w:rsidRPr="00611272" w:rsidRDefault="0079529B" w:rsidP="00172186">
      <w:pPr>
        <w:pStyle w:val="norm"/>
        <w:widowControl w:val="0"/>
        <w:spacing w:line="240" w:lineRule="auto"/>
        <w:ind w:firstLine="567"/>
        <w:contextualSpacing/>
        <w:rPr>
          <w:rFonts w:ascii="GHEA Grapalat" w:hAnsi="GHEA Grapalat"/>
          <w:szCs w:val="22"/>
        </w:rPr>
      </w:pPr>
      <w:r w:rsidRPr="00611272">
        <w:rPr>
          <w:rFonts w:ascii="GHEA Grapalat" w:hAnsi="GHEA Grapalat"/>
          <w:szCs w:val="22"/>
        </w:rPr>
        <w:t>ЦУ -</w:t>
      </w:r>
      <w:r w:rsidRPr="00611272">
        <w:rPr>
          <w:rStyle w:val="y2iqfc"/>
          <w:rFonts w:ascii="GHEA Grapalat" w:hAnsi="GHEA Grapalat"/>
          <w:color w:val="202124"/>
          <w:sz w:val="40"/>
          <w:szCs w:val="40"/>
        </w:rPr>
        <w:t xml:space="preserve"> </w:t>
      </w:r>
      <w:r w:rsidRPr="00611272">
        <w:rPr>
          <w:rFonts w:ascii="GHEA Grapalat" w:hAnsi="GHEA Grapalat"/>
          <w:szCs w:val="22"/>
        </w:rPr>
        <w:t>цена,</w:t>
      </w:r>
      <w:r w:rsidRPr="00611272">
        <w:rPr>
          <w:rStyle w:val="y2iqfc"/>
          <w:rFonts w:ascii="GHEA Grapalat" w:hAnsi="GHEA Grapalat"/>
          <w:color w:val="202124"/>
          <w:sz w:val="40"/>
          <w:szCs w:val="40"/>
        </w:rPr>
        <w:t xml:space="preserve"> </w:t>
      </w:r>
      <w:r w:rsidRPr="00611272">
        <w:rPr>
          <w:rFonts w:ascii="GHEA Grapalat" w:hAnsi="GHEA Grapalat"/>
          <w:szCs w:val="22"/>
        </w:rPr>
        <w:t>предложенная отобранным участником,</w:t>
      </w:r>
    </w:p>
    <w:p w14:paraId="01042F49" w14:textId="77777777" w:rsidR="0079529B" w:rsidRPr="00611272" w:rsidRDefault="0079529B" w:rsidP="00172186">
      <w:pPr>
        <w:pStyle w:val="norm"/>
        <w:widowControl w:val="0"/>
        <w:spacing w:line="240" w:lineRule="auto"/>
        <w:ind w:firstLine="567"/>
        <w:contextualSpacing/>
        <w:rPr>
          <w:rFonts w:ascii="GHEA Grapalat" w:hAnsi="GHEA Grapalat"/>
          <w:szCs w:val="22"/>
        </w:rPr>
      </w:pPr>
      <w:r w:rsidRPr="00611272">
        <w:rPr>
          <w:rFonts w:ascii="GHEA Grapalat" w:hAnsi="GHEA Grapalat"/>
          <w:szCs w:val="22"/>
        </w:rPr>
        <w:t>СЦ-сметная цена строительных работ, опубликованная в настоящем приглашении,</w:t>
      </w:r>
    </w:p>
    <w:p w14:paraId="1896B593" w14:textId="77777777" w:rsidR="0079529B" w:rsidRPr="00611272" w:rsidRDefault="0079529B" w:rsidP="00172186">
      <w:pPr>
        <w:pStyle w:val="norm"/>
        <w:widowControl w:val="0"/>
        <w:spacing w:line="240" w:lineRule="auto"/>
        <w:ind w:firstLine="567"/>
        <w:contextualSpacing/>
        <w:rPr>
          <w:rFonts w:ascii="GHEA Grapalat" w:hAnsi="GHEA Grapalat"/>
          <w:szCs w:val="22"/>
        </w:rPr>
      </w:pPr>
      <w:r w:rsidRPr="00611272">
        <w:rPr>
          <w:rFonts w:ascii="GHEA Grapalat" w:hAnsi="GHEA Grapalat"/>
          <w:szCs w:val="22"/>
        </w:rPr>
        <w:t>ОР - объем работ, представленный данным исполнительным актом, в денежном выражении,</w:t>
      </w:r>
    </w:p>
    <w:p w14:paraId="68C088C4" w14:textId="77777777" w:rsidR="00B95FE0" w:rsidRPr="00611272" w:rsidRDefault="0079529B" w:rsidP="00172186">
      <w:pPr>
        <w:pStyle w:val="norm"/>
        <w:widowControl w:val="0"/>
        <w:tabs>
          <w:tab w:val="left" w:pos="1134"/>
        </w:tabs>
        <w:spacing w:line="240" w:lineRule="auto"/>
        <w:ind w:firstLine="567"/>
        <w:contextualSpacing/>
        <w:rPr>
          <w:rFonts w:ascii="GHEA Grapalat" w:hAnsi="GHEA Grapalat" w:cs="Sylfaen"/>
          <w:szCs w:val="22"/>
        </w:rPr>
      </w:pPr>
      <w:r w:rsidRPr="00611272">
        <w:rPr>
          <w:rFonts w:ascii="GHEA Grapalat" w:hAnsi="GHEA Grapalat"/>
          <w:szCs w:val="22"/>
        </w:rPr>
        <w:t>ВС-сумма, выплачиваемая за работы, указанные в объемной ведомость-смете.</w:t>
      </w:r>
      <w:r w:rsidRPr="00611272">
        <w:rPr>
          <w:rFonts w:ascii="GHEA Grapalat" w:hAnsi="GHEA Grapalat"/>
          <w:szCs w:val="22"/>
          <w:vertAlign w:val="superscript"/>
        </w:rPr>
        <w:t>8</w:t>
      </w:r>
    </w:p>
    <w:p w14:paraId="3D4BADAB" w14:textId="77777777" w:rsidR="00B95FE0" w:rsidRPr="00611272" w:rsidRDefault="00C134C5" w:rsidP="00172186">
      <w:pPr>
        <w:pStyle w:val="norm"/>
        <w:widowControl w:val="0"/>
        <w:spacing w:line="240" w:lineRule="auto"/>
        <w:ind w:firstLine="567"/>
        <w:contextualSpacing/>
        <w:rPr>
          <w:rFonts w:ascii="GHEA Grapalat" w:hAnsi="GHEA Grapalat" w:cs="Sylfaen"/>
          <w:szCs w:val="22"/>
        </w:rPr>
      </w:pPr>
      <w:r w:rsidRPr="00611272">
        <w:rPr>
          <w:rFonts w:ascii="GHEA Grapalat" w:hAnsi="GHEA Grapalat"/>
          <w:szCs w:val="22"/>
        </w:rPr>
        <w:t>З</w:t>
      </w:r>
      <w:r w:rsidR="00B95FE0" w:rsidRPr="00611272">
        <w:rPr>
          <w:rFonts w:ascii="GHEA Grapalat" w:hAnsi="GHEA Grapalat"/>
          <w:szCs w:val="22"/>
        </w:rPr>
        <w:t>аявка участника не подлежит отклонению, если:</w:t>
      </w:r>
    </w:p>
    <w:p w14:paraId="1B524ED7" w14:textId="77777777" w:rsidR="00B95FE0" w:rsidRPr="00611272" w:rsidRDefault="00B95FE0"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а.</w:t>
      </w:r>
      <w:r w:rsidR="00333B85" w:rsidRPr="00611272">
        <w:rPr>
          <w:rFonts w:ascii="GHEA Grapalat" w:hAnsi="GHEA Grapalat"/>
          <w:szCs w:val="22"/>
        </w:rPr>
        <w:tab/>
      </w:r>
      <w:r w:rsidRPr="00611272">
        <w:rPr>
          <w:rFonts w:ascii="GHEA Grapalat" w:hAnsi="GHEA Grapalat"/>
          <w:szCs w:val="22"/>
        </w:rPr>
        <w:t>графы "стоимость</w:t>
      </w:r>
      <w:r w:rsidR="00DF3688" w:rsidRPr="00611272">
        <w:rPr>
          <w:rFonts w:ascii="GHEA Grapalat" w:hAnsi="GHEA Grapalat"/>
          <w:szCs w:val="22"/>
        </w:rPr>
        <w:t>"</w:t>
      </w:r>
      <w:r w:rsidR="00830AD3" w:rsidRPr="00611272">
        <w:rPr>
          <w:rFonts w:ascii="GHEA Grapalat" w:hAnsi="GHEA Grapalat"/>
          <w:szCs w:val="22"/>
        </w:rPr>
        <w:t xml:space="preserve"> </w:t>
      </w:r>
      <w:r w:rsidRPr="00611272">
        <w:rPr>
          <w:rFonts w:ascii="GHEA Grapalat" w:hAnsi="GHEA Grapalat"/>
          <w:szCs w:val="22"/>
        </w:rPr>
        <w:t xml:space="preserve">и "налог на добавленную стоимость" </w:t>
      </w:r>
      <w:r w:rsidR="009B550F" w:rsidRPr="00611272">
        <w:rPr>
          <w:rFonts w:ascii="GHEA Grapalat" w:hAnsi="GHEA Grapalat"/>
          <w:szCs w:val="22"/>
        </w:rPr>
        <w:t xml:space="preserve">ценового предложения </w:t>
      </w:r>
      <w:r w:rsidRPr="00611272">
        <w:rPr>
          <w:rFonts w:ascii="GHEA Grapalat" w:hAnsi="GHEA Grapalat"/>
          <w:szCs w:val="22"/>
        </w:rPr>
        <w:t>заполнены только цифрами, а графа "общая цена" — и прописью, и цифрами или только прописью.</w:t>
      </w:r>
    </w:p>
    <w:p w14:paraId="3FA76027" w14:textId="77777777" w:rsidR="00B95FE0" w:rsidRPr="00611272" w:rsidRDefault="00B95FE0"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б.</w:t>
      </w:r>
      <w:r w:rsidR="00333B85" w:rsidRPr="00611272">
        <w:rPr>
          <w:rFonts w:ascii="GHEA Grapalat" w:hAnsi="GHEA Grapalat"/>
          <w:szCs w:val="22"/>
        </w:rPr>
        <w:tab/>
      </w:r>
      <w:r w:rsidRPr="00611272">
        <w:rPr>
          <w:rFonts w:ascii="GHEA Grapalat" w:hAnsi="GHEA Grapalat"/>
          <w:szCs w:val="22"/>
        </w:rPr>
        <w:t xml:space="preserve">между суммами, указанными прописью или цифрами в графах </w:t>
      </w:r>
      <w:r w:rsidR="00A60D60" w:rsidRPr="00611272">
        <w:rPr>
          <w:rFonts w:ascii="GHEA Grapalat" w:hAnsi="GHEA Grapalat"/>
          <w:szCs w:val="22"/>
        </w:rPr>
        <w:t>"стоимость"</w:t>
      </w:r>
      <w:r w:rsidR="00F7173E" w:rsidRPr="00611272">
        <w:rPr>
          <w:rFonts w:ascii="GHEA Grapalat" w:hAnsi="GHEA Grapalat"/>
          <w:szCs w:val="22"/>
        </w:rPr>
        <w:t xml:space="preserve"> </w:t>
      </w:r>
      <w:r w:rsidRPr="00611272">
        <w:rPr>
          <w:rFonts w:ascii="GHEA Grapalat" w:hAnsi="GHEA Grapalat"/>
          <w:szCs w:val="22"/>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3208E0A" w14:textId="77777777" w:rsidR="00A45946" w:rsidRPr="00611272" w:rsidRDefault="00B95FE0"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в.</w:t>
      </w:r>
      <w:r w:rsidR="00333B85" w:rsidRPr="00611272">
        <w:rPr>
          <w:rFonts w:ascii="GHEA Grapalat" w:hAnsi="GHEA Grapalat"/>
          <w:szCs w:val="22"/>
        </w:rPr>
        <w:tab/>
      </w:r>
      <w:r w:rsidRPr="00611272">
        <w:rPr>
          <w:rFonts w:ascii="GHEA Grapalat" w:hAnsi="GHEA Grapalat"/>
          <w:szCs w:val="22"/>
        </w:rPr>
        <w:t>номер лота в ценовом предложении указан неверно, однако наименование предмета закупки заполнено правильно.</w:t>
      </w:r>
    </w:p>
    <w:p w14:paraId="62F5CF40" w14:textId="77777777" w:rsidR="00B9778A" w:rsidRPr="00611272" w:rsidRDefault="00B9778A"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г.</w:t>
      </w:r>
      <w:r w:rsidRPr="00611272">
        <w:rPr>
          <w:rFonts w:ascii="GHEA Grapalat" w:hAnsi="GHEA Grapalat"/>
          <w:sz w:val="20"/>
          <w:szCs w:val="18"/>
        </w:rPr>
        <w:t xml:space="preserve"> </w:t>
      </w:r>
      <w:r w:rsidRPr="00611272">
        <w:rPr>
          <w:rFonts w:ascii="GHEA Grapalat" w:hAnsi="GHEA Grapalat"/>
          <w:szCs w:val="22"/>
        </w:rPr>
        <w:t>стоимость, налог на добавленную стоимость и общая сумма</w:t>
      </w:r>
      <w:r w:rsidR="00910938" w:rsidRPr="00611272">
        <w:rPr>
          <w:rFonts w:ascii="GHEA Grapalat" w:hAnsi="GHEA Grapalat"/>
          <w:szCs w:val="22"/>
        </w:rPr>
        <w:t xml:space="preserve"> ценового предложения</w:t>
      </w:r>
      <w:r w:rsidRPr="00611272">
        <w:rPr>
          <w:rFonts w:ascii="GHEA Grapalat" w:hAnsi="GHEA Grapalat"/>
          <w:szCs w:val="22"/>
        </w:rPr>
        <w:t xml:space="preserve">, указанные в графах </w:t>
      </w:r>
      <w:r w:rsidR="00207490" w:rsidRPr="00611272">
        <w:rPr>
          <w:rFonts w:ascii="GHEA Grapalat" w:hAnsi="GHEA Grapalat"/>
          <w:szCs w:val="22"/>
        </w:rPr>
        <w:t>прописью</w:t>
      </w:r>
      <w:r w:rsidRPr="00611272">
        <w:rPr>
          <w:rFonts w:ascii="GHEA Grapalat" w:hAnsi="GHEA Grapalat"/>
          <w:szCs w:val="22"/>
        </w:rPr>
        <w:t xml:space="preserve"> или цифрами, округлены до пяти десятых-до целого числа ниже, а пять десятых и более-до целого числа выше</w:t>
      </w:r>
      <w:r w:rsidR="00A14685" w:rsidRPr="00611272">
        <w:rPr>
          <w:rFonts w:ascii="GHEA Grapalat" w:hAnsi="GHEA Grapalat"/>
          <w:szCs w:val="22"/>
        </w:rPr>
        <w:t xml:space="preserve">, </w:t>
      </w:r>
    </w:p>
    <w:p w14:paraId="0B1CBE3E" w14:textId="77777777" w:rsidR="00260739" w:rsidRPr="00611272" w:rsidRDefault="00A14685"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д.</w:t>
      </w:r>
      <w:r w:rsidRPr="00611272">
        <w:rPr>
          <w:rFonts w:ascii="GHEA Grapalat" w:hAnsi="GHEA Grapalat"/>
          <w:sz w:val="20"/>
          <w:szCs w:val="18"/>
        </w:rPr>
        <w:t xml:space="preserve"> </w:t>
      </w:r>
      <w:r w:rsidRPr="00611272">
        <w:rPr>
          <w:rFonts w:ascii="GHEA Grapalat" w:hAnsi="GHEA Grapalat"/>
          <w:szCs w:val="22"/>
        </w:rPr>
        <w:t xml:space="preserve">в графах стоимость и налог на добавленную стоимость </w:t>
      </w:r>
      <w:r w:rsidR="008730A8" w:rsidRPr="00611272">
        <w:rPr>
          <w:rFonts w:ascii="GHEA Grapalat" w:hAnsi="GHEA Grapalat"/>
          <w:szCs w:val="22"/>
        </w:rPr>
        <w:t xml:space="preserve">ценового предложения </w:t>
      </w:r>
      <w:r w:rsidRPr="00611272">
        <w:rPr>
          <w:rFonts w:ascii="GHEA Grapalat" w:hAnsi="GHEA Grapalat"/>
          <w:szCs w:val="22"/>
        </w:rPr>
        <w:t xml:space="preserve">суммы заполнены как цифрами, так и </w:t>
      </w:r>
      <w:r w:rsidR="008730A8" w:rsidRPr="00611272">
        <w:rPr>
          <w:rFonts w:ascii="GHEA Grapalat" w:hAnsi="GHEA Grapalat"/>
          <w:szCs w:val="22"/>
        </w:rPr>
        <w:t>прописью</w:t>
      </w:r>
      <w:r w:rsidRPr="00611272">
        <w:rPr>
          <w:rFonts w:ascii="GHEA Grapalat" w:hAnsi="GHEA Grapalat"/>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611272">
        <w:rPr>
          <w:rFonts w:ascii="GHEA Grapalat" w:hAnsi="GHEA Grapalat"/>
          <w:szCs w:val="22"/>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68BB0AE4" w14:textId="77777777" w:rsidR="0048059F" w:rsidRPr="00611272" w:rsidRDefault="0048059F"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е.</w:t>
      </w:r>
      <w:r w:rsidRPr="00611272">
        <w:rPr>
          <w:rFonts w:ascii="GHEA Grapalat" w:hAnsi="GHEA Grapalat"/>
          <w:sz w:val="20"/>
          <w:szCs w:val="18"/>
        </w:rPr>
        <w:t xml:space="preserve"> </w:t>
      </w:r>
      <w:r w:rsidRPr="00611272">
        <w:rPr>
          <w:rFonts w:ascii="GHEA Grapalat" w:hAnsi="GHEA Grapalat"/>
          <w:szCs w:val="22"/>
        </w:rPr>
        <w:t>в суммах, заполненных буквами в графах ценового пред</w:t>
      </w:r>
      <w:r w:rsidR="00413595" w:rsidRPr="00611272">
        <w:rPr>
          <w:rFonts w:ascii="GHEA Grapalat" w:hAnsi="GHEA Grapalat"/>
          <w:szCs w:val="22"/>
        </w:rPr>
        <w:t xml:space="preserve">ложения, </w:t>
      </w:r>
      <w:proofErr w:type="spellStart"/>
      <w:r w:rsidR="00413595" w:rsidRPr="00611272">
        <w:rPr>
          <w:rFonts w:ascii="GHEA Grapalat" w:hAnsi="GHEA Grapalat"/>
          <w:szCs w:val="22"/>
        </w:rPr>
        <w:t>лумы</w:t>
      </w:r>
      <w:proofErr w:type="spellEnd"/>
      <w:r w:rsidR="00413595" w:rsidRPr="00611272">
        <w:rPr>
          <w:rFonts w:ascii="GHEA Grapalat" w:hAnsi="GHEA Grapalat"/>
          <w:szCs w:val="22"/>
        </w:rPr>
        <w:t xml:space="preserve"> указаны в цифрах.</w:t>
      </w:r>
    </w:p>
    <w:p w14:paraId="6A9DB9C6" w14:textId="77777777" w:rsidR="00A45946" w:rsidRPr="00611272" w:rsidRDefault="00C8055A"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5.3</w:t>
      </w:r>
      <w:r w:rsidR="00A34DFE" w:rsidRPr="00611272">
        <w:rPr>
          <w:rFonts w:ascii="GHEA Grapalat" w:hAnsi="GHEA Grapalat"/>
          <w:szCs w:val="22"/>
        </w:rPr>
        <w:t>.</w:t>
      </w:r>
      <w:r w:rsidR="00333B85" w:rsidRPr="00611272">
        <w:rPr>
          <w:rFonts w:ascii="GHEA Grapalat" w:hAnsi="GHEA Grapalat"/>
          <w:szCs w:val="22"/>
        </w:rPr>
        <w:tab/>
      </w:r>
      <w:r w:rsidRPr="00611272">
        <w:rPr>
          <w:rFonts w:ascii="GHEA Grapalat" w:hAnsi="GHEA Grapalat"/>
          <w:szCs w:val="22"/>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611272">
        <w:rPr>
          <w:rFonts w:ascii="GHEA Grapalat" w:hAnsi="GHEA Grapalat"/>
          <w:szCs w:val="22"/>
        </w:rPr>
        <w:t>,</w:t>
      </w:r>
      <w:r w:rsidRPr="00611272">
        <w:rPr>
          <w:rFonts w:ascii="GHEA Grapalat" w:hAnsi="GHEA Grapalat"/>
          <w:szCs w:val="22"/>
        </w:rPr>
        <w:t xml:space="preserve"> также размер прибыли участника не может быть ограничен приглашением.</w:t>
      </w:r>
    </w:p>
    <w:p w14:paraId="1D6C40F5" w14:textId="77777777" w:rsidR="00134FCA" w:rsidRDefault="00134FCA" w:rsidP="00172186">
      <w:pPr>
        <w:jc w:val="center"/>
        <w:rPr>
          <w:rFonts w:ascii="GHEA Grapalat" w:hAnsi="GHEA Grapalat"/>
          <w:b/>
          <w:sz w:val="22"/>
          <w:szCs w:val="22"/>
        </w:rPr>
      </w:pPr>
    </w:p>
    <w:p w14:paraId="78612240" w14:textId="024B4A41" w:rsidR="00096865" w:rsidRPr="00611272" w:rsidRDefault="00220C7C" w:rsidP="00172186">
      <w:pPr>
        <w:jc w:val="center"/>
        <w:rPr>
          <w:rFonts w:ascii="GHEA Grapalat" w:hAnsi="GHEA Grapalat"/>
          <w:b/>
          <w:sz w:val="22"/>
          <w:szCs w:val="22"/>
        </w:rPr>
      </w:pPr>
      <w:r w:rsidRPr="00611272">
        <w:rPr>
          <w:rFonts w:ascii="GHEA Grapalat" w:hAnsi="GHEA Grapalat"/>
          <w:b/>
          <w:sz w:val="22"/>
          <w:szCs w:val="22"/>
        </w:rPr>
        <w:t xml:space="preserve">6. СРОК ДЕЙСТВИЯ ЗАЯВКИ, </w:t>
      </w:r>
      <w:r w:rsidR="00294F67" w:rsidRPr="00611272">
        <w:rPr>
          <w:rFonts w:ascii="GHEA Grapalat" w:hAnsi="GHEA Grapalat"/>
          <w:b/>
          <w:sz w:val="22"/>
          <w:szCs w:val="22"/>
        </w:rPr>
        <w:br/>
      </w:r>
      <w:r w:rsidRPr="00611272">
        <w:rPr>
          <w:rFonts w:ascii="GHEA Grapalat" w:hAnsi="GHEA Grapalat"/>
          <w:b/>
          <w:sz w:val="22"/>
          <w:szCs w:val="22"/>
        </w:rPr>
        <w:t>ПОРЯДОК ВНЕСЕНИЯ ИЗМЕНЕНИЙ В ЗАЯВКИ</w:t>
      </w:r>
      <w:r w:rsidR="002626F7" w:rsidRPr="00611272">
        <w:rPr>
          <w:rFonts w:ascii="GHEA Grapalat" w:hAnsi="GHEA Grapalat"/>
          <w:b/>
          <w:sz w:val="22"/>
          <w:szCs w:val="22"/>
        </w:rPr>
        <w:t xml:space="preserve"> </w:t>
      </w:r>
      <w:r w:rsidR="00955A1E" w:rsidRPr="00611272">
        <w:rPr>
          <w:rFonts w:ascii="GHEA Grapalat" w:hAnsi="GHEA Grapalat"/>
          <w:b/>
          <w:sz w:val="22"/>
          <w:szCs w:val="22"/>
        </w:rPr>
        <w:t>И ИХ ОТЗЫВА</w:t>
      </w:r>
    </w:p>
    <w:p w14:paraId="416BF8A5" w14:textId="77777777" w:rsidR="00873D42" w:rsidRPr="00611272" w:rsidRDefault="00873D42" w:rsidP="00172186">
      <w:pPr>
        <w:jc w:val="center"/>
        <w:rPr>
          <w:rFonts w:ascii="GHEA Grapalat" w:hAnsi="GHEA Grapalat"/>
          <w:b/>
          <w:sz w:val="22"/>
          <w:szCs w:val="22"/>
        </w:rPr>
      </w:pPr>
    </w:p>
    <w:p w14:paraId="662EB478" w14:textId="77777777" w:rsidR="00096865" w:rsidRPr="00611272" w:rsidRDefault="00220C7C" w:rsidP="00172186">
      <w:pPr>
        <w:pStyle w:val="a3"/>
        <w:widowControl w:val="0"/>
        <w:tabs>
          <w:tab w:val="left" w:pos="1134"/>
        </w:tabs>
        <w:spacing w:line="240" w:lineRule="auto"/>
        <w:ind w:firstLine="567"/>
        <w:rPr>
          <w:rFonts w:ascii="GHEA Grapalat" w:hAnsi="GHEA Grapalat"/>
          <w:i w:val="0"/>
          <w:sz w:val="22"/>
          <w:szCs w:val="22"/>
        </w:rPr>
      </w:pPr>
      <w:r w:rsidRPr="00611272">
        <w:rPr>
          <w:rFonts w:ascii="GHEA Grapalat" w:hAnsi="GHEA Grapalat"/>
          <w:i w:val="0"/>
          <w:sz w:val="22"/>
          <w:szCs w:val="22"/>
        </w:rPr>
        <w:t>6.1</w:t>
      </w:r>
      <w:r w:rsidR="00A34DFE" w:rsidRPr="00611272">
        <w:rPr>
          <w:rFonts w:ascii="GHEA Grapalat" w:hAnsi="GHEA Grapalat"/>
          <w:i w:val="0"/>
          <w:sz w:val="22"/>
          <w:szCs w:val="22"/>
        </w:rPr>
        <w:t>.</w:t>
      </w:r>
      <w:r w:rsidR="00294F67" w:rsidRPr="00611272">
        <w:rPr>
          <w:rFonts w:ascii="GHEA Grapalat" w:hAnsi="GHEA Grapalat"/>
          <w:i w:val="0"/>
          <w:sz w:val="22"/>
          <w:szCs w:val="22"/>
        </w:rPr>
        <w:tab/>
      </w:r>
      <w:r w:rsidRPr="00611272">
        <w:rPr>
          <w:rFonts w:ascii="GHEA Grapalat" w:hAnsi="GHEA Grapalat"/>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8CE5A54" w14:textId="77777777" w:rsidR="00096865" w:rsidRPr="00611272" w:rsidRDefault="00220C7C" w:rsidP="00172186">
      <w:pPr>
        <w:pStyle w:val="a3"/>
        <w:widowControl w:val="0"/>
        <w:tabs>
          <w:tab w:val="left" w:pos="1134"/>
        </w:tabs>
        <w:spacing w:line="240" w:lineRule="auto"/>
        <w:ind w:firstLine="567"/>
        <w:rPr>
          <w:rFonts w:ascii="GHEA Grapalat" w:hAnsi="GHEA Grapalat" w:cs="Sylfaen"/>
          <w:i w:val="0"/>
          <w:sz w:val="22"/>
          <w:szCs w:val="22"/>
        </w:rPr>
      </w:pPr>
      <w:r w:rsidRPr="00611272">
        <w:rPr>
          <w:rFonts w:ascii="GHEA Grapalat" w:hAnsi="GHEA Grapalat"/>
          <w:i w:val="0"/>
          <w:sz w:val="22"/>
          <w:szCs w:val="22"/>
        </w:rPr>
        <w:t>6.2</w:t>
      </w:r>
      <w:r w:rsidR="00A34DFE" w:rsidRPr="00611272">
        <w:rPr>
          <w:rFonts w:ascii="GHEA Grapalat" w:hAnsi="GHEA Grapalat"/>
          <w:i w:val="0"/>
          <w:sz w:val="22"/>
          <w:szCs w:val="22"/>
        </w:rPr>
        <w:t>.</w:t>
      </w:r>
      <w:r w:rsidR="008E6E51" w:rsidRPr="00611272">
        <w:rPr>
          <w:rFonts w:ascii="GHEA Grapalat" w:hAnsi="GHEA Grapalat"/>
          <w:i w:val="0"/>
          <w:sz w:val="22"/>
          <w:szCs w:val="22"/>
        </w:rPr>
        <w:tab/>
      </w:r>
      <w:r w:rsidRPr="00611272">
        <w:rPr>
          <w:rFonts w:ascii="GHEA Grapalat" w:hAnsi="GHEA Grapalat"/>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F6C103A" w14:textId="77777777" w:rsidR="00FA0E41" w:rsidRPr="00611272" w:rsidRDefault="00FA0E41" w:rsidP="00172186">
      <w:pPr>
        <w:widowControl w:val="0"/>
        <w:ind w:firstLine="567"/>
        <w:jc w:val="center"/>
        <w:rPr>
          <w:rFonts w:ascii="GHEA Grapalat" w:hAnsi="GHEA Grapalat"/>
          <w:b/>
          <w:sz w:val="22"/>
          <w:szCs w:val="22"/>
        </w:rPr>
      </w:pPr>
    </w:p>
    <w:p w14:paraId="3FB72E07" w14:textId="77777777" w:rsidR="00096865" w:rsidRPr="00611272" w:rsidRDefault="000D701E" w:rsidP="00172186">
      <w:pPr>
        <w:widowControl w:val="0"/>
        <w:jc w:val="center"/>
        <w:rPr>
          <w:rFonts w:ascii="GHEA Grapalat" w:hAnsi="GHEA Grapalat"/>
          <w:b/>
          <w:sz w:val="22"/>
          <w:szCs w:val="22"/>
        </w:rPr>
      </w:pPr>
      <w:r w:rsidRPr="00611272">
        <w:rPr>
          <w:rFonts w:ascii="GHEA Grapalat" w:hAnsi="GHEA Grapalat"/>
          <w:b/>
          <w:sz w:val="22"/>
          <w:szCs w:val="22"/>
        </w:rPr>
        <w:t xml:space="preserve">7. ОБЕСПЕЧЕНИЕ ЗАЯВКИ </w:t>
      </w:r>
    </w:p>
    <w:p w14:paraId="716D9BC8" w14:textId="77777777" w:rsidR="007A3EE6" w:rsidRPr="00611272" w:rsidRDefault="0028319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7.1.</w:t>
      </w:r>
      <w:r w:rsidR="00A34DFE" w:rsidRPr="00611272">
        <w:rPr>
          <w:rFonts w:ascii="GHEA Grapalat" w:hAnsi="GHEA Grapalat"/>
          <w:sz w:val="22"/>
          <w:szCs w:val="22"/>
        </w:rPr>
        <w:tab/>
      </w:r>
      <w:r w:rsidRPr="00611272">
        <w:rPr>
          <w:rFonts w:ascii="GHEA Grapalat" w:hAnsi="GHEA Grapalat"/>
          <w:sz w:val="22"/>
          <w:szCs w:val="22"/>
        </w:rPr>
        <w:t>Участник заявкой в порядке, установленном настоящим Приглашением, представляет обеспечение заявки</w:t>
      </w:r>
      <w:r w:rsidR="00681F45" w:rsidRPr="00611272">
        <w:rPr>
          <w:rFonts w:ascii="GHEA Grapalat" w:hAnsi="GHEA Grapalat"/>
          <w:sz w:val="22"/>
          <w:szCs w:val="22"/>
        </w:rPr>
        <w:t>.</w:t>
      </w:r>
    </w:p>
    <w:p w14:paraId="14FE2E50" w14:textId="77777777" w:rsidR="00903898" w:rsidRPr="00611272" w:rsidRDefault="00771C0F" w:rsidP="00172186">
      <w:pPr>
        <w:widowControl w:val="0"/>
        <w:ind w:firstLine="567"/>
        <w:jc w:val="both"/>
        <w:rPr>
          <w:rFonts w:ascii="GHEA Grapalat" w:hAnsi="GHEA Grapalat" w:cs="Sylfaen"/>
          <w:b/>
          <w:bCs/>
          <w:sz w:val="22"/>
          <w:szCs w:val="22"/>
        </w:rPr>
      </w:pPr>
      <w:r w:rsidRPr="00611272">
        <w:rPr>
          <w:rFonts w:ascii="GHEA Grapalat" w:hAnsi="GHEA Grapalat"/>
          <w:b/>
          <w:bCs/>
          <w:sz w:val="22"/>
          <w:szCs w:val="22"/>
        </w:rPr>
        <w:t>Обеспечение заявки представляется в виде банковской гарантии</w:t>
      </w:r>
      <w:r w:rsidR="008463FB" w:rsidRPr="00611272">
        <w:rPr>
          <w:rFonts w:ascii="GHEA Grapalat" w:hAnsi="GHEA Grapalat"/>
          <w:b/>
          <w:bCs/>
          <w:sz w:val="22"/>
          <w:szCs w:val="22"/>
        </w:rPr>
        <w:t xml:space="preserve"> (Приложение 3)</w:t>
      </w:r>
      <w:r w:rsidRPr="00611272">
        <w:rPr>
          <w:rFonts w:ascii="GHEA Grapalat" w:hAnsi="GHEA Grapalat"/>
          <w:b/>
          <w:bCs/>
          <w:sz w:val="22"/>
          <w:szCs w:val="22"/>
        </w:rPr>
        <w:t xml:space="preserve"> или наличных денег в размере, равном пяти процентам от </w:t>
      </w:r>
      <w:r w:rsidR="003B6001" w:rsidRPr="00611272">
        <w:rPr>
          <w:rFonts w:ascii="GHEA Grapalat" w:hAnsi="GHEA Grapalat"/>
          <w:b/>
          <w:bCs/>
          <w:sz w:val="22"/>
          <w:szCs w:val="22"/>
        </w:rPr>
        <w:t>цены закупки</w:t>
      </w:r>
      <w:r w:rsidR="00E62CB8" w:rsidRPr="00611272">
        <w:rPr>
          <w:rFonts w:ascii="GHEA Grapalat" w:hAnsi="GHEA Grapalat"/>
          <w:b/>
          <w:bCs/>
          <w:sz w:val="22"/>
          <w:szCs w:val="22"/>
        </w:rPr>
        <w:t>.</w:t>
      </w:r>
      <w:r w:rsidR="007304FF" w:rsidRPr="00611272">
        <w:rPr>
          <w:rFonts w:ascii="GHEA Grapalat" w:hAnsi="GHEA Grapalat"/>
          <w:b/>
          <w:bCs/>
          <w:sz w:val="22"/>
          <w:szCs w:val="22"/>
        </w:rPr>
        <w:t xml:space="preserve"> Если ценовое предложение участника превышает цену закупки, то размер обеспечения заявки равен пяти процентам ценового предложения.</w:t>
      </w:r>
      <w:r w:rsidR="00C85211" w:rsidRPr="00611272">
        <w:rPr>
          <w:rFonts w:ascii="GHEA Grapalat" w:hAnsi="GHEA Grapalat"/>
          <w:b/>
          <w:bCs/>
          <w:sz w:val="22"/>
          <w:szCs w:val="22"/>
        </w:rPr>
        <w:t xml:space="preserve"> </w:t>
      </w:r>
      <w:r w:rsidRPr="00611272">
        <w:rPr>
          <w:rFonts w:ascii="GHEA Grapalat" w:hAnsi="GHEA Grapalat"/>
          <w:b/>
          <w:bCs/>
          <w:sz w:val="22"/>
          <w:szCs w:val="22"/>
        </w:rPr>
        <w:t xml:space="preserve">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w:t>
      </w:r>
      <w:r w:rsidRPr="00611272">
        <w:rPr>
          <w:rFonts w:ascii="GHEA Grapalat" w:hAnsi="GHEA Grapalat"/>
          <w:b/>
          <w:bCs/>
          <w:sz w:val="22"/>
          <w:szCs w:val="22"/>
        </w:rPr>
        <w:lastRenderedPageBreak/>
        <w:t>Приглашения и не подлежит отклонению.</w:t>
      </w:r>
    </w:p>
    <w:p w14:paraId="764360D7" w14:textId="77777777" w:rsidR="00546454" w:rsidRPr="00611272" w:rsidRDefault="001578D4" w:rsidP="00172186">
      <w:pPr>
        <w:widowControl w:val="0"/>
        <w:ind w:firstLine="567"/>
        <w:jc w:val="both"/>
        <w:rPr>
          <w:rFonts w:ascii="GHEA Grapalat" w:hAnsi="GHEA Grapalat"/>
          <w:sz w:val="22"/>
          <w:szCs w:val="22"/>
        </w:rPr>
      </w:pPr>
      <w:r w:rsidRPr="00611272">
        <w:rPr>
          <w:rFonts w:ascii="GHEA Grapalat" w:hAnsi="GHEA Grapalat"/>
          <w:b/>
          <w:bCs/>
          <w:sz w:val="22"/>
          <w:szCs w:val="22"/>
        </w:rPr>
        <w:t>Представленное в виде наличных денег обеспечение заявки должно быть перечислено на казначейский счет "900008000466",</w:t>
      </w:r>
      <w:r w:rsidRPr="00611272">
        <w:rPr>
          <w:rFonts w:ascii="GHEA Grapalat" w:hAnsi="GHEA Grapalat"/>
          <w:sz w:val="22"/>
          <w:szCs w:val="22"/>
        </w:rPr>
        <w:t xml:space="preserve">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sidRPr="00611272">
        <w:rPr>
          <w:rFonts w:ascii="GHEA Grapalat" w:hAnsi="GHEA Grapalat"/>
          <w:sz w:val="22"/>
          <w:szCs w:val="22"/>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11E717A3" w14:textId="77777777" w:rsidR="000E7716" w:rsidRPr="00611272" w:rsidRDefault="000E7716" w:rsidP="00172186">
      <w:pPr>
        <w:widowControl w:val="0"/>
        <w:ind w:firstLine="567"/>
        <w:jc w:val="both"/>
        <w:rPr>
          <w:rFonts w:ascii="GHEA Grapalat" w:hAnsi="GHEA Grapalat" w:cs="Sylfaen"/>
          <w:sz w:val="22"/>
          <w:szCs w:val="22"/>
        </w:rPr>
      </w:pPr>
      <w:r w:rsidRPr="00611272">
        <w:rPr>
          <w:rFonts w:ascii="GHEA Grapalat" w:hAnsi="GHEA Grapalat"/>
          <w:sz w:val="22"/>
          <w:szCs w:val="22"/>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proofErr w:type="spellStart"/>
      <w:r w:rsidRPr="00611272">
        <w:rPr>
          <w:rFonts w:ascii="GHEA Grapalat" w:hAnsi="GHEA Grapalat"/>
          <w:sz w:val="22"/>
          <w:szCs w:val="22"/>
        </w:rPr>
        <w:t>предусмотрении</w:t>
      </w:r>
      <w:proofErr w:type="spellEnd"/>
      <w:r w:rsidRPr="00611272">
        <w:rPr>
          <w:rFonts w:ascii="GHEA Grapalat" w:hAnsi="GHEA Grapalat"/>
          <w:sz w:val="22"/>
          <w:szCs w:val="22"/>
        </w:rPr>
        <w:t xml:space="preserve"> финансовых средств.</w:t>
      </w:r>
      <w:r w:rsidRPr="00611272">
        <w:rPr>
          <w:rFonts w:ascii="GHEA Grapalat" w:hAnsi="GHEA Grapalat"/>
          <w:sz w:val="22"/>
          <w:szCs w:val="22"/>
          <w:lang w:val="hy-AM"/>
        </w:rPr>
        <w:t xml:space="preserve"> </w:t>
      </w:r>
      <w:r w:rsidRPr="00611272">
        <w:rPr>
          <w:rFonts w:ascii="GHEA Grapalat" w:hAnsi="GHEA Grapalat"/>
          <w:sz w:val="22"/>
          <w:szCs w:val="22"/>
        </w:rPr>
        <w:t xml:space="preserve">Если в течение шести месяцев со дня заключения договора финансовые средства для исполнения договора не </w:t>
      </w:r>
      <w:proofErr w:type="spellStart"/>
      <w:r w:rsidRPr="00611272">
        <w:rPr>
          <w:rFonts w:ascii="GHEA Grapalat" w:hAnsi="GHEA Grapalat"/>
          <w:sz w:val="22"/>
          <w:szCs w:val="22"/>
        </w:rPr>
        <w:t>предусмотриваются</w:t>
      </w:r>
      <w:proofErr w:type="spellEnd"/>
      <w:r w:rsidRPr="00611272">
        <w:rPr>
          <w:rFonts w:ascii="GHEA Grapalat" w:hAnsi="GHEA Grapalat"/>
          <w:sz w:val="22"/>
          <w:szCs w:val="22"/>
        </w:rPr>
        <w:t xml:space="preserve"> и договор расторгается, то обеспечение заявки возвращается в течение пяти рабочих дней со дня расторжения договора.</w:t>
      </w:r>
      <w:r w:rsidRPr="00611272">
        <w:rPr>
          <w:rFonts w:ascii="GHEA Grapalat" w:hAnsi="GHEA Grapalat"/>
          <w:sz w:val="22"/>
          <w:szCs w:val="22"/>
          <w:vertAlign w:val="superscript"/>
        </w:rPr>
        <w:t>9.1</w:t>
      </w:r>
    </w:p>
    <w:p w14:paraId="698281AF" w14:textId="77777777" w:rsidR="00D957C5" w:rsidRPr="00611272" w:rsidRDefault="00D957C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Руководитель заказчика письменно информирует о возврате обеспечения заявки в сроки, предусмотренные настоящим пунктом:</w:t>
      </w:r>
    </w:p>
    <w:p w14:paraId="4EB5FCA0" w14:textId="77777777" w:rsidR="00D957C5" w:rsidRPr="00611272" w:rsidRDefault="00D957C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 в случае обеспечения, представленного в виде наличных денег-Министерств</w:t>
      </w:r>
      <w:r w:rsidRPr="00611272">
        <w:rPr>
          <w:rFonts w:ascii="GHEA Grapalat" w:hAnsi="GHEA Grapalat"/>
          <w:sz w:val="22"/>
          <w:szCs w:val="22"/>
          <w:lang w:val="en-US"/>
        </w:rPr>
        <w:t>o</w:t>
      </w:r>
      <w:r w:rsidRPr="00611272">
        <w:rPr>
          <w:rFonts w:ascii="GHEA Grapalat" w:hAnsi="GHEA Grapalat"/>
          <w:sz w:val="22"/>
          <w:szCs w:val="22"/>
        </w:rPr>
        <w:t xml:space="preserve"> финансов РА, приложив копию представленного заявкой документа обосновывающую выплату, </w:t>
      </w:r>
    </w:p>
    <w:p w14:paraId="36A96F1A" w14:textId="77777777" w:rsidR="00D957C5" w:rsidRPr="00611272" w:rsidRDefault="00D957C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 в случае обеспечения, представленного в виде банковской гарантии - выдавший гарантию банк.</w:t>
      </w:r>
    </w:p>
    <w:p w14:paraId="1D17FE48" w14:textId="77777777" w:rsidR="000A7528" w:rsidRPr="00611272" w:rsidRDefault="0028319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7.2.</w:t>
      </w:r>
      <w:r w:rsidR="003A6791" w:rsidRPr="00611272">
        <w:rPr>
          <w:rFonts w:ascii="GHEA Grapalat" w:hAnsi="GHEA Grapalat"/>
          <w:sz w:val="22"/>
          <w:szCs w:val="22"/>
        </w:rPr>
        <w:tab/>
      </w:r>
      <w:r w:rsidRPr="00611272">
        <w:rPr>
          <w:rFonts w:ascii="GHEA Grapalat" w:hAnsi="GHEA Grapalat"/>
          <w:sz w:val="22"/>
          <w:szCs w:val="22"/>
        </w:rPr>
        <w:t>При организации проце</w:t>
      </w:r>
      <w:r w:rsidR="00681F45" w:rsidRPr="00611272">
        <w:rPr>
          <w:rFonts w:ascii="GHEA Grapalat" w:hAnsi="GHEA Grapalat"/>
          <w:sz w:val="22"/>
          <w:szCs w:val="22"/>
        </w:rPr>
        <w:t>дуры закупки по лотам</w:t>
      </w:r>
      <w:r w:rsidR="00B44C6D" w:rsidRPr="00611272">
        <w:rPr>
          <w:rFonts w:ascii="GHEA Grapalat" w:hAnsi="GHEA Grapalat"/>
          <w:sz w:val="22"/>
          <w:szCs w:val="22"/>
        </w:rPr>
        <w:t>, если</w:t>
      </w:r>
      <w:r w:rsidR="00681F45" w:rsidRPr="00611272">
        <w:rPr>
          <w:rFonts w:ascii="GHEA Grapalat" w:hAnsi="GHEA Grapalat"/>
          <w:sz w:val="22"/>
          <w:szCs w:val="22"/>
        </w:rPr>
        <w:t>:</w:t>
      </w:r>
    </w:p>
    <w:p w14:paraId="3C82CEB9" w14:textId="77777777" w:rsidR="004D466D" w:rsidRPr="00611272" w:rsidRDefault="000A752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а.</w:t>
      </w:r>
      <w:r w:rsidR="003A6791" w:rsidRPr="00611272">
        <w:rPr>
          <w:rFonts w:ascii="GHEA Grapalat" w:hAnsi="GHEA Grapalat"/>
          <w:sz w:val="22"/>
          <w:szCs w:val="22"/>
        </w:rPr>
        <w:tab/>
      </w:r>
      <w:r w:rsidRPr="00611272">
        <w:rPr>
          <w:rFonts w:ascii="GHEA Grapalat" w:hAnsi="GHEA Grapalat"/>
          <w:sz w:val="22"/>
          <w:szCs w:val="22"/>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611272">
        <w:rPr>
          <w:rFonts w:ascii="GHEA Grapalat" w:hAnsi="GHEA Grapalat"/>
          <w:sz w:val="22"/>
          <w:szCs w:val="22"/>
        </w:rPr>
        <w:t>В</w:t>
      </w:r>
      <w:r w:rsidR="004D466D" w:rsidRPr="00611272">
        <w:rPr>
          <w:rFonts w:ascii="Calibri" w:hAnsi="Calibri" w:cs="Calibri"/>
          <w:sz w:val="22"/>
          <w:szCs w:val="22"/>
        </w:rPr>
        <w:t> </w:t>
      </w:r>
      <w:r w:rsidR="004D466D" w:rsidRPr="00611272">
        <w:rPr>
          <w:rFonts w:ascii="GHEA Grapalat" w:hAnsi="GHEA Grapalat"/>
          <w:sz w:val="22"/>
          <w:szCs w:val="22"/>
        </w:rPr>
        <w:t>случае представления одного обеспечения заявки, его сумма исчисляется в отношении общей суммы цен закупок по</w:t>
      </w:r>
      <w:r w:rsidR="004D466D" w:rsidRPr="00611272">
        <w:rPr>
          <w:rFonts w:ascii="Calibri" w:hAnsi="Calibri" w:cs="Calibri"/>
          <w:sz w:val="22"/>
          <w:szCs w:val="22"/>
        </w:rPr>
        <w:t> </w:t>
      </w:r>
      <w:r w:rsidR="004D466D" w:rsidRPr="00611272">
        <w:rPr>
          <w:rFonts w:ascii="GHEA Grapalat" w:hAnsi="GHEA Grapalat"/>
          <w:sz w:val="22"/>
          <w:szCs w:val="22"/>
        </w:rPr>
        <w:t>представленным лотам,</w:t>
      </w:r>
      <w:r w:rsidR="004D466D" w:rsidRPr="00611272">
        <w:rPr>
          <w:rFonts w:ascii="GHEA Grapalat" w:hAnsi="GHEA Grapalat"/>
          <w:color w:val="000000" w:themeColor="text1"/>
          <w:sz w:val="22"/>
          <w:szCs w:val="22"/>
        </w:rPr>
        <w:t xml:space="preserve"> </w:t>
      </w:r>
      <w:r w:rsidR="004D466D" w:rsidRPr="00611272">
        <w:rPr>
          <w:rFonts w:ascii="GHEA Grapalat" w:hAnsi="GHEA Grapalat"/>
          <w:sz w:val="22"/>
          <w:szCs w:val="22"/>
        </w:rPr>
        <w:t xml:space="preserve">а в том случае </w:t>
      </w:r>
      <w:r w:rsidR="004D466D" w:rsidRPr="00611272">
        <w:rPr>
          <w:rFonts w:ascii="GHEA Grapalat" w:hAnsi="GHEA Grapalat"/>
          <w:sz w:val="22"/>
          <w:szCs w:val="22"/>
          <w:lang w:val="en-US"/>
        </w:rPr>
        <w:t>e</w:t>
      </w:r>
      <w:proofErr w:type="spellStart"/>
      <w:r w:rsidR="004D466D" w:rsidRPr="00611272">
        <w:rPr>
          <w:rFonts w:ascii="GHEA Grapalat" w:hAnsi="GHEA Grapalat"/>
          <w:sz w:val="22"/>
          <w:szCs w:val="22"/>
        </w:rPr>
        <w:t>сли</w:t>
      </w:r>
      <w:proofErr w:type="spellEnd"/>
      <w:r w:rsidR="004D466D" w:rsidRPr="00611272">
        <w:rPr>
          <w:rFonts w:ascii="GHEA Grapalat" w:hAnsi="GHEA Grapalat"/>
          <w:sz w:val="22"/>
          <w:szCs w:val="22"/>
        </w:rPr>
        <w:t xml:space="preserve"> ценовые предложения превышают цены закупки - в отношении общей суммы ценовых предложений,</w:t>
      </w:r>
      <w:r w:rsidR="004D466D" w:rsidRPr="00611272">
        <w:rPr>
          <w:rFonts w:ascii="GHEA Grapalat" w:hAnsi="GHEA Grapalat"/>
          <w:color w:val="000000" w:themeColor="text1"/>
          <w:sz w:val="22"/>
          <w:szCs w:val="22"/>
        </w:rPr>
        <w:t xml:space="preserve"> с учетом </w:t>
      </w:r>
      <w:r w:rsidR="004D466D" w:rsidRPr="00611272">
        <w:rPr>
          <w:rFonts w:ascii="GHEA Grapalat" w:hAnsi="GHEA Grapalat" w:cs="Sylfaen"/>
          <w:sz w:val="22"/>
          <w:szCs w:val="22"/>
        </w:rPr>
        <w:t>требований абзаца «д» подпункта 1 пункта 32 Порядка;</w:t>
      </w:r>
    </w:p>
    <w:p w14:paraId="01415C63" w14:textId="77777777" w:rsidR="00C35487" w:rsidRPr="00611272" w:rsidRDefault="000A752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б.</w:t>
      </w:r>
      <w:r w:rsidR="00E70FC4" w:rsidRPr="00611272">
        <w:rPr>
          <w:rFonts w:ascii="GHEA Grapalat" w:hAnsi="GHEA Grapalat"/>
          <w:sz w:val="22"/>
          <w:szCs w:val="22"/>
        </w:rPr>
        <w:tab/>
      </w:r>
      <w:r w:rsidR="00AF342E" w:rsidRPr="00611272">
        <w:rPr>
          <w:rFonts w:ascii="GHEA Grapalat" w:hAnsi="GHEA Grapalat"/>
          <w:sz w:val="22"/>
          <w:szCs w:val="22"/>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611272">
        <w:rPr>
          <w:rFonts w:ascii="GHEA Grapalat" w:hAnsi="GHEA Grapalat"/>
          <w:sz w:val="22"/>
          <w:szCs w:val="22"/>
        </w:rPr>
        <w:t>.</w:t>
      </w:r>
      <w:r w:rsidR="00FE6DBA" w:rsidRPr="00611272">
        <w:rPr>
          <w:rStyle w:val="af7"/>
          <w:rFonts w:ascii="GHEA Grapalat" w:hAnsi="GHEA Grapalat"/>
          <w:sz w:val="22"/>
          <w:szCs w:val="22"/>
        </w:rPr>
        <w:footnoteReference w:customMarkFollows="1" w:id="3"/>
        <w:t>9</w:t>
      </w:r>
    </w:p>
    <w:p w14:paraId="4381F8E3" w14:textId="77777777" w:rsidR="00F20DA5" w:rsidRPr="00611272" w:rsidRDefault="0028319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7.3.</w:t>
      </w:r>
      <w:r w:rsidR="00E70FC4" w:rsidRPr="00611272">
        <w:rPr>
          <w:rFonts w:ascii="GHEA Grapalat" w:hAnsi="GHEA Grapalat"/>
          <w:sz w:val="22"/>
          <w:szCs w:val="22"/>
        </w:rPr>
        <w:tab/>
      </w:r>
      <w:r w:rsidRPr="00611272">
        <w:rPr>
          <w:rFonts w:ascii="GHEA Grapalat" w:hAnsi="GHEA Grapalat"/>
          <w:sz w:val="22"/>
          <w:szCs w:val="22"/>
        </w:rPr>
        <w:t>Участник выплачивает обеспечение заявки, если он:</w:t>
      </w:r>
    </w:p>
    <w:p w14:paraId="6C35FBC6"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1)</w:t>
      </w:r>
      <w:r w:rsidR="00E70FC4" w:rsidRPr="00611272">
        <w:rPr>
          <w:rFonts w:ascii="GHEA Grapalat" w:hAnsi="GHEA Grapalat"/>
          <w:sz w:val="22"/>
          <w:szCs w:val="22"/>
        </w:rPr>
        <w:tab/>
      </w:r>
      <w:r w:rsidRPr="00611272">
        <w:rPr>
          <w:rFonts w:ascii="GHEA Grapalat" w:hAnsi="GHEA Grapalat"/>
          <w:sz w:val="22"/>
          <w:szCs w:val="22"/>
        </w:rPr>
        <w:t>объявлен отобранным участником, но отказывается от заключения договора либо лишается права на его заключение;</w:t>
      </w:r>
    </w:p>
    <w:p w14:paraId="6E08C207"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2)</w:t>
      </w:r>
      <w:r w:rsidR="00E70FC4" w:rsidRPr="00611272">
        <w:rPr>
          <w:rFonts w:ascii="GHEA Grapalat" w:hAnsi="GHEA Grapalat"/>
          <w:sz w:val="22"/>
          <w:szCs w:val="22"/>
        </w:rPr>
        <w:tab/>
      </w:r>
      <w:r w:rsidRPr="00611272">
        <w:rPr>
          <w:rFonts w:ascii="GHEA Grapalat" w:hAnsi="GHEA Grapalat"/>
          <w:sz w:val="22"/>
          <w:szCs w:val="22"/>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61088459" w14:textId="69410044" w:rsidR="00A42E71" w:rsidRPr="00611272" w:rsidRDefault="00283198" w:rsidP="00172186">
      <w:pPr>
        <w:widowControl w:val="0"/>
        <w:tabs>
          <w:tab w:val="left" w:pos="1134"/>
        </w:tabs>
        <w:ind w:firstLine="567"/>
        <w:jc w:val="both"/>
        <w:rPr>
          <w:rFonts w:ascii="GHEA Grapalat" w:hAnsi="GHEA Grapalat" w:cs="Sylfaen"/>
          <w:b/>
          <w:bCs/>
          <w:sz w:val="22"/>
          <w:szCs w:val="22"/>
        </w:rPr>
      </w:pPr>
      <w:r w:rsidRPr="00611272">
        <w:rPr>
          <w:rFonts w:ascii="GHEA Grapalat" w:hAnsi="GHEA Grapalat"/>
          <w:b/>
          <w:bCs/>
          <w:sz w:val="22"/>
          <w:szCs w:val="22"/>
        </w:rPr>
        <w:t>7.4.</w:t>
      </w:r>
      <w:r w:rsidR="00E70FC4" w:rsidRPr="00611272">
        <w:rPr>
          <w:rFonts w:ascii="GHEA Grapalat" w:hAnsi="GHEA Grapalat"/>
          <w:b/>
          <w:bCs/>
          <w:sz w:val="22"/>
          <w:szCs w:val="22"/>
        </w:rPr>
        <w:tab/>
      </w:r>
      <w:r w:rsidRPr="00611272">
        <w:rPr>
          <w:rFonts w:ascii="GHEA Grapalat" w:hAnsi="GHEA Grapalat"/>
          <w:b/>
          <w:bCs/>
          <w:sz w:val="22"/>
          <w:szCs w:val="22"/>
        </w:rPr>
        <w:t xml:space="preserve">Обеспечение заявки должно быть </w:t>
      </w:r>
      <w:r w:rsidR="00E25B05" w:rsidRPr="00611272">
        <w:rPr>
          <w:rFonts w:ascii="GHEA Grapalat" w:hAnsi="GHEA Grapalat"/>
          <w:b/>
          <w:bCs/>
          <w:sz w:val="22"/>
          <w:szCs w:val="22"/>
        </w:rPr>
        <w:t xml:space="preserve">действительным </w:t>
      </w:r>
      <w:r w:rsidRPr="00611272">
        <w:rPr>
          <w:rFonts w:ascii="GHEA Grapalat" w:hAnsi="GHEA Grapalat"/>
          <w:b/>
          <w:bCs/>
          <w:sz w:val="22"/>
          <w:szCs w:val="22"/>
        </w:rPr>
        <w:t>в течение</w:t>
      </w:r>
      <w:r w:rsidR="002647CA" w:rsidRPr="00611272">
        <w:rPr>
          <w:rFonts w:ascii="GHEA Grapalat" w:hAnsi="GHEA Grapalat"/>
          <w:b/>
          <w:bCs/>
          <w:sz w:val="22"/>
          <w:szCs w:val="22"/>
          <w:lang w:val="hy-AM"/>
        </w:rPr>
        <w:t xml:space="preserve"> 120</w:t>
      </w:r>
      <w:r w:rsidRPr="00611272">
        <w:rPr>
          <w:rFonts w:ascii="GHEA Grapalat" w:hAnsi="GHEA Grapalat"/>
          <w:b/>
          <w:bCs/>
          <w:sz w:val="22"/>
          <w:szCs w:val="22"/>
        </w:rPr>
        <w:t xml:space="preserve"> </w:t>
      </w:r>
      <w:r w:rsidR="00F80761" w:rsidRPr="00611272">
        <w:rPr>
          <w:rFonts w:ascii="GHEA Grapalat" w:hAnsi="GHEA Grapalat"/>
          <w:b/>
          <w:bCs/>
          <w:sz w:val="22"/>
          <w:szCs w:val="22"/>
        </w:rPr>
        <w:t xml:space="preserve">рабочих </w:t>
      </w:r>
      <w:r w:rsidRPr="00611272">
        <w:rPr>
          <w:rFonts w:ascii="GHEA Grapalat" w:hAnsi="GHEA Grapalat"/>
          <w:b/>
          <w:bCs/>
          <w:sz w:val="22"/>
          <w:szCs w:val="22"/>
        </w:rPr>
        <w:t xml:space="preserve">дней со дня </w:t>
      </w:r>
      <w:r w:rsidR="00E25B05" w:rsidRPr="00611272">
        <w:rPr>
          <w:rFonts w:ascii="GHEA Grapalat" w:hAnsi="GHEA Grapalat"/>
          <w:b/>
          <w:bCs/>
          <w:sz w:val="22"/>
          <w:szCs w:val="22"/>
        </w:rPr>
        <w:t xml:space="preserve">истечения крайнего срока </w:t>
      </w:r>
      <w:r w:rsidRPr="00611272">
        <w:rPr>
          <w:rFonts w:ascii="GHEA Grapalat" w:hAnsi="GHEA Grapalat"/>
          <w:b/>
          <w:bCs/>
          <w:sz w:val="22"/>
          <w:szCs w:val="22"/>
        </w:rPr>
        <w:t>подачи заяв</w:t>
      </w:r>
      <w:r w:rsidR="00E25B05" w:rsidRPr="00611272">
        <w:rPr>
          <w:rFonts w:ascii="GHEA Grapalat" w:hAnsi="GHEA Grapalat"/>
          <w:b/>
          <w:bCs/>
          <w:sz w:val="22"/>
          <w:szCs w:val="22"/>
        </w:rPr>
        <w:t>о</w:t>
      </w:r>
      <w:r w:rsidRPr="00611272">
        <w:rPr>
          <w:rFonts w:ascii="GHEA Grapalat" w:hAnsi="GHEA Grapalat"/>
          <w:b/>
          <w:bCs/>
          <w:sz w:val="22"/>
          <w:szCs w:val="22"/>
        </w:rPr>
        <w:t>к.</w:t>
      </w:r>
    </w:p>
    <w:p w14:paraId="1ECA2346" w14:textId="77777777" w:rsidR="004C3F9B" w:rsidRPr="00611272" w:rsidRDefault="004C3F9B"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 xml:space="preserve">7.5 Руководитель заказчика </w:t>
      </w:r>
      <w:r w:rsidR="00E25B05" w:rsidRPr="00611272">
        <w:rPr>
          <w:rFonts w:ascii="GHEA Grapalat" w:hAnsi="GHEA Grapalat"/>
          <w:sz w:val="22"/>
          <w:szCs w:val="22"/>
        </w:rPr>
        <w:t xml:space="preserve">в письменной форме </w:t>
      </w:r>
      <w:r w:rsidRPr="00611272">
        <w:rPr>
          <w:rFonts w:ascii="GHEA Grapalat" w:hAnsi="GHEA Grapalat"/>
          <w:sz w:val="22"/>
          <w:szCs w:val="22"/>
        </w:rPr>
        <w:t xml:space="preserve">представляет требование о выплате обеспечения заявки банку, а в случае обеспечения, представленного в виде наличных денег, </w:t>
      </w:r>
      <w:r w:rsidR="00E25B05" w:rsidRPr="00611272">
        <w:rPr>
          <w:rFonts w:ascii="GHEA Grapalat" w:hAnsi="GHEA Grapalat"/>
          <w:sz w:val="22"/>
          <w:szCs w:val="22"/>
        </w:rPr>
        <w:t xml:space="preserve">Министерству Финансов РА </w:t>
      </w:r>
      <w:r w:rsidRPr="00611272">
        <w:rPr>
          <w:rFonts w:ascii="GHEA Grapalat" w:hAnsi="GHEA Grapalat"/>
          <w:sz w:val="22"/>
          <w:szCs w:val="22"/>
        </w:rPr>
        <w:t xml:space="preserve">в течение </w:t>
      </w:r>
      <w:r w:rsidR="00E25B05" w:rsidRPr="00611272">
        <w:rPr>
          <w:rFonts w:ascii="GHEA Grapalat" w:hAnsi="GHEA Grapalat"/>
          <w:sz w:val="22"/>
          <w:szCs w:val="22"/>
        </w:rPr>
        <w:t xml:space="preserve">пяти </w:t>
      </w:r>
      <w:r w:rsidRPr="00611272">
        <w:rPr>
          <w:rFonts w:ascii="GHEA Grapalat" w:hAnsi="GHEA Grapalat"/>
          <w:sz w:val="22"/>
          <w:szCs w:val="22"/>
        </w:rPr>
        <w:t xml:space="preserve">рабочих дней, следующих за днем возникновения основания для </w:t>
      </w:r>
      <w:proofErr w:type="spellStart"/>
      <w:r w:rsidRPr="00611272">
        <w:rPr>
          <w:rFonts w:ascii="GHEA Grapalat" w:hAnsi="GHEA Grapalat"/>
          <w:sz w:val="22"/>
          <w:szCs w:val="22"/>
        </w:rPr>
        <w:t>вылаты</w:t>
      </w:r>
      <w:proofErr w:type="spellEnd"/>
      <w:r w:rsidRPr="00611272">
        <w:rPr>
          <w:rFonts w:ascii="GHEA Grapalat" w:hAnsi="GHEA Grapalat"/>
          <w:sz w:val="22"/>
          <w:szCs w:val="22"/>
        </w:rPr>
        <w:t xml:space="preserve"> обеспечения заявки. Если требование о выплате обеспечения отклоняется банком</w:t>
      </w:r>
      <w:r w:rsidR="00D20407" w:rsidRPr="00611272">
        <w:rPr>
          <w:rFonts w:ascii="GHEA Grapalat" w:hAnsi="GHEA Grapalat"/>
          <w:sz w:val="22"/>
          <w:szCs w:val="22"/>
        </w:rPr>
        <w:t xml:space="preserve"> или Министерством Финансов РА</w:t>
      </w:r>
      <w:r w:rsidRPr="00611272">
        <w:rPr>
          <w:rFonts w:ascii="GHEA Grapalat" w:hAnsi="GHEA Grapalat"/>
          <w:sz w:val="22"/>
          <w:szCs w:val="22"/>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D20407" w:rsidRPr="00611272">
        <w:rPr>
          <w:rFonts w:ascii="GHEA Grapalat" w:hAnsi="GHEA Grapalat"/>
          <w:sz w:val="22"/>
          <w:szCs w:val="22"/>
        </w:rPr>
        <w:t>письменно</w:t>
      </w:r>
      <w:r w:rsidRPr="00611272">
        <w:rPr>
          <w:rFonts w:ascii="GHEA Grapalat" w:hAnsi="GHEA Grapalat"/>
          <w:sz w:val="22"/>
          <w:szCs w:val="22"/>
        </w:rPr>
        <w:t>в</w:t>
      </w:r>
      <w:proofErr w:type="spellEnd"/>
      <w:r w:rsidRPr="00611272">
        <w:rPr>
          <w:rFonts w:ascii="GHEA Grapalat" w:hAnsi="GHEA Grapalat"/>
          <w:sz w:val="22"/>
          <w:szCs w:val="22"/>
        </w:rPr>
        <w:t xml:space="preserve"> течение двух рабочих дней после получения отказа.</w:t>
      </w:r>
    </w:p>
    <w:p w14:paraId="4BB7FF35" w14:textId="77777777" w:rsidR="004C3F9B" w:rsidRPr="00611272" w:rsidRDefault="004C3F9B"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 xml:space="preserve">7.6 Заявка участника подлежит отклонению, если в ней отсутствует обеспечение заявки или </w:t>
      </w:r>
      <w:r w:rsidRPr="00611272">
        <w:rPr>
          <w:rFonts w:ascii="GHEA Grapalat" w:hAnsi="GHEA Grapalat"/>
          <w:sz w:val="22"/>
          <w:szCs w:val="22"/>
        </w:rPr>
        <w:lastRenderedPageBreak/>
        <w:t>представленное обеспечение не  соответствует требованиям приглашения.</w:t>
      </w:r>
    </w:p>
    <w:p w14:paraId="6CC678BB" w14:textId="77777777" w:rsidR="004C2B3E" w:rsidRPr="00611272" w:rsidRDefault="004C2B3E" w:rsidP="00172186">
      <w:pPr>
        <w:rPr>
          <w:rFonts w:ascii="GHEA Grapalat" w:hAnsi="GHEA Grapalat"/>
          <w:b/>
          <w:sz w:val="22"/>
          <w:szCs w:val="22"/>
        </w:rPr>
      </w:pPr>
    </w:p>
    <w:p w14:paraId="15128E07" w14:textId="77777777" w:rsidR="00096865" w:rsidRPr="00611272" w:rsidRDefault="00E70FC4" w:rsidP="00172186">
      <w:pPr>
        <w:widowControl w:val="0"/>
        <w:jc w:val="center"/>
        <w:rPr>
          <w:rFonts w:ascii="GHEA Grapalat" w:hAnsi="GHEA Grapalat"/>
          <w:b/>
          <w:sz w:val="22"/>
          <w:szCs w:val="22"/>
        </w:rPr>
      </w:pPr>
      <w:r w:rsidRPr="00611272">
        <w:rPr>
          <w:rFonts w:ascii="GHEA Grapalat" w:hAnsi="GHEA Grapalat"/>
          <w:b/>
          <w:sz w:val="22"/>
          <w:szCs w:val="22"/>
        </w:rPr>
        <w:t xml:space="preserve">8.ВСКРЫТИЕ, ОЦЕНКА ЗАЯВОК И </w:t>
      </w:r>
      <w:r w:rsidR="008E3C53" w:rsidRPr="00611272">
        <w:rPr>
          <w:rFonts w:ascii="GHEA Grapalat" w:hAnsi="GHEA Grapalat"/>
          <w:b/>
          <w:sz w:val="22"/>
          <w:szCs w:val="22"/>
        </w:rPr>
        <w:br/>
      </w:r>
      <w:r w:rsidR="00807178" w:rsidRPr="00611272">
        <w:rPr>
          <w:rFonts w:ascii="GHEA Grapalat" w:hAnsi="GHEA Grapalat"/>
          <w:b/>
          <w:sz w:val="22"/>
          <w:szCs w:val="22"/>
        </w:rPr>
        <w:t xml:space="preserve">ПОДВЕДЕНИЕ ИТОГОВ </w:t>
      </w:r>
    </w:p>
    <w:p w14:paraId="76D5BFCB" w14:textId="13751B7B" w:rsidR="002647CA" w:rsidRPr="00611272" w:rsidRDefault="002647CA" w:rsidP="002647CA">
      <w:pPr>
        <w:pStyle w:val="23"/>
        <w:widowControl w:val="0"/>
        <w:tabs>
          <w:tab w:val="left" w:pos="1134"/>
        </w:tabs>
        <w:spacing w:line="240" w:lineRule="auto"/>
        <w:ind w:firstLine="567"/>
        <w:rPr>
          <w:rFonts w:ascii="GHEA Grapalat" w:hAnsi="GHEA Grapalat"/>
          <w:color w:val="000000" w:themeColor="text1"/>
          <w:sz w:val="22"/>
          <w:szCs w:val="22"/>
        </w:rPr>
      </w:pPr>
      <w:r w:rsidRPr="00611272">
        <w:rPr>
          <w:rFonts w:ascii="GHEA Grapalat" w:hAnsi="GHEA Grapalat"/>
          <w:color w:val="000000" w:themeColor="text1"/>
          <w:sz w:val="22"/>
          <w:szCs w:val="22"/>
        </w:rPr>
        <w:t>8.1.</w:t>
      </w:r>
      <w:r w:rsidRPr="00611272">
        <w:rPr>
          <w:rFonts w:ascii="GHEA Grapalat" w:hAnsi="GHEA Grapalat"/>
          <w:color w:val="000000" w:themeColor="text1"/>
          <w:sz w:val="22"/>
          <w:szCs w:val="22"/>
        </w:rPr>
        <w:tab/>
        <w:t xml:space="preserve">Вскрытие заявок произойдет на заседании комиссии по вскрытию заявок на </w:t>
      </w:r>
      <w:proofErr w:type="spellStart"/>
      <w:r w:rsidRPr="00611272">
        <w:rPr>
          <w:rFonts w:ascii="GHEA Grapalat" w:hAnsi="GHEA Grapalat"/>
          <w:color w:val="000000" w:themeColor="text1"/>
          <w:sz w:val="22"/>
          <w:szCs w:val="18"/>
        </w:rPr>
        <w:t>на</w:t>
      </w:r>
      <w:proofErr w:type="spellEnd"/>
      <w:r w:rsidRPr="00611272">
        <w:rPr>
          <w:rFonts w:ascii="GHEA Grapalat" w:hAnsi="GHEA Grapalat"/>
          <w:color w:val="000000" w:themeColor="text1"/>
          <w:sz w:val="22"/>
          <w:szCs w:val="18"/>
        </w:rPr>
        <w:t xml:space="preserve"> </w:t>
      </w:r>
      <w:r w:rsidRPr="00611272">
        <w:rPr>
          <w:rFonts w:ascii="GHEA Grapalat" w:hAnsi="GHEA Grapalat"/>
          <w:b/>
          <w:bCs/>
          <w:color w:val="000000" w:themeColor="text1"/>
        </w:rPr>
        <w:t>"4</w:t>
      </w:r>
      <w:r w:rsidR="00187B48">
        <w:rPr>
          <w:rFonts w:ascii="GHEA Grapalat" w:hAnsi="GHEA Grapalat"/>
          <w:b/>
          <w:bCs/>
          <w:color w:val="000000" w:themeColor="text1"/>
          <w:lang w:val="hy-AM"/>
        </w:rPr>
        <w:t>1</w:t>
      </w:r>
      <w:r w:rsidRPr="00611272">
        <w:rPr>
          <w:rFonts w:ascii="GHEA Grapalat" w:hAnsi="GHEA Grapalat"/>
          <w:b/>
          <w:bCs/>
          <w:color w:val="000000" w:themeColor="text1"/>
        </w:rPr>
        <w:t>"-</w:t>
      </w:r>
      <w:proofErr w:type="spellStart"/>
      <w:r w:rsidRPr="00611272">
        <w:rPr>
          <w:rFonts w:ascii="GHEA Grapalat" w:hAnsi="GHEA Grapalat"/>
          <w:color w:val="000000" w:themeColor="text1"/>
          <w:sz w:val="22"/>
          <w:szCs w:val="18"/>
        </w:rPr>
        <w:t>ый</w:t>
      </w:r>
      <w:proofErr w:type="spellEnd"/>
      <w:r w:rsidRPr="00611272">
        <w:rPr>
          <w:rFonts w:ascii="GHEA Grapalat" w:hAnsi="GHEA Grapalat"/>
          <w:color w:val="000000" w:themeColor="text1"/>
          <w:sz w:val="22"/>
          <w:szCs w:val="18"/>
        </w:rPr>
        <w:t xml:space="preserve"> день в "</w:t>
      </w:r>
      <w:r w:rsidRPr="00611272">
        <w:rPr>
          <w:rFonts w:ascii="GHEA Grapalat" w:hAnsi="GHEA Grapalat"/>
          <w:b/>
          <w:bCs/>
          <w:color w:val="000000" w:themeColor="text1"/>
        </w:rPr>
        <w:t>1</w:t>
      </w:r>
      <w:r w:rsidR="00E03834">
        <w:rPr>
          <w:rFonts w:ascii="GHEA Grapalat" w:hAnsi="GHEA Grapalat"/>
          <w:b/>
          <w:bCs/>
          <w:color w:val="000000" w:themeColor="text1"/>
          <w:lang w:val="hy-AM"/>
        </w:rPr>
        <w:t>1</w:t>
      </w:r>
      <w:r w:rsidRPr="00611272">
        <w:rPr>
          <w:rFonts w:ascii="GHEA Grapalat" w:hAnsi="GHEA Grapalat"/>
          <w:b/>
          <w:bCs/>
          <w:color w:val="000000" w:themeColor="text1"/>
        </w:rPr>
        <w:t>:00</w:t>
      </w:r>
      <w:r w:rsidRPr="00611272">
        <w:rPr>
          <w:rFonts w:ascii="GHEA Grapalat" w:hAnsi="GHEA Grapalat"/>
          <w:b/>
          <w:color w:val="000000" w:themeColor="text1"/>
          <w:szCs w:val="18"/>
        </w:rPr>
        <w:t>"</w:t>
      </w:r>
      <w:r w:rsidRPr="00611272">
        <w:rPr>
          <w:rFonts w:ascii="GHEA Grapalat" w:hAnsi="GHEA Grapalat"/>
          <w:color w:val="000000" w:themeColor="text1"/>
          <w:szCs w:val="18"/>
        </w:rPr>
        <w:t xml:space="preserve"> </w:t>
      </w:r>
      <w:r w:rsidRPr="00611272">
        <w:rPr>
          <w:rFonts w:ascii="GHEA Grapalat" w:hAnsi="GHEA Grapalat"/>
          <w:color w:val="000000" w:themeColor="text1"/>
          <w:sz w:val="22"/>
          <w:szCs w:val="22"/>
        </w:rPr>
        <w:t>со дня опубликования в бюллетене объявления и приглашения на настоящую процедуру.</w:t>
      </w:r>
    </w:p>
    <w:p w14:paraId="2E2C9EDD" w14:textId="77777777" w:rsidR="000E21F2" w:rsidRPr="00611272" w:rsidRDefault="000E21F2" w:rsidP="00172186">
      <w:pPr>
        <w:widowControl w:val="0"/>
        <w:ind w:firstLine="567"/>
        <w:jc w:val="both"/>
        <w:rPr>
          <w:rFonts w:ascii="GHEA Grapalat" w:hAnsi="GHEA Grapalat"/>
          <w:sz w:val="22"/>
          <w:szCs w:val="22"/>
        </w:rPr>
      </w:pPr>
      <w:r w:rsidRPr="00611272">
        <w:rPr>
          <w:rFonts w:ascii="GHEA Grapalat" w:hAnsi="GHEA Grapalat"/>
          <w:sz w:val="22"/>
          <w:szCs w:val="22"/>
        </w:rPr>
        <w:t>На заседании по вскрытию</w:t>
      </w:r>
      <w:r w:rsidR="004411C1" w:rsidRPr="00611272">
        <w:rPr>
          <w:rFonts w:ascii="GHEA Grapalat" w:hAnsi="GHEA Grapalat"/>
          <w:sz w:val="22"/>
          <w:szCs w:val="22"/>
        </w:rPr>
        <w:t xml:space="preserve"> и оценке</w:t>
      </w:r>
      <w:r w:rsidRPr="00611272">
        <w:rPr>
          <w:rFonts w:ascii="GHEA Grapalat" w:hAnsi="GHEA Grapalat"/>
          <w:sz w:val="22"/>
          <w:szCs w:val="22"/>
        </w:rPr>
        <w:t xml:space="preserve"> заявок:</w:t>
      </w:r>
    </w:p>
    <w:p w14:paraId="00D74EB1" w14:textId="77777777" w:rsidR="000E21F2" w:rsidRPr="00611272" w:rsidRDefault="000E21F2" w:rsidP="00172186">
      <w:pPr>
        <w:widowControl w:val="0"/>
        <w:ind w:firstLine="284"/>
        <w:jc w:val="both"/>
        <w:rPr>
          <w:rFonts w:ascii="GHEA Grapalat" w:hAnsi="GHEA Grapalat"/>
          <w:sz w:val="22"/>
          <w:szCs w:val="22"/>
        </w:rPr>
      </w:pPr>
      <w:r w:rsidRPr="00611272">
        <w:rPr>
          <w:rFonts w:ascii="GHEA Grapalat" w:hAnsi="GHEA Grapalat"/>
          <w:sz w:val="22"/>
          <w:szCs w:val="22"/>
        </w:rPr>
        <w:t xml:space="preserve"> 1)</w:t>
      </w:r>
      <w:r w:rsidRPr="00611272">
        <w:rPr>
          <w:rFonts w:ascii="GHEA Grapalat" w:hAnsi="GHEA Grapalat"/>
          <w:sz w:val="22"/>
          <w:szCs w:val="22"/>
        </w:rPr>
        <w:tab/>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11272">
        <w:rPr>
          <w:rFonts w:ascii="GHEA Grapalat" w:hAnsi="GHEA Grapalat"/>
          <w:sz w:val="22"/>
          <w:szCs w:val="22"/>
        </w:rPr>
        <w:t xml:space="preserve"> закупки </w:t>
      </w:r>
      <w:r w:rsidRPr="00611272">
        <w:rPr>
          <w:rFonts w:ascii="GHEA Grapalat" w:hAnsi="GHEA Grapalat"/>
          <w:sz w:val="22"/>
          <w:szCs w:val="22"/>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5EF29DF0" w14:textId="77777777" w:rsidR="000E21F2" w:rsidRPr="00611272" w:rsidRDefault="000E21F2"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2)</w:t>
      </w:r>
      <w:r w:rsidRPr="00611272">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CA1DE87" w14:textId="77777777" w:rsidR="000E21F2" w:rsidRPr="00611272" w:rsidRDefault="000E21F2"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а.</w:t>
      </w:r>
      <w:r w:rsidRPr="00611272">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8E293EC" w14:textId="77777777" w:rsidR="000E21F2" w:rsidRPr="00611272" w:rsidRDefault="000E21F2"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б.</w:t>
      </w:r>
      <w:r w:rsidRPr="00611272">
        <w:rPr>
          <w:rFonts w:ascii="GHEA Grapalat" w:hAnsi="GHEA Grapalat"/>
          <w:sz w:val="22"/>
          <w:szCs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77518505" w14:textId="77777777" w:rsidR="000E21F2" w:rsidRPr="00611272" w:rsidRDefault="000E21F2"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3)</w:t>
      </w:r>
      <w:r w:rsidRPr="00611272">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0D690B2D" w14:textId="77777777" w:rsidR="009A796C" w:rsidRPr="00611272" w:rsidRDefault="00FD2748" w:rsidP="00172186">
      <w:pPr>
        <w:pStyle w:val="23"/>
        <w:widowControl w:val="0"/>
        <w:tabs>
          <w:tab w:val="left" w:pos="1134"/>
        </w:tabs>
        <w:spacing w:line="240" w:lineRule="auto"/>
        <w:ind w:firstLine="567"/>
        <w:rPr>
          <w:rFonts w:ascii="GHEA Grapalat" w:hAnsi="GHEA Grapalat"/>
          <w:sz w:val="22"/>
          <w:szCs w:val="22"/>
        </w:rPr>
      </w:pPr>
      <w:r w:rsidRPr="00611272">
        <w:rPr>
          <w:rFonts w:ascii="GHEA Grapalat" w:hAnsi="GHEA Grapalat"/>
          <w:sz w:val="22"/>
          <w:szCs w:val="22"/>
        </w:rPr>
        <w:t>8.2.</w:t>
      </w:r>
      <w:r w:rsidR="00D07367" w:rsidRPr="00611272">
        <w:rPr>
          <w:rFonts w:ascii="GHEA Grapalat" w:hAnsi="GHEA Grapalat"/>
          <w:sz w:val="22"/>
          <w:szCs w:val="22"/>
        </w:rPr>
        <w:tab/>
      </w:r>
      <w:r w:rsidRPr="00611272">
        <w:rPr>
          <w:rFonts w:ascii="GHEA Grapalat" w:hAnsi="GHEA Grapalat"/>
          <w:sz w:val="22"/>
          <w:szCs w:val="22"/>
        </w:rPr>
        <w:t xml:space="preserve">Заявки оцениваются в порядке, установленном настоящим приглашением. </w:t>
      </w:r>
    </w:p>
    <w:p w14:paraId="11DE88A7" w14:textId="77777777" w:rsidR="002A665D" w:rsidRPr="00611272" w:rsidRDefault="00CF34DE" w:rsidP="00172186">
      <w:pPr>
        <w:widowControl w:val="0"/>
        <w:ind w:firstLine="567"/>
        <w:jc w:val="both"/>
        <w:rPr>
          <w:rFonts w:ascii="GHEA Grapalat" w:hAnsi="GHEA Grapalat"/>
          <w:sz w:val="22"/>
          <w:szCs w:val="22"/>
        </w:rPr>
      </w:pPr>
      <w:r w:rsidRPr="00611272">
        <w:rPr>
          <w:rFonts w:ascii="GHEA Grapalat" w:hAnsi="GHEA Grapalat"/>
          <w:sz w:val="22"/>
          <w:szCs w:val="22"/>
        </w:rPr>
        <w:t>Е</w:t>
      </w:r>
      <w:r w:rsidR="00CA7C54" w:rsidRPr="00611272">
        <w:rPr>
          <w:rFonts w:ascii="GHEA Grapalat" w:hAnsi="GHEA Grapalat"/>
          <w:sz w:val="22"/>
          <w:szCs w:val="22"/>
        </w:rPr>
        <w:t xml:space="preserve">сли количество лотов </w:t>
      </w:r>
      <w:r w:rsidR="00D42D33" w:rsidRPr="00611272">
        <w:rPr>
          <w:rFonts w:ascii="GHEA Grapalat" w:hAnsi="GHEA Grapalat"/>
          <w:sz w:val="22"/>
          <w:szCs w:val="22"/>
        </w:rPr>
        <w:t xml:space="preserve">в </w:t>
      </w:r>
      <w:r w:rsidR="00CA7C54" w:rsidRPr="00611272">
        <w:rPr>
          <w:rFonts w:ascii="GHEA Grapalat" w:hAnsi="GHEA Grapalat"/>
          <w:sz w:val="22"/>
          <w:szCs w:val="22"/>
        </w:rPr>
        <w:t>процедур</w:t>
      </w:r>
      <w:r w:rsidR="00D42D33" w:rsidRPr="00611272">
        <w:rPr>
          <w:rFonts w:ascii="GHEA Grapalat" w:hAnsi="GHEA Grapalat"/>
          <w:sz w:val="22"/>
          <w:szCs w:val="22"/>
        </w:rPr>
        <w:t>е</w:t>
      </w:r>
      <w:r w:rsidR="00CA7C54" w:rsidRPr="00611272">
        <w:rPr>
          <w:rFonts w:ascii="GHEA Grapalat" w:hAnsi="GHEA Grapalat"/>
          <w:sz w:val="22"/>
          <w:szCs w:val="22"/>
        </w:rPr>
        <w:t xml:space="preserve"> закупок не превышает </w:t>
      </w:r>
      <w:proofErr w:type="spellStart"/>
      <w:r w:rsidR="00CA7C54" w:rsidRPr="00611272">
        <w:rPr>
          <w:rFonts w:ascii="GHEA Grapalat" w:hAnsi="GHEA Grapalat"/>
          <w:sz w:val="22"/>
          <w:szCs w:val="22"/>
        </w:rPr>
        <w:t>семдесять</w:t>
      </w:r>
      <w:proofErr w:type="spellEnd"/>
      <w:r w:rsidR="00CA7C54" w:rsidRPr="00611272">
        <w:rPr>
          <w:rFonts w:ascii="GHEA Grapalat" w:hAnsi="GHEA Grapalat"/>
          <w:sz w:val="22"/>
          <w:szCs w:val="22"/>
        </w:rPr>
        <w:t xml:space="preserve"> пять</w:t>
      </w:r>
      <w:r w:rsidRPr="00611272">
        <w:rPr>
          <w:rFonts w:ascii="GHEA Grapalat" w:hAnsi="GHEA Grapalat"/>
          <w:sz w:val="22"/>
          <w:szCs w:val="22"/>
        </w:rPr>
        <w:t xml:space="preserve"> лотов</w:t>
      </w:r>
      <w:r w:rsidR="00CA7C54" w:rsidRPr="00611272">
        <w:rPr>
          <w:rFonts w:ascii="GHEA Grapalat" w:hAnsi="GHEA Grapalat"/>
          <w:sz w:val="22"/>
          <w:szCs w:val="22"/>
        </w:rPr>
        <w:t xml:space="preserve">- оценка </w:t>
      </w:r>
      <w:r w:rsidR="009A796C" w:rsidRPr="00611272">
        <w:rPr>
          <w:rFonts w:ascii="GHEA Grapalat" w:hAnsi="GHEA Grapalat"/>
          <w:sz w:val="22"/>
          <w:szCs w:val="22"/>
        </w:rPr>
        <w:t xml:space="preserve">заявок осуществляется в течение </w:t>
      </w:r>
      <w:r w:rsidR="00E43288" w:rsidRPr="00611272">
        <w:rPr>
          <w:rFonts w:ascii="GHEA Grapalat" w:hAnsi="GHEA Grapalat"/>
          <w:sz w:val="22"/>
          <w:szCs w:val="22"/>
        </w:rPr>
        <w:t xml:space="preserve">пятнадцати </w:t>
      </w:r>
      <w:r w:rsidR="009A796C" w:rsidRPr="00611272">
        <w:rPr>
          <w:rFonts w:ascii="GHEA Grapalat" w:hAnsi="GHEA Grapalat"/>
          <w:sz w:val="22"/>
          <w:szCs w:val="22"/>
        </w:rPr>
        <w:t>рабочих дней со дня истечения окончательного срока их подачи, а</w:t>
      </w:r>
      <w:r w:rsidR="00CA7C54" w:rsidRPr="00611272">
        <w:rPr>
          <w:rFonts w:ascii="GHEA Grapalat" w:hAnsi="GHEA Grapalat"/>
          <w:sz w:val="22"/>
          <w:szCs w:val="22"/>
        </w:rPr>
        <w:t xml:space="preserve"> при превышении-</w:t>
      </w:r>
      <w:r w:rsidR="009A796C" w:rsidRPr="00611272">
        <w:rPr>
          <w:rFonts w:ascii="GHEA Grapalat" w:hAnsi="GHEA Grapalat"/>
          <w:sz w:val="22"/>
          <w:szCs w:val="22"/>
        </w:rPr>
        <w:t xml:space="preserve"> в течение </w:t>
      </w:r>
      <w:r w:rsidR="00E43288" w:rsidRPr="00611272">
        <w:rPr>
          <w:rFonts w:ascii="GHEA Grapalat" w:hAnsi="GHEA Grapalat"/>
          <w:sz w:val="22"/>
          <w:szCs w:val="22"/>
        </w:rPr>
        <w:t>двадцати</w:t>
      </w:r>
      <w:r w:rsidR="00CA7C54" w:rsidRPr="00611272">
        <w:rPr>
          <w:rFonts w:ascii="GHEA Grapalat" w:hAnsi="GHEA Grapalat"/>
          <w:sz w:val="22"/>
          <w:szCs w:val="22"/>
        </w:rPr>
        <w:t xml:space="preserve"> </w:t>
      </w:r>
      <w:r w:rsidR="009A796C" w:rsidRPr="00611272">
        <w:rPr>
          <w:rFonts w:ascii="GHEA Grapalat" w:hAnsi="GHEA Grapalat"/>
          <w:sz w:val="22"/>
          <w:szCs w:val="22"/>
        </w:rPr>
        <w:t>рабочих дней.</w:t>
      </w:r>
    </w:p>
    <w:p w14:paraId="212D3733" w14:textId="77777777" w:rsidR="00ED6836" w:rsidRPr="00611272" w:rsidRDefault="00745561" w:rsidP="00172186">
      <w:pPr>
        <w:widowControl w:val="0"/>
        <w:ind w:firstLine="567"/>
        <w:jc w:val="both"/>
        <w:rPr>
          <w:rFonts w:ascii="GHEA Grapalat" w:hAnsi="GHEA Grapalat" w:cs="Sylfaen"/>
          <w:sz w:val="22"/>
          <w:szCs w:val="22"/>
        </w:rPr>
      </w:pPr>
      <w:r w:rsidRPr="00611272">
        <w:rPr>
          <w:rFonts w:ascii="GHEA Grapalat" w:hAnsi="GHEA Grapalat"/>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611272">
        <w:rPr>
          <w:rFonts w:ascii="GHEA Grapalat" w:hAnsi="GHEA Grapalat"/>
          <w:sz w:val="22"/>
          <w:szCs w:val="22"/>
        </w:rPr>
        <w:t xml:space="preserve"> и оценке </w:t>
      </w:r>
      <w:r w:rsidRPr="00611272">
        <w:rPr>
          <w:rFonts w:ascii="GHEA Grapalat" w:hAnsi="GHEA Grapalat"/>
          <w:sz w:val="22"/>
          <w:szCs w:val="22"/>
        </w:rPr>
        <w:t>заявок комиссия отклоняет те заявки, в которых отсутствуют ценовое предложение</w:t>
      </w:r>
      <w:r w:rsidR="00110433" w:rsidRPr="00611272">
        <w:rPr>
          <w:rFonts w:ascii="GHEA Grapalat" w:hAnsi="GHEA Grapalat"/>
          <w:sz w:val="22"/>
          <w:szCs w:val="22"/>
        </w:rPr>
        <w:t xml:space="preserve"> </w:t>
      </w:r>
      <w:r w:rsidR="006C0B68" w:rsidRPr="00611272">
        <w:rPr>
          <w:rFonts w:ascii="GHEA Grapalat" w:hAnsi="GHEA Grapalat"/>
          <w:sz w:val="22"/>
          <w:szCs w:val="22"/>
        </w:rPr>
        <w:t xml:space="preserve">и/или </w:t>
      </w:r>
      <w:r w:rsidRPr="00611272">
        <w:rPr>
          <w:rFonts w:ascii="GHEA Grapalat" w:hAnsi="GHEA Grapalat"/>
          <w:sz w:val="22"/>
          <w:szCs w:val="22"/>
        </w:rPr>
        <w:t xml:space="preserve"> </w:t>
      </w:r>
      <w:r w:rsidR="00110433" w:rsidRPr="00611272">
        <w:rPr>
          <w:rFonts w:ascii="GHEA Grapalat" w:hAnsi="GHEA Grapalat"/>
          <w:sz w:val="22"/>
          <w:szCs w:val="22"/>
        </w:rPr>
        <w:t>обеспечение заявки,</w:t>
      </w:r>
      <w:r w:rsidR="003B16F5" w:rsidRPr="00611272">
        <w:rPr>
          <w:rFonts w:ascii="GHEA Grapalat" w:hAnsi="GHEA Grapalat"/>
          <w:sz w:val="22"/>
          <w:szCs w:val="22"/>
        </w:rPr>
        <w:t xml:space="preserve"> </w:t>
      </w:r>
      <w:r w:rsidRPr="00611272">
        <w:rPr>
          <w:rFonts w:ascii="GHEA Grapalat" w:hAnsi="GHEA Grapalat"/>
          <w:sz w:val="22"/>
          <w:szCs w:val="22"/>
        </w:rPr>
        <w:t>либо те, которые не соответствуют требованиям приглашения</w:t>
      </w:r>
      <w:r w:rsidR="001151FB" w:rsidRPr="00611272">
        <w:rPr>
          <w:rFonts w:ascii="GHEA Grapalat" w:hAnsi="GHEA Grapalat"/>
          <w:sz w:val="22"/>
          <w:szCs w:val="22"/>
        </w:rPr>
        <w:t>.</w:t>
      </w:r>
    </w:p>
    <w:p w14:paraId="5EAB72C5" w14:textId="77777777" w:rsidR="00B514E8" w:rsidRPr="00611272" w:rsidRDefault="00FD2748" w:rsidP="00172186">
      <w:pPr>
        <w:pStyle w:val="23"/>
        <w:widowControl w:val="0"/>
        <w:tabs>
          <w:tab w:val="left" w:pos="1134"/>
        </w:tabs>
        <w:spacing w:line="240" w:lineRule="auto"/>
        <w:ind w:firstLine="567"/>
        <w:rPr>
          <w:rFonts w:ascii="GHEA Grapalat" w:hAnsi="GHEA Grapalat" w:cs="Sylfaen"/>
          <w:sz w:val="22"/>
          <w:szCs w:val="22"/>
        </w:rPr>
      </w:pPr>
      <w:r w:rsidRPr="00611272">
        <w:rPr>
          <w:rFonts w:ascii="GHEA Grapalat" w:hAnsi="GHEA Grapalat"/>
          <w:sz w:val="22"/>
          <w:szCs w:val="22"/>
        </w:rPr>
        <w:t>8.</w:t>
      </w:r>
      <w:r w:rsidR="00BD1509" w:rsidRPr="00611272">
        <w:rPr>
          <w:rFonts w:ascii="GHEA Grapalat" w:hAnsi="GHEA Grapalat"/>
          <w:sz w:val="22"/>
          <w:szCs w:val="22"/>
        </w:rPr>
        <w:t>3</w:t>
      </w:r>
      <w:r w:rsidR="00D07367" w:rsidRPr="00611272">
        <w:rPr>
          <w:rFonts w:ascii="GHEA Grapalat" w:hAnsi="GHEA Grapalat"/>
          <w:sz w:val="22"/>
          <w:szCs w:val="22"/>
        </w:rPr>
        <w:t>.</w:t>
      </w:r>
      <w:r w:rsidR="00D07367" w:rsidRPr="00611272">
        <w:rPr>
          <w:rFonts w:ascii="GHEA Grapalat" w:hAnsi="GHEA Grapalat"/>
          <w:sz w:val="22"/>
          <w:szCs w:val="22"/>
        </w:rPr>
        <w:tab/>
      </w:r>
      <w:r w:rsidR="00D22CBB" w:rsidRPr="00611272">
        <w:rPr>
          <w:rFonts w:ascii="GHEA Grapalat" w:hAnsi="GHEA Grapalat"/>
          <w:sz w:val="22"/>
          <w:szCs w:val="22"/>
        </w:rPr>
        <w:t>Отобранный у</w:t>
      </w:r>
      <w:r w:rsidRPr="00611272">
        <w:rPr>
          <w:rFonts w:ascii="GHEA Grapalat" w:hAnsi="GHEA Grapalat"/>
          <w:sz w:val="22"/>
          <w:szCs w:val="22"/>
        </w:rPr>
        <w:t>частник</w:t>
      </w:r>
      <w:r w:rsidR="001454D3" w:rsidRPr="00611272">
        <w:rPr>
          <w:rFonts w:ascii="GHEA Grapalat" w:hAnsi="GHEA Grapalat"/>
          <w:sz w:val="22"/>
          <w:szCs w:val="22"/>
        </w:rPr>
        <w:t xml:space="preserve"> </w:t>
      </w:r>
      <w:r w:rsidRPr="00611272">
        <w:rPr>
          <w:rFonts w:ascii="GHEA Grapalat" w:hAnsi="GHEA Grapalat"/>
          <w:sz w:val="22"/>
          <w:szCs w:val="22"/>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611272">
        <w:rPr>
          <w:rFonts w:ascii="GHEA Grapalat" w:hAnsi="GHEA Grapalat"/>
          <w:sz w:val="22"/>
          <w:szCs w:val="22"/>
        </w:rPr>
        <w:t>отобранного</w:t>
      </w:r>
      <w:r w:rsidR="0066621D" w:rsidRPr="00611272">
        <w:rPr>
          <w:rFonts w:ascii="GHEA Grapalat" w:hAnsi="GHEA Grapalat"/>
          <w:sz w:val="22"/>
          <w:szCs w:val="22"/>
        </w:rPr>
        <w:t xml:space="preserve"> </w:t>
      </w:r>
      <w:r w:rsidR="009A0BDF" w:rsidRPr="00611272">
        <w:rPr>
          <w:rFonts w:ascii="GHEA Grapalat" w:hAnsi="GHEA Grapalat"/>
          <w:sz w:val="22"/>
          <w:szCs w:val="22"/>
        </w:rPr>
        <w:t>и</w:t>
      </w:r>
      <w:r w:rsidR="00072575" w:rsidRPr="00611272">
        <w:rPr>
          <w:rFonts w:ascii="GHEA Grapalat" w:hAnsi="GHEA Grapalat"/>
          <w:sz w:val="22"/>
          <w:szCs w:val="22"/>
        </w:rPr>
        <w:t xml:space="preserve"> непризнанных таковыми</w:t>
      </w:r>
      <w:r w:rsidR="009A0BDF" w:rsidRPr="00611272">
        <w:rPr>
          <w:rFonts w:ascii="GHEA Grapalat" w:hAnsi="GHEA Grapalat"/>
          <w:sz w:val="22"/>
          <w:szCs w:val="22"/>
        </w:rPr>
        <w:t xml:space="preserve"> </w:t>
      </w:r>
      <w:r w:rsidRPr="00611272">
        <w:rPr>
          <w:rFonts w:ascii="GHEA Grapalat" w:hAnsi="GHEA Grapalat"/>
          <w:sz w:val="22"/>
          <w:szCs w:val="22"/>
        </w:rPr>
        <w:t xml:space="preserve">участников, занявших последующие места, оценка и сравнение ценовых предложений осуществляются без </w:t>
      </w:r>
      <w:r w:rsidR="00942740" w:rsidRPr="00611272">
        <w:rPr>
          <w:rFonts w:ascii="GHEA Grapalat" w:hAnsi="GHEA Grapalat"/>
          <w:sz w:val="22"/>
          <w:szCs w:val="22"/>
        </w:rPr>
        <w:t xml:space="preserve">учета </w:t>
      </w:r>
      <w:r w:rsidRPr="00611272">
        <w:rPr>
          <w:rFonts w:ascii="GHEA Grapalat" w:hAnsi="GHEA Grapalat"/>
          <w:sz w:val="22"/>
          <w:szCs w:val="22"/>
        </w:rPr>
        <w:t>суммы налога, указанного в пункте 5.2. части 1 настоящего приглашения</w:t>
      </w:r>
      <w:r w:rsidR="0083765C" w:rsidRPr="00611272">
        <w:rPr>
          <w:rFonts w:ascii="GHEA Grapalat" w:hAnsi="GHEA Grapalat"/>
          <w:sz w:val="22"/>
          <w:szCs w:val="22"/>
        </w:rPr>
        <w:t>.</w:t>
      </w:r>
    </w:p>
    <w:p w14:paraId="725EE833" w14:textId="77777777" w:rsidR="00096865" w:rsidRPr="00611272" w:rsidRDefault="00FD2748" w:rsidP="00172186">
      <w:pPr>
        <w:pStyle w:val="a3"/>
        <w:widowControl w:val="0"/>
        <w:tabs>
          <w:tab w:val="left" w:pos="1134"/>
        </w:tabs>
        <w:spacing w:line="240" w:lineRule="auto"/>
        <w:ind w:firstLine="567"/>
        <w:rPr>
          <w:rFonts w:ascii="GHEA Grapalat" w:hAnsi="GHEA Grapalat" w:cs="Sylfaen"/>
          <w:i w:val="0"/>
          <w:sz w:val="22"/>
          <w:szCs w:val="22"/>
        </w:rPr>
      </w:pPr>
      <w:r w:rsidRPr="00611272">
        <w:rPr>
          <w:rFonts w:ascii="GHEA Grapalat" w:hAnsi="GHEA Grapalat"/>
          <w:i w:val="0"/>
          <w:sz w:val="22"/>
          <w:szCs w:val="22"/>
        </w:rPr>
        <w:t>8.</w:t>
      </w:r>
      <w:r w:rsidR="00023B6C" w:rsidRPr="00611272">
        <w:rPr>
          <w:rFonts w:ascii="GHEA Grapalat" w:hAnsi="GHEA Grapalat"/>
          <w:i w:val="0"/>
          <w:sz w:val="22"/>
          <w:szCs w:val="22"/>
        </w:rPr>
        <w:t>4</w:t>
      </w:r>
      <w:r w:rsidR="00644850" w:rsidRPr="00611272">
        <w:rPr>
          <w:rFonts w:ascii="GHEA Grapalat" w:hAnsi="GHEA Grapalat"/>
          <w:i w:val="0"/>
          <w:sz w:val="22"/>
          <w:szCs w:val="22"/>
        </w:rPr>
        <w:t>.</w:t>
      </w:r>
      <w:r w:rsidR="00644850" w:rsidRPr="00611272">
        <w:rPr>
          <w:rFonts w:ascii="GHEA Grapalat" w:hAnsi="GHEA Grapalat"/>
          <w:i w:val="0"/>
          <w:sz w:val="22"/>
          <w:szCs w:val="22"/>
        </w:rPr>
        <w:tab/>
      </w:r>
      <w:r w:rsidRPr="00611272">
        <w:rPr>
          <w:rFonts w:ascii="GHEA Grapalat" w:hAnsi="GHEA Grapalat"/>
          <w:i w:val="0"/>
          <w:sz w:val="22"/>
          <w:szCs w:val="22"/>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11272">
        <w:rPr>
          <w:rFonts w:ascii="GHEA Grapalat" w:hAnsi="GHEA Grapalat"/>
          <w:i w:val="0"/>
          <w:sz w:val="22"/>
          <w:szCs w:val="22"/>
        </w:rPr>
        <w:t>_____</w:t>
      </w:r>
      <w:r w:rsidR="00A01157" w:rsidRPr="00611272">
        <w:rPr>
          <w:rFonts w:ascii="GHEA Grapalat" w:hAnsi="GHEA Grapalat"/>
          <w:i w:val="0"/>
          <w:sz w:val="22"/>
          <w:szCs w:val="22"/>
        </w:rPr>
        <w:t>_________</w:t>
      </w:r>
      <w:r w:rsidR="00644850" w:rsidRPr="00611272">
        <w:rPr>
          <w:rFonts w:ascii="GHEA Grapalat" w:hAnsi="GHEA Grapalat"/>
          <w:i w:val="0"/>
          <w:sz w:val="22"/>
          <w:szCs w:val="22"/>
        </w:rPr>
        <w:t>_______</w:t>
      </w:r>
      <w:r w:rsidR="00E13FD9" w:rsidRPr="00611272">
        <w:rPr>
          <w:rStyle w:val="af7"/>
          <w:rFonts w:ascii="GHEA Grapalat" w:hAnsi="GHEA Grapalat"/>
          <w:i w:val="0"/>
          <w:sz w:val="22"/>
          <w:szCs w:val="22"/>
        </w:rPr>
        <w:footnoteReference w:customMarkFollows="1" w:id="4"/>
        <w:t>10</w:t>
      </w:r>
      <w:r w:rsidR="00A01157" w:rsidRPr="00611272">
        <w:rPr>
          <w:rFonts w:ascii="GHEA Grapalat" w:hAnsi="GHEA Grapalat"/>
          <w:i w:val="0"/>
          <w:sz w:val="22"/>
          <w:szCs w:val="22"/>
        </w:rPr>
        <w:t>.</w:t>
      </w:r>
    </w:p>
    <w:p w14:paraId="3DFED74D" w14:textId="77777777" w:rsidR="00096865" w:rsidRPr="00611272" w:rsidDel="00992C40" w:rsidRDefault="00096865" w:rsidP="00172186">
      <w:pPr>
        <w:pStyle w:val="23"/>
        <w:widowControl w:val="0"/>
        <w:tabs>
          <w:tab w:val="left" w:pos="1134"/>
        </w:tabs>
        <w:spacing w:line="240" w:lineRule="auto"/>
        <w:ind w:firstLine="567"/>
        <w:rPr>
          <w:rFonts w:ascii="GHEA Grapalat" w:hAnsi="GHEA Grapalat" w:cs="Sylfaen"/>
          <w:sz w:val="22"/>
          <w:szCs w:val="22"/>
        </w:rPr>
      </w:pPr>
      <w:r w:rsidRPr="00611272">
        <w:rPr>
          <w:rFonts w:ascii="GHEA Grapalat" w:hAnsi="GHEA Grapalat"/>
          <w:sz w:val="22"/>
          <w:szCs w:val="22"/>
        </w:rPr>
        <w:t>2)</w:t>
      </w:r>
      <w:r w:rsidR="00644850" w:rsidRPr="00611272">
        <w:rPr>
          <w:rFonts w:ascii="GHEA Grapalat" w:hAnsi="GHEA Grapalat"/>
          <w:sz w:val="22"/>
          <w:szCs w:val="22"/>
        </w:rPr>
        <w:tab/>
      </w:r>
      <w:r w:rsidRPr="00611272">
        <w:rPr>
          <w:rFonts w:ascii="GHEA Grapalat" w:hAnsi="GHEA Grapalat"/>
          <w:sz w:val="22"/>
          <w:szCs w:val="22"/>
        </w:rPr>
        <w:t>иных случаев, предусмотренных Законом.</w:t>
      </w:r>
    </w:p>
    <w:p w14:paraId="749678AA" w14:textId="77777777" w:rsidR="009B6D58" w:rsidRPr="00611272" w:rsidRDefault="00FD2748"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8.</w:t>
      </w:r>
      <w:r w:rsidR="00D413F3" w:rsidRPr="00611272">
        <w:rPr>
          <w:rFonts w:ascii="GHEA Grapalat" w:hAnsi="GHEA Grapalat"/>
          <w:szCs w:val="22"/>
        </w:rPr>
        <w:t>5</w:t>
      </w:r>
      <w:r w:rsidRPr="00611272">
        <w:rPr>
          <w:rFonts w:ascii="GHEA Grapalat" w:hAnsi="GHEA Grapalat"/>
          <w:szCs w:val="22"/>
        </w:rPr>
        <w:t>.</w:t>
      </w:r>
      <w:r w:rsidR="00644850" w:rsidRPr="00611272">
        <w:rPr>
          <w:rFonts w:ascii="GHEA Grapalat" w:hAnsi="GHEA Grapalat"/>
          <w:szCs w:val="22"/>
        </w:rPr>
        <w:tab/>
      </w:r>
      <w:r w:rsidRPr="00611272">
        <w:rPr>
          <w:rFonts w:ascii="GHEA Grapalat" w:hAnsi="GHEA Grapalat"/>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611272">
        <w:rPr>
          <w:rFonts w:ascii="GHEA Grapalat" w:hAnsi="GHEA Grapalat"/>
          <w:szCs w:val="22"/>
        </w:rPr>
        <w:t>отобранного</w:t>
      </w:r>
      <w:r w:rsidR="00970000" w:rsidRPr="00611272">
        <w:rPr>
          <w:rFonts w:ascii="GHEA Grapalat" w:hAnsi="GHEA Grapalat"/>
          <w:szCs w:val="22"/>
        </w:rPr>
        <w:t xml:space="preserve"> </w:t>
      </w:r>
      <w:r w:rsidR="00E16286" w:rsidRPr="00611272">
        <w:rPr>
          <w:rFonts w:ascii="GHEA Grapalat" w:hAnsi="GHEA Grapalat"/>
          <w:szCs w:val="22"/>
        </w:rPr>
        <w:t>и непризнанных таковыми участников</w:t>
      </w:r>
      <w:r w:rsidRPr="00611272">
        <w:rPr>
          <w:rFonts w:ascii="GHEA Grapalat" w:hAnsi="GHEA Grapalat"/>
          <w:szCs w:val="22"/>
        </w:rPr>
        <w:t xml:space="preserve">. </w:t>
      </w:r>
      <w:r w:rsidR="00F5168A" w:rsidRPr="00611272">
        <w:rPr>
          <w:rFonts w:ascii="GHEA Grapalat" w:hAnsi="GHEA Grapalat"/>
          <w:szCs w:val="22"/>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611272">
        <w:rPr>
          <w:rFonts w:ascii="GHEA Grapalat" w:hAnsi="GHEA Grapalat"/>
          <w:szCs w:val="22"/>
        </w:rPr>
        <w:t>приглашения</w:t>
      </w:r>
      <w:r w:rsidR="005A3D17" w:rsidRPr="00611272">
        <w:rPr>
          <w:rFonts w:ascii="GHEA Grapalat" w:hAnsi="GHEA Grapalat"/>
          <w:szCs w:val="22"/>
        </w:rPr>
        <w:t>.</w:t>
      </w:r>
      <w:r w:rsidR="00D877C5" w:rsidRPr="00611272">
        <w:rPr>
          <w:rFonts w:ascii="GHEA Grapalat" w:hAnsi="GHEA Grapalat"/>
          <w:szCs w:val="22"/>
        </w:rPr>
        <w:t xml:space="preserve"> </w:t>
      </w:r>
      <w:r w:rsidRPr="00611272">
        <w:rPr>
          <w:rFonts w:ascii="GHEA Grapalat" w:hAnsi="GHEA Grapalat"/>
          <w:szCs w:val="22"/>
        </w:rPr>
        <w:t>При равенстве предложенных наименьших цен</w:t>
      </w:r>
      <w:r w:rsidR="00186559" w:rsidRPr="00611272">
        <w:rPr>
          <w:rFonts w:ascii="GHEA Grapalat" w:hAnsi="GHEA Grapalat"/>
          <w:szCs w:val="22"/>
        </w:rPr>
        <w:t>:</w:t>
      </w:r>
    </w:p>
    <w:p w14:paraId="4BA00DD7" w14:textId="77777777" w:rsidR="009B6D58" w:rsidRPr="00611272" w:rsidRDefault="009B6D58"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а.</w:t>
      </w:r>
      <w:r w:rsidR="00186559" w:rsidRPr="00611272">
        <w:rPr>
          <w:rFonts w:ascii="GHEA Grapalat" w:hAnsi="GHEA Grapalat"/>
          <w:szCs w:val="22"/>
        </w:rPr>
        <w:tab/>
      </w:r>
      <w:r w:rsidRPr="00611272">
        <w:rPr>
          <w:rFonts w:ascii="GHEA Grapalat" w:hAnsi="GHEA Grapalat"/>
          <w:szCs w:val="22"/>
        </w:rPr>
        <w:t>для определения</w:t>
      </w:r>
      <w:r w:rsidR="005F09CE" w:rsidRPr="00611272">
        <w:rPr>
          <w:rFonts w:ascii="GHEA Grapalat" w:hAnsi="GHEA Grapalat"/>
          <w:szCs w:val="22"/>
        </w:rPr>
        <w:t xml:space="preserve"> отобранного</w:t>
      </w:r>
      <w:r w:rsidR="000C6E1C" w:rsidRPr="00611272">
        <w:rPr>
          <w:rFonts w:ascii="GHEA Grapalat" w:hAnsi="GHEA Grapalat"/>
          <w:szCs w:val="22"/>
        </w:rPr>
        <w:t xml:space="preserve"> </w:t>
      </w:r>
      <w:r w:rsidR="00F14F37" w:rsidRPr="00611272">
        <w:rPr>
          <w:rFonts w:ascii="GHEA Grapalat" w:hAnsi="GHEA Grapalat"/>
          <w:szCs w:val="22"/>
        </w:rPr>
        <w:t>и непризнанных таковыми</w:t>
      </w:r>
      <w:r w:rsidRPr="00611272">
        <w:rPr>
          <w:rFonts w:ascii="GHEA Grapalat" w:hAnsi="GHEA Grapalat"/>
          <w:szCs w:val="22"/>
        </w:rPr>
        <w:t xml:space="preserve"> участников, </w:t>
      </w:r>
      <w:r w:rsidR="00C666AD" w:rsidRPr="00611272">
        <w:rPr>
          <w:rFonts w:ascii="GHEA Grapalat" w:hAnsi="GHEA Grapalat"/>
          <w:szCs w:val="22"/>
        </w:rPr>
        <w:t xml:space="preserve">на  </w:t>
      </w:r>
      <w:proofErr w:type="spellStart"/>
      <w:r w:rsidR="00C666AD" w:rsidRPr="00611272">
        <w:rPr>
          <w:rFonts w:ascii="GHEA Grapalat" w:hAnsi="GHEA Grapalat"/>
          <w:szCs w:val="22"/>
        </w:rPr>
        <w:t>заседаниии</w:t>
      </w:r>
      <w:proofErr w:type="spellEnd"/>
      <w:r w:rsidR="00C666AD" w:rsidRPr="00611272">
        <w:rPr>
          <w:rFonts w:ascii="GHEA Grapalat" w:hAnsi="GHEA Grapalat"/>
          <w:szCs w:val="22"/>
        </w:rPr>
        <w:t xml:space="preserve"> комиссии с предложившими равные цены участниками,</w:t>
      </w:r>
      <w:r w:rsidR="00B34CEA" w:rsidRPr="00611272">
        <w:rPr>
          <w:rFonts w:ascii="GHEA Grapalat" w:hAnsi="GHEA Grapalat"/>
          <w:szCs w:val="22"/>
        </w:rPr>
        <w:t xml:space="preserve"> </w:t>
      </w:r>
      <w:r w:rsidRPr="00611272">
        <w:rPr>
          <w:rFonts w:ascii="GHEA Grapalat" w:hAnsi="GHEA Grapalat"/>
          <w:szCs w:val="22"/>
        </w:rPr>
        <w:t xml:space="preserve">проводятся одновременные переговоры, если </w:t>
      </w:r>
      <w:r w:rsidR="00C44836" w:rsidRPr="00611272">
        <w:rPr>
          <w:rFonts w:ascii="GHEA Grapalat" w:hAnsi="GHEA Grapalat"/>
          <w:szCs w:val="22"/>
        </w:rPr>
        <w:t>эти</w:t>
      </w:r>
      <w:r w:rsidRPr="00611272">
        <w:rPr>
          <w:rFonts w:ascii="GHEA Grapalat" w:hAnsi="GHEA Grapalat"/>
          <w:szCs w:val="22"/>
        </w:rPr>
        <w:t xml:space="preserve"> участники (наделенные соответствующим полномочием представители</w:t>
      </w:r>
      <w:r w:rsidR="00B34CEA" w:rsidRPr="00611272">
        <w:rPr>
          <w:rFonts w:ascii="GHEA Grapalat" w:hAnsi="GHEA Grapalat"/>
          <w:szCs w:val="22"/>
        </w:rPr>
        <w:t>) присутствуют на заседании</w:t>
      </w:r>
      <w:r w:rsidRPr="00611272">
        <w:rPr>
          <w:rFonts w:ascii="GHEA Grapalat" w:hAnsi="GHEA Grapalat"/>
          <w:szCs w:val="22"/>
        </w:rPr>
        <w:t>,</w:t>
      </w:r>
    </w:p>
    <w:p w14:paraId="563FC327" w14:textId="77777777" w:rsidR="009B6D58" w:rsidRPr="00611272" w:rsidRDefault="009B6D58"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б.</w:t>
      </w:r>
      <w:r w:rsidR="00186559" w:rsidRPr="00611272">
        <w:rPr>
          <w:rFonts w:ascii="GHEA Grapalat" w:hAnsi="GHEA Grapalat"/>
          <w:szCs w:val="22"/>
        </w:rPr>
        <w:tab/>
      </w:r>
      <w:r w:rsidRPr="00611272">
        <w:rPr>
          <w:rFonts w:ascii="GHEA Grapalat" w:hAnsi="GHEA Grapalat"/>
          <w:szCs w:val="22"/>
        </w:rPr>
        <w:t xml:space="preserve">в противном случае заседание комиссии приостанавливается, и в течение одного рабочего дня секретарь комиссии </w:t>
      </w:r>
      <w:r w:rsidR="000A7854" w:rsidRPr="00611272">
        <w:rPr>
          <w:rFonts w:ascii="GHEA Grapalat" w:hAnsi="GHEA Grapalat"/>
          <w:szCs w:val="22"/>
        </w:rPr>
        <w:t>в электронной форме</w:t>
      </w:r>
      <w:r w:rsidRPr="00611272">
        <w:rPr>
          <w:rFonts w:ascii="GHEA Grapalat" w:hAnsi="GHEA Grapalat"/>
          <w:szCs w:val="22"/>
        </w:rPr>
        <w:t xml:space="preserve"> одновременно уведомляет </w:t>
      </w:r>
      <w:r w:rsidR="001C57A6" w:rsidRPr="00611272">
        <w:rPr>
          <w:rFonts w:ascii="GHEA Grapalat" w:hAnsi="GHEA Grapalat"/>
          <w:szCs w:val="22"/>
        </w:rPr>
        <w:t xml:space="preserve">представивших равные цены </w:t>
      </w:r>
      <w:r w:rsidRPr="00611272">
        <w:rPr>
          <w:rFonts w:ascii="GHEA Grapalat" w:hAnsi="GHEA Grapalat"/>
          <w:szCs w:val="22"/>
        </w:rPr>
        <w:t xml:space="preserve">участников </w:t>
      </w:r>
      <w:r w:rsidR="009D54D5" w:rsidRPr="00611272">
        <w:rPr>
          <w:rFonts w:ascii="GHEA Grapalat" w:hAnsi="GHEA Grapalat"/>
          <w:szCs w:val="22"/>
        </w:rPr>
        <w:t>об условиях, продолжительности,</w:t>
      </w:r>
      <w:r w:rsidR="00EB3853" w:rsidRPr="00611272">
        <w:rPr>
          <w:rFonts w:ascii="GHEA Grapalat" w:hAnsi="GHEA Grapalat"/>
          <w:szCs w:val="22"/>
        </w:rPr>
        <w:t xml:space="preserve"> </w:t>
      </w:r>
      <w:r w:rsidRPr="00611272">
        <w:rPr>
          <w:rFonts w:ascii="GHEA Grapalat" w:hAnsi="GHEA Grapalat"/>
          <w:szCs w:val="22"/>
        </w:rPr>
        <w:t xml:space="preserve"> дате, времени и месте проведения одновременных переговоров по снижению цен,</w:t>
      </w:r>
    </w:p>
    <w:p w14:paraId="672E8509" w14:textId="77777777" w:rsidR="009B6D58" w:rsidRPr="00611272" w:rsidRDefault="009B6D58"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в.</w:t>
      </w:r>
      <w:r w:rsidR="00186559" w:rsidRPr="00611272">
        <w:rPr>
          <w:rFonts w:ascii="GHEA Grapalat" w:hAnsi="GHEA Grapalat"/>
          <w:szCs w:val="22"/>
        </w:rPr>
        <w:tab/>
      </w:r>
      <w:r w:rsidRPr="00611272">
        <w:rPr>
          <w:rFonts w:ascii="GHEA Grapalat" w:hAnsi="GHEA Grapalat"/>
          <w:szCs w:val="22"/>
        </w:rPr>
        <w:t xml:space="preserve">переговоры проводятся не раннее чем на второй и не позднее чем на </w:t>
      </w:r>
      <w:r w:rsidR="00996FDC" w:rsidRPr="00611272">
        <w:rPr>
          <w:rFonts w:ascii="GHEA Grapalat" w:hAnsi="GHEA Grapalat"/>
          <w:szCs w:val="22"/>
        </w:rPr>
        <w:t xml:space="preserve">пятый </w:t>
      </w:r>
      <w:r w:rsidRPr="00611272">
        <w:rPr>
          <w:rFonts w:ascii="GHEA Grapalat" w:hAnsi="GHEA Grapalat"/>
          <w:szCs w:val="22"/>
        </w:rPr>
        <w:t xml:space="preserve">рабочий день со </w:t>
      </w:r>
      <w:r w:rsidRPr="00611272">
        <w:rPr>
          <w:rFonts w:ascii="GHEA Grapalat" w:hAnsi="GHEA Grapalat"/>
          <w:szCs w:val="22"/>
        </w:rPr>
        <w:lastRenderedPageBreak/>
        <w:t>дня отправки извещения</w:t>
      </w:r>
      <w:r w:rsidR="00A50C53" w:rsidRPr="00611272">
        <w:rPr>
          <w:rFonts w:ascii="GHEA Grapalat" w:hAnsi="GHEA Grapalat"/>
          <w:szCs w:val="22"/>
        </w:rPr>
        <w:t>,</w:t>
      </w:r>
    </w:p>
    <w:p w14:paraId="7EB28A40" w14:textId="77777777" w:rsidR="009B6D58" w:rsidRPr="00611272" w:rsidRDefault="009B6D58"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г.</w:t>
      </w:r>
      <w:r w:rsidR="00186559" w:rsidRPr="00611272">
        <w:rPr>
          <w:rFonts w:ascii="GHEA Grapalat" w:hAnsi="GHEA Grapalat"/>
          <w:szCs w:val="22"/>
        </w:rPr>
        <w:tab/>
      </w:r>
      <w:r w:rsidRPr="00611272">
        <w:rPr>
          <w:rFonts w:ascii="GHEA Grapalat" w:hAnsi="GHEA Grapalat"/>
          <w:szCs w:val="22"/>
        </w:rPr>
        <w:t xml:space="preserve">представленное на тот момент каждым участником ценовое предложение оглашается для </w:t>
      </w:r>
      <w:r w:rsidR="00D11351" w:rsidRPr="00611272">
        <w:rPr>
          <w:rFonts w:ascii="GHEA Grapalat" w:hAnsi="GHEA Grapalat"/>
          <w:szCs w:val="22"/>
        </w:rPr>
        <w:t xml:space="preserve">другого </w:t>
      </w:r>
      <w:r w:rsidRPr="00611272">
        <w:rPr>
          <w:rFonts w:ascii="GHEA Grapalat" w:hAnsi="GHEA Grapalat"/>
          <w:szCs w:val="22"/>
        </w:rPr>
        <w:t>участник</w:t>
      </w:r>
      <w:r w:rsidR="00D11351" w:rsidRPr="00611272">
        <w:rPr>
          <w:rFonts w:ascii="GHEA Grapalat" w:hAnsi="GHEA Grapalat"/>
          <w:szCs w:val="22"/>
        </w:rPr>
        <w:t>а</w:t>
      </w:r>
      <w:r w:rsidRPr="00611272">
        <w:rPr>
          <w:rFonts w:ascii="GHEA Grapalat" w:hAnsi="GHEA Grapalat"/>
          <w:szCs w:val="22"/>
        </w:rPr>
        <w:t>, и до истечения предусмотренного для переговоров окончательного срока участник может пересмотреть свое ценовое предложение,</w:t>
      </w:r>
    </w:p>
    <w:p w14:paraId="226EAD3E" w14:textId="77777777" w:rsidR="00802408" w:rsidRPr="00611272" w:rsidRDefault="009B6D58"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д.</w:t>
      </w:r>
      <w:r w:rsidR="00186559" w:rsidRPr="00611272">
        <w:rPr>
          <w:rFonts w:ascii="GHEA Grapalat" w:hAnsi="GHEA Grapalat"/>
          <w:szCs w:val="22"/>
        </w:rPr>
        <w:tab/>
      </w:r>
      <w:r w:rsidRPr="00611272">
        <w:rPr>
          <w:rFonts w:ascii="GHEA Grapalat" w:hAnsi="GHEA Grapalat"/>
          <w:szCs w:val="22"/>
        </w:rPr>
        <w:t xml:space="preserve">на момент истечения установленного для переговоров окончательного срока, по представленным </w:t>
      </w:r>
      <w:r w:rsidR="001D129F" w:rsidRPr="00611272">
        <w:rPr>
          <w:rFonts w:ascii="GHEA Grapalat" w:hAnsi="GHEA Grapalat"/>
          <w:szCs w:val="22"/>
        </w:rPr>
        <w:t xml:space="preserve">присутствующим на переговорах </w:t>
      </w:r>
      <w:r w:rsidRPr="00611272">
        <w:rPr>
          <w:rFonts w:ascii="GHEA Grapalat" w:hAnsi="GHEA Grapalat"/>
          <w:szCs w:val="22"/>
        </w:rPr>
        <w:t>участниками</w:t>
      </w:r>
      <w:r w:rsidR="001D129F" w:rsidRPr="00611272">
        <w:rPr>
          <w:rFonts w:ascii="GHEA Grapalat" w:hAnsi="GHEA Grapalat"/>
          <w:szCs w:val="22"/>
        </w:rPr>
        <w:t xml:space="preserve"> </w:t>
      </w:r>
      <w:r w:rsidRPr="00611272">
        <w:rPr>
          <w:rFonts w:ascii="GHEA Grapalat" w:hAnsi="GHEA Grapalat"/>
          <w:szCs w:val="22"/>
        </w:rPr>
        <w:t>ценам, определяются и объявляются</w:t>
      </w:r>
      <w:r w:rsidR="00A134CC" w:rsidRPr="00611272">
        <w:rPr>
          <w:rFonts w:ascii="GHEA Grapalat" w:hAnsi="GHEA Grapalat"/>
          <w:szCs w:val="22"/>
        </w:rPr>
        <w:t xml:space="preserve"> отобранный участник и</w:t>
      </w:r>
      <w:r w:rsidRPr="00611272">
        <w:rPr>
          <w:rFonts w:ascii="GHEA Grapalat" w:hAnsi="GHEA Grapalat"/>
          <w:szCs w:val="22"/>
        </w:rPr>
        <w:t xml:space="preserve"> </w:t>
      </w:r>
      <w:r w:rsidR="00A975F3" w:rsidRPr="00611272">
        <w:rPr>
          <w:rFonts w:ascii="GHEA Grapalat" w:hAnsi="GHEA Grapalat"/>
          <w:szCs w:val="22"/>
        </w:rPr>
        <w:t xml:space="preserve">непризнанные таковыми </w:t>
      </w:r>
      <w:r w:rsidRPr="00611272">
        <w:rPr>
          <w:rFonts w:ascii="GHEA Grapalat" w:hAnsi="GHEA Grapalat"/>
          <w:szCs w:val="22"/>
        </w:rPr>
        <w:t>участники</w:t>
      </w:r>
      <w:r w:rsidR="00A975F3" w:rsidRPr="00611272">
        <w:rPr>
          <w:rFonts w:ascii="GHEA Grapalat" w:hAnsi="GHEA Grapalat"/>
          <w:szCs w:val="22"/>
        </w:rPr>
        <w:t>.</w:t>
      </w:r>
      <w:r w:rsidR="00B532B4" w:rsidRPr="00611272">
        <w:rPr>
          <w:rFonts w:ascii="GHEA Grapalat" w:hAnsi="GHEA Grapalat"/>
          <w:szCs w:val="22"/>
        </w:rPr>
        <w:t xml:space="preserve"> </w:t>
      </w:r>
      <w:r w:rsidR="00802408" w:rsidRPr="00611272">
        <w:rPr>
          <w:rFonts w:ascii="GHEA Grapalat" w:hAnsi="GHEA Grapalat"/>
          <w:szCs w:val="22"/>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86560C7" w14:textId="77777777" w:rsidR="001A54A3" w:rsidRPr="00611272" w:rsidRDefault="001A54A3"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 xml:space="preserve">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611272">
        <w:rPr>
          <w:rFonts w:ascii="GHEA Grapalat" w:hAnsi="GHEA Grapalat"/>
          <w:szCs w:val="22"/>
        </w:rPr>
        <w:t>предусмотрения</w:t>
      </w:r>
      <w:proofErr w:type="spellEnd"/>
      <w:r w:rsidRPr="00611272">
        <w:rPr>
          <w:rFonts w:ascii="GHEA Grapalat" w:hAnsi="GHEA Grapalat"/>
          <w:szCs w:val="22"/>
        </w:rPr>
        <w:t xml:space="preserve"> дополнительных финансовых средств в размере, превышающем цену закупки, и заключения соглашения между сторонами на его основании.</w:t>
      </w:r>
      <w:r w:rsidRPr="00611272">
        <w:rPr>
          <w:rFonts w:ascii="GHEA Grapalat" w:hAnsi="GHEA Grapalat"/>
          <w:sz w:val="20"/>
          <w:szCs w:val="18"/>
        </w:rPr>
        <w:t xml:space="preserve"> </w:t>
      </w:r>
      <w:r w:rsidRPr="00611272">
        <w:rPr>
          <w:rFonts w:ascii="GHEA Grapalat" w:hAnsi="GHEA Grapalat"/>
          <w:szCs w:val="22"/>
        </w:rPr>
        <w:t xml:space="preserve">При этом соглашение заключается в течение пятнадцати рабочих дней, следующих за </w:t>
      </w:r>
      <w:proofErr w:type="spellStart"/>
      <w:r w:rsidRPr="00611272">
        <w:rPr>
          <w:rFonts w:ascii="GHEA Grapalat" w:hAnsi="GHEA Grapalat"/>
          <w:szCs w:val="22"/>
        </w:rPr>
        <w:t>предусматриванием</w:t>
      </w:r>
      <w:proofErr w:type="spellEnd"/>
      <w:r w:rsidRPr="00611272">
        <w:rPr>
          <w:rFonts w:ascii="GHEA Grapalat" w:hAnsi="GHEA Grapalat"/>
          <w:szCs w:val="22"/>
        </w:rPr>
        <w:t xml:space="preserve"> дополнительных финансовых средств, с продлением сроков </w:t>
      </w:r>
      <w:r w:rsidR="007C3C89" w:rsidRPr="00611272">
        <w:rPr>
          <w:rFonts w:ascii="GHEA Grapalat" w:hAnsi="GHEA Grapalat"/>
          <w:szCs w:val="22"/>
        </w:rPr>
        <w:t>исполнения работ</w:t>
      </w:r>
      <w:r w:rsidRPr="00611272">
        <w:rPr>
          <w:rFonts w:ascii="GHEA Grapalat" w:hAnsi="GHEA Grapalat"/>
          <w:szCs w:val="22"/>
        </w:rPr>
        <w:t xml:space="preserve"> на период со дня заключения договора до дня заключения соглашения.</w:t>
      </w:r>
      <w:r w:rsidRPr="00611272">
        <w:rPr>
          <w:rFonts w:ascii="GHEA Grapalat" w:hAnsi="GHEA Grapalat"/>
          <w:sz w:val="20"/>
          <w:szCs w:val="18"/>
        </w:rPr>
        <w:t xml:space="preserve"> </w:t>
      </w:r>
      <w:r w:rsidRPr="00611272">
        <w:rPr>
          <w:rFonts w:ascii="GHEA Grapalat" w:hAnsi="GHEA Grapalat"/>
          <w:szCs w:val="22"/>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611272">
        <w:rPr>
          <w:rFonts w:ascii="GHEA Grapalat" w:hAnsi="GHEA Grapalat"/>
          <w:sz w:val="20"/>
          <w:szCs w:val="18"/>
        </w:rPr>
        <w:t xml:space="preserve"> </w:t>
      </w:r>
      <w:r w:rsidRPr="00611272">
        <w:rPr>
          <w:rFonts w:ascii="GHEA Grapalat" w:hAnsi="GHEA Grapalat"/>
          <w:szCs w:val="22"/>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343E69D1" w14:textId="77777777" w:rsidR="001A54A3" w:rsidRPr="00611272" w:rsidRDefault="001A54A3"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cs="Sylfaen"/>
          <w:szCs w:val="22"/>
        </w:rPr>
        <w:t>В случае неприменения настоящего пункта процедура на основании пункта 1 части 1 статьи 37 Закона объявляется несостоявшейся</w:t>
      </w:r>
      <w:r w:rsidR="00AC5387" w:rsidRPr="00611272">
        <w:rPr>
          <w:rFonts w:ascii="GHEA Grapalat" w:hAnsi="GHEA Grapalat" w:cs="Sylfaen"/>
          <w:szCs w:val="22"/>
        </w:rPr>
        <w:t>.</w:t>
      </w:r>
    </w:p>
    <w:p w14:paraId="596E4141" w14:textId="77777777" w:rsidR="00B514E8" w:rsidRPr="00611272" w:rsidRDefault="00FD2748"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8.</w:t>
      </w:r>
      <w:r w:rsidR="00FD6933" w:rsidRPr="00611272">
        <w:rPr>
          <w:rFonts w:ascii="GHEA Grapalat" w:hAnsi="GHEA Grapalat"/>
          <w:szCs w:val="22"/>
        </w:rPr>
        <w:t>7</w:t>
      </w:r>
      <w:r w:rsidRPr="00611272">
        <w:rPr>
          <w:rFonts w:ascii="GHEA Grapalat" w:hAnsi="GHEA Grapalat"/>
          <w:szCs w:val="22"/>
        </w:rPr>
        <w:t>.</w:t>
      </w:r>
      <w:r w:rsidR="00C37724" w:rsidRPr="00611272">
        <w:rPr>
          <w:rFonts w:ascii="GHEA Grapalat" w:hAnsi="GHEA Grapalat"/>
          <w:szCs w:val="22"/>
        </w:rPr>
        <w:tab/>
      </w:r>
      <w:r w:rsidRPr="00611272">
        <w:rPr>
          <w:rFonts w:ascii="GHEA Grapalat" w:hAnsi="GHEA Grapalat"/>
          <w:szCs w:val="22"/>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611272">
        <w:rPr>
          <w:rFonts w:ascii="GHEA Grapalat" w:hAnsi="GHEA Grapalat"/>
          <w:szCs w:val="22"/>
        </w:rPr>
        <w:t xml:space="preserve">включенные в заявку </w:t>
      </w:r>
      <w:r w:rsidRPr="00611272">
        <w:rPr>
          <w:rFonts w:ascii="GHEA Grapalat" w:hAnsi="GHEA Grapalat"/>
          <w:szCs w:val="22"/>
        </w:rPr>
        <w:t>документ</w:t>
      </w:r>
      <w:r w:rsidR="00F7541A" w:rsidRPr="00611272">
        <w:rPr>
          <w:rFonts w:ascii="GHEA Grapalat" w:hAnsi="GHEA Grapalat"/>
          <w:szCs w:val="22"/>
        </w:rPr>
        <w:t>ы</w:t>
      </w:r>
      <w:r w:rsidRPr="00611272">
        <w:rPr>
          <w:rFonts w:ascii="GHEA Grapalat" w:hAnsi="GHEA Grapalat"/>
          <w:szCs w:val="22"/>
        </w:rPr>
        <w:t>, с которыми он ознакомляется на месте, с правом фотографировать их, и которые он возвращает секретарю комиссии в ходе заседания, не</w:t>
      </w:r>
      <w:r w:rsidR="00213830" w:rsidRPr="00611272">
        <w:rPr>
          <w:rFonts w:ascii="Calibri" w:hAnsi="Calibri" w:cs="Calibri"/>
          <w:szCs w:val="22"/>
        </w:rPr>
        <w:t> </w:t>
      </w:r>
      <w:r w:rsidRPr="00611272">
        <w:rPr>
          <w:rFonts w:ascii="GHEA Grapalat" w:hAnsi="GHEA Grapalat"/>
          <w:szCs w:val="22"/>
        </w:rPr>
        <w:t>препятствуя нормальному функционированию комиссии.</w:t>
      </w:r>
    </w:p>
    <w:p w14:paraId="75CA3BA4" w14:textId="77777777" w:rsidR="00AD2081" w:rsidRPr="00611272" w:rsidRDefault="00A150A9"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8.</w:t>
      </w:r>
      <w:r w:rsidR="002038C2" w:rsidRPr="00611272">
        <w:rPr>
          <w:rFonts w:ascii="GHEA Grapalat" w:hAnsi="GHEA Grapalat"/>
          <w:szCs w:val="22"/>
        </w:rPr>
        <w:t>8</w:t>
      </w:r>
      <w:r w:rsidRPr="00611272">
        <w:rPr>
          <w:rFonts w:ascii="GHEA Grapalat" w:hAnsi="GHEA Grapalat"/>
          <w:szCs w:val="22"/>
        </w:rPr>
        <w:t>.</w:t>
      </w:r>
      <w:r w:rsidR="00213830" w:rsidRPr="00611272">
        <w:rPr>
          <w:rFonts w:ascii="GHEA Grapalat" w:hAnsi="GHEA Grapalat"/>
          <w:szCs w:val="22"/>
        </w:rPr>
        <w:tab/>
      </w:r>
      <w:r w:rsidRPr="00611272">
        <w:rPr>
          <w:rFonts w:ascii="GHEA Grapalat" w:hAnsi="GHEA Grapalat"/>
          <w:szCs w:val="22"/>
        </w:rPr>
        <w:t xml:space="preserve">Если в результате оценки, проведенной в ходе заседания по вскрытию </w:t>
      </w:r>
      <w:r w:rsidR="00F00565" w:rsidRPr="00611272">
        <w:rPr>
          <w:rFonts w:ascii="GHEA Grapalat" w:hAnsi="GHEA Grapalat"/>
          <w:szCs w:val="22"/>
        </w:rPr>
        <w:t xml:space="preserve">и оценке </w:t>
      </w:r>
      <w:r w:rsidRPr="00611272">
        <w:rPr>
          <w:rFonts w:ascii="GHEA Grapalat" w:hAnsi="GHEA Grapalat"/>
          <w:szCs w:val="22"/>
        </w:rPr>
        <w:t>заявок, в заявке участника фиксируются несоответствия требованиям приглашения,</w:t>
      </w:r>
      <w:r w:rsidR="0011340E" w:rsidRPr="00611272">
        <w:rPr>
          <w:rFonts w:ascii="GHEA Grapalat" w:hAnsi="GHEA Grapalat"/>
          <w:szCs w:val="22"/>
        </w:rPr>
        <w:t xml:space="preserve"> </w:t>
      </w:r>
      <w:r w:rsidR="00595177" w:rsidRPr="00611272">
        <w:rPr>
          <w:rFonts w:ascii="GHEA Grapalat" w:hAnsi="GHEA Grapalat"/>
          <w:szCs w:val="22"/>
        </w:rPr>
        <w:t>то</w:t>
      </w:r>
      <w:r w:rsidRPr="00611272">
        <w:rPr>
          <w:rFonts w:ascii="GHEA Grapalat" w:hAnsi="GHEA Grapalat"/>
          <w:szCs w:val="22"/>
        </w:rPr>
        <w:t xml:space="preserve"> секретарь комиссии в тот же день</w:t>
      </w:r>
      <w:r w:rsidR="007A34A6" w:rsidRPr="00611272">
        <w:rPr>
          <w:rFonts w:ascii="GHEA Grapalat" w:hAnsi="GHEA Grapalat"/>
          <w:szCs w:val="22"/>
        </w:rPr>
        <w:t xml:space="preserve"> </w:t>
      </w:r>
      <w:r w:rsidR="00595177" w:rsidRPr="00611272">
        <w:rPr>
          <w:rFonts w:ascii="GHEA Grapalat" w:hAnsi="GHEA Grapalat"/>
          <w:szCs w:val="22"/>
        </w:rPr>
        <w:t>в электронной форме</w:t>
      </w:r>
      <w:r w:rsidR="007A34A6" w:rsidRPr="00611272">
        <w:rPr>
          <w:rFonts w:ascii="GHEA Grapalat" w:hAnsi="GHEA Grapalat"/>
          <w:szCs w:val="22"/>
        </w:rPr>
        <w:t xml:space="preserve"> </w:t>
      </w:r>
      <w:r w:rsidRPr="00611272">
        <w:rPr>
          <w:rFonts w:ascii="GHEA Grapalat" w:hAnsi="GHEA Grapalat"/>
          <w:szCs w:val="22"/>
        </w:rPr>
        <w:t xml:space="preserve"> информирует об этом участника, предлагая последнему исправить несоответствия до окончания срока приостановления.</w:t>
      </w:r>
    </w:p>
    <w:p w14:paraId="6A5F0B65" w14:textId="77777777" w:rsidR="003B3E74" w:rsidRPr="00611272" w:rsidRDefault="006A3C8A"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r w:rsidR="006371D0" w:rsidRPr="00611272">
        <w:rPr>
          <w:rFonts w:ascii="GHEA Grapalat" w:hAnsi="GHEA Grapalat" w:cs="Sylfaen"/>
          <w:szCs w:val="22"/>
        </w:rPr>
        <w:t>.</w:t>
      </w:r>
    </w:p>
    <w:p w14:paraId="5B45159B" w14:textId="77777777" w:rsidR="00C27BA4" w:rsidRPr="00611272" w:rsidRDefault="00A150A9" w:rsidP="00172186">
      <w:pPr>
        <w:pStyle w:val="norm"/>
        <w:widowControl w:val="0"/>
        <w:tabs>
          <w:tab w:val="left" w:pos="1276"/>
        </w:tabs>
        <w:spacing w:line="240" w:lineRule="auto"/>
        <w:ind w:firstLine="567"/>
        <w:rPr>
          <w:rFonts w:ascii="GHEA Grapalat" w:hAnsi="GHEA Grapalat"/>
          <w:szCs w:val="22"/>
        </w:rPr>
      </w:pPr>
      <w:r w:rsidRPr="00611272">
        <w:rPr>
          <w:rFonts w:ascii="GHEA Grapalat" w:hAnsi="GHEA Grapalat"/>
          <w:szCs w:val="22"/>
        </w:rPr>
        <w:t>8.</w:t>
      </w:r>
      <w:r w:rsidR="00312694" w:rsidRPr="00611272">
        <w:rPr>
          <w:rFonts w:ascii="GHEA Grapalat" w:hAnsi="GHEA Grapalat"/>
          <w:szCs w:val="22"/>
        </w:rPr>
        <w:t>9</w:t>
      </w:r>
      <w:r w:rsidRPr="00611272">
        <w:rPr>
          <w:rFonts w:ascii="GHEA Grapalat" w:hAnsi="GHEA Grapalat"/>
          <w:szCs w:val="22"/>
        </w:rPr>
        <w:t>.</w:t>
      </w:r>
      <w:r w:rsidR="00213830" w:rsidRPr="00611272">
        <w:rPr>
          <w:rFonts w:ascii="GHEA Grapalat" w:hAnsi="GHEA Grapalat"/>
          <w:szCs w:val="22"/>
        </w:rPr>
        <w:tab/>
      </w:r>
      <w:r w:rsidRPr="00611272">
        <w:rPr>
          <w:rFonts w:ascii="GHEA Grapalat" w:hAnsi="GHEA Grapalat"/>
          <w:szCs w:val="22"/>
        </w:rPr>
        <w:t>Если участник исправляет зафиксированное несоответствие в срок, установленный пунктом 8.</w:t>
      </w:r>
      <w:r w:rsidR="00534816" w:rsidRPr="00611272">
        <w:rPr>
          <w:rFonts w:ascii="GHEA Grapalat" w:hAnsi="GHEA Grapalat"/>
          <w:szCs w:val="22"/>
        </w:rPr>
        <w:t>8</w:t>
      </w:r>
      <w:r w:rsidRPr="00611272">
        <w:rPr>
          <w:rFonts w:ascii="GHEA Grapalat" w:hAnsi="GHEA Grapalat"/>
          <w:szCs w:val="22"/>
        </w:rPr>
        <w:t>. настоящего приглашения, то его заявка оценивается удовлетворительно. В противном случае, заявка</w:t>
      </w:r>
      <w:r w:rsidR="00D23C17" w:rsidRPr="00611272">
        <w:rPr>
          <w:rFonts w:ascii="GHEA Grapalat" w:hAnsi="GHEA Grapalat"/>
          <w:szCs w:val="22"/>
        </w:rPr>
        <w:t xml:space="preserve"> данного участника</w:t>
      </w:r>
      <w:r w:rsidRPr="00611272">
        <w:rPr>
          <w:rFonts w:ascii="GHEA Grapalat" w:hAnsi="GHEA Grapalat"/>
          <w:szCs w:val="22"/>
        </w:rPr>
        <w:t xml:space="preserve"> оценивается неуд</w:t>
      </w:r>
      <w:r w:rsidR="00A50C53" w:rsidRPr="00611272">
        <w:rPr>
          <w:rFonts w:ascii="GHEA Grapalat" w:hAnsi="GHEA Grapalat"/>
          <w:szCs w:val="22"/>
        </w:rPr>
        <w:t>овлетворительно и отклоняется</w:t>
      </w:r>
      <w:r w:rsidR="005D7FA6" w:rsidRPr="00611272">
        <w:rPr>
          <w:rFonts w:ascii="GHEA Grapalat" w:hAnsi="GHEA Grapalat"/>
          <w:szCs w:val="22"/>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611272">
        <w:rPr>
          <w:rFonts w:ascii="GHEA Grapalat" w:hAnsi="GHEA Grapalat"/>
          <w:szCs w:val="22"/>
        </w:rPr>
        <w:t>.</w:t>
      </w:r>
    </w:p>
    <w:p w14:paraId="045AB514" w14:textId="77777777" w:rsidR="0005196C" w:rsidRPr="00611272" w:rsidRDefault="00A150A9" w:rsidP="00172186">
      <w:pPr>
        <w:pStyle w:val="23"/>
        <w:widowControl w:val="0"/>
        <w:tabs>
          <w:tab w:val="left" w:pos="1276"/>
        </w:tabs>
        <w:spacing w:line="240" w:lineRule="auto"/>
        <w:ind w:firstLine="567"/>
        <w:rPr>
          <w:rFonts w:ascii="GHEA Grapalat" w:hAnsi="GHEA Grapalat"/>
          <w:sz w:val="22"/>
          <w:szCs w:val="22"/>
        </w:rPr>
      </w:pPr>
      <w:r w:rsidRPr="00611272">
        <w:rPr>
          <w:rFonts w:ascii="GHEA Grapalat" w:hAnsi="GHEA Grapalat"/>
          <w:sz w:val="22"/>
          <w:szCs w:val="22"/>
        </w:rPr>
        <w:t>8.</w:t>
      </w:r>
      <w:r w:rsidR="008E0ADF" w:rsidRPr="00611272">
        <w:rPr>
          <w:rFonts w:ascii="GHEA Grapalat" w:hAnsi="GHEA Grapalat"/>
          <w:sz w:val="22"/>
          <w:szCs w:val="22"/>
        </w:rPr>
        <w:t>10</w:t>
      </w:r>
      <w:r w:rsidRPr="00611272">
        <w:rPr>
          <w:rFonts w:ascii="GHEA Grapalat" w:hAnsi="GHEA Grapalat"/>
          <w:sz w:val="22"/>
          <w:szCs w:val="22"/>
        </w:rPr>
        <w:t>.</w:t>
      </w:r>
      <w:r w:rsidR="00213830" w:rsidRPr="00611272">
        <w:rPr>
          <w:rFonts w:ascii="GHEA Grapalat" w:hAnsi="GHEA Grapalat"/>
          <w:sz w:val="22"/>
          <w:szCs w:val="22"/>
        </w:rPr>
        <w:tab/>
      </w:r>
      <w:r w:rsidR="0005196C" w:rsidRPr="00611272">
        <w:rPr>
          <w:rFonts w:ascii="GHEA Grapalat" w:hAnsi="GHEA Grapalat"/>
          <w:sz w:val="22"/>
          <w:szCs w:val="22"/>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611272" w:rsidDel="00A5199D">
        <w:rPr>
          <w:rFonts w:ascii="GHEA Grapalat" w:hAnsi="GHEA Grapalat"/>
          <w:sz w:val="22"/>
          <w:szCs w:val="22"/>
        </w:rPr>
        <w:t xml:space="preserve"> </w:t>
      </w:r>
      <w:r w:rsidR="0005196C" w:rsidRPr="00611272">
        <w:rPr>
          <w:rFonts w:ascii="GHEA Grapalat" w:hAnsi="GHEA Grapalat"/>
          <w:sz w:val="22"/>
          <w:szCs w:val="22"/>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6E1649C" w14:textId="77777777" w:rsidR="00EA58C8" w:rsidRPr="00611272" w:rsidRDefault="00A150A9" w:rsidP="00172186">
      <w:pPr>
        <w:pStyle w:val="23"/>
        <w:widowControl w:val="0"/>
        <w:tabs>
          <w:tab w:val="left" w:pos="1276"/>
        </w:tabs>
        <w:spacing w:line="240" w:lineRule="auto"/>
        <w:ind w:firstLine="567"/>
        <w:rPr>
          <w:rFonts w:ascii="GHEA Grapalat" w:hAnsi="GHEA Grapalat" w:cs="Sylfaen"/>
          <w:sz w:val="22"/>
          <w:szCs w:val="22"/>
        </w:rPr>
      </w:pPr>
      <w:r w:rsidRPr="00611272">
        <w:rPr>
          <w:rFonts w:ascii="GHEA Grapalat" w:hAnsi="GHEA Grapalat"/>
          <w:sz w:val="22"/>
          <w:szCs w:val="22"/>
        </w:rPr>
        <w:t>8.</w:t>
      </w:r>
      <w:r w:rsidR="00DC1D04" w:rsidRPr="00611272">
        <w:rPr>
          <w:rFonts w:ascii="GHEA Grapalat" w:hAnsi="GHEA Grapalat"/>
          <w:sz w:val="22"/>
          <w:szCs w:val="22"/>
        </w:rPr>
        <w:t>1</w:t>
      </w:r>
      <w:r w:rsidR="004519FC" w:rsidRPr="00611272">
        <w:rPr>
          <w:rFonts w:ascii="GHEA Grapalat" w:hAnsi="GHEA Grapalat"/>
          <w:sz w:val="22"/>
          <w:szCs w:val="22"/>
        </w:rPr>
        <w:t>1</w:t>
      </w:r>
      <w:r w:rsidR="004409B1" w:rsidRPr="00611272">
        <w:rPr>
          <w:rFonts w:ascii="GHEA Grapalat" w:hAnsi="GHEA Grapalat"/>
          <w:sz w:val="22"/>
          <w:szCs w:val="22"/>
        </w:rPr>
        <w:t>.</w:t>
      </w:r>
      <w:r w:rsidR="004409B1" w:rsidRPr="00611272">
        <w:rPr>
          <w:rFonts w:ascii="GHEA Grapalat" w:hAnsi="GHEA Grapalat"/>
          <w:sz w:val="22"/>
          <w:szCs w:val="22"/>
        </w:rPr>
        <w:tab/>
      </w:r>
      <w:r w:rsidRPr="00611272">
        <w:rPr>
          <w:rFonts w:ascii="GHEA Grapalat" w:hAnsi="GHEA Grapalat"/>
          <w:sz w:val="22"/>
          <w:szCs w:val="22"/>
        </w:rPr>
        <w:t>После вскрытия</w:t>
      </w:r>
      <w:r w:rsidR="00895E05" w:rsidRPr="00611272">
        <w:rPr>
          <w:rFonts w:ascii="GHEA Grapalat" w:hAnsi="GHEA Grapalat"/>
          <w:sz w:val="22"/>
          <w:szCs w:val="22"/>
        </w:rPr>
        <w:t xml:space="preserve"> и оценки</w:t>
      </w:r>
      <w:r w:rsidRPr="00611272">
        <w:rPr>
          <w:rFonts w:ascii="GHEA Grapalat" w:hAnsi="GHEA Grapalat"/>
          <w:sz w:val="22"/>
          <w:szCs w:val="22"/>
        </w:rPr>
        <w:t xml:space="preserve"> заявок составляется протокол в порядке, установленном законодательством Республики Армения о закупках.</w:t>
      </w:r>
      <w:r w:rsidR="00895E05" w:rsidRPr="00611272">
        <w:rPr>
          <w:rFonts w:ascii="GHEA Grapalat" w:hAnsi="GHEA Grapalat"/>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611272">
        <w:rPr>
          <w:rFonts w:ascii="GHEA Grapalat" w:hAnsi="GHEA Grapalat"/>
          <w:sz w:val="22"/>
          <w:szCs w:val="22"/>
        </w:rPr>
        <w:t>.</w:t>
      </w:r>
    </w:p>
    <w:p w14:paraId="2FDD6BD2" w14:textId="77777777" w:rsidR="00E65F37" w:rsidRPr="00611272" w:rsidRDefault="00A150A9" w:rsidP="00172186">
      <w:pPr>
        <w:pStyle w:val="23"/>
        <w:widowControl w:val="0"/>
        <w:tabs>
          <w:tab w:val="left" w:pos="1276"/>
        </w:tabs>
        <w:spacing w:line="240" w:lineRule="auto"/>
        <w:ind w:firstLine="567"/>
        <w:rPr>
          <w:rFonts w:ascii="GHEA Grapalat" w:hAnsi="GHEA Grapalat" w:cs="Sylfaen"/>
          <w:sz w:val="22"/>
          <w:szCs w:val="22"/>
        </w:rPr>
      </w:pPr>
      <w:r w:rsidRPr="00611272">
        <w:rPr>
          <w:rFonts w:ascii="GHEA Grapalat" w:hAnsi="GHEA Grapalat"/>
          <w:sz w:val="22"/>
          <w:szCs w:val="22"/>
        </w:rPr>
        <w:t>8.1</w:t>
      </w:r>
      <w:r w:rsidR="000C2964" w:rsidRPr="00611272">
        <w:rPr>
          <w:rFonts w:ascii="GHEA Grapalat" w:hAnsi="GHEA Grapalat"/>
          <w:sz w:val="22"/>
          <w:szCs w:val="22"/>
        </w:rPr>
        <w:t>2</w:t>
      </w:r>
      <w:r w:rsidRPr="00611272">
        <w:rPr>
          <w:rFonts w:ascii="GHEA Grapalat" w:hAnsi="GHEA Grapalat"/>
          <w:sz w:val="22"/>
          <w:szCs w:val="22"/>
        </w:rPr>
        <w:t>.</w:t>
      </w:r>
      <w:r w:rsidR="004409B1" w:rsidRPr="00611272">
        <w:rPr>
          <w:rFonts w:ascii="GHEA Grapalat" w:hAnsi="GHEA Grapalat"/>
          <w:sz w:val="22"/>
          <w:szCs w:val="22"/>
        </w:rPr>
        <w:tab/>
      </w:r>
      <w:r w:rsidRPr="00611272">
        <w:rPr>
          <w:rFonts w:ascii="GHEA Grapalat" w:hAnsi="GHEA Grapalat"/>
          <w:sz w:val="22"/>
          <w:szCs w:val="22"/>
        </w:rPr>
        <w:t>Не позднее чем на следующий рабочий день после завершения заседания по вскрытию</w:t>
      </w:r>
      <w:r w:rsidR="001E4A24" w:rsidRPr="00611272">
        <w:rPr>
          <w:rFonts w:ascii="GHEA Grapalat" w:hAnsi="GHEA Grapalat"/>
          <w:sz w:val="22"/>
          <w:szCs w:val="22"/>
        </w:rPr>
        <w:t xml:space="preserve"> и </w:t>
      </w:r>
      <w:r w:rsidR="001E4A24" w:rsidRPr="00611272">
        <w:rPr>
          <w:rFonts w:ascii="GHEA Grapalat" w:hAnsi="GHEA Grapalat"/>
          <w:sz w:val="22"/>
          <w:szCs w:val="22"/>
        </w:rPr>
        <w:lastRenderedPageBreak/>
        <w:t>оценке</w:t>
      </w:r>
      <w:r w:rsidRPr="00611272">
        <w:rPr>
          <w:rFonts w:ascii="GHEA Grapalat" w:hAnsi="GHEA Grapalat"/>
          <w:sz w:val="22"/>
          <w:szCs w:val="22"/>
        </w:rPr>
        <w:t xml:space="preserve"> заявок секретарь комиссии: </w:t>
      </w:r>
    </w:p>
    <w:p w14:paraId="5C7E2523" w14:textId="77777777" w:rsidR="00A24827" w:rsidRPr="00611272" w:rsidRDefault="00A24827" w:rsidP="00172186">
      <w:pPr>
        <w:pStyle w:val="23"/>
        <w:widowControl w:val="0"/>
        <w:tabs>
          <w:tab w:val="left" w:pos="1134"/>
        </w:tabs>
        <w:spacing w:line="240" w:lineRule="auto"/>
        <w:ind w:firstLine="567"/>
        <w:rPr>
          <w:rFonts w:ascii="GHEA Grapalat" w:hAnsi="GHEA Grapalat" w:cs="Sylfaen"/>
          <w:sz w:val="22"/>
          <w:szCs w:val="22"/>
        </w:rPr>
      </w:pPr>
      <w:r w:rsidRPr="00611272">
        <w:rPr>
          <w:rFonts w:ascii="GHEA Grapalat" w:hAnsi="GHEA Grapalat"/>
          <w:sz w:val="22"/>
          <w:szCs w:val="22"/>
        </w:rPr>
        <w:t>1)</w:t>
      </w:r>
      <w:r w:rsidR="00DC64B5" w:rsidRPr="00611272">
        <w:rPr>
          <w:rFonts w:ascii="GHEA Grapalat" w:hAnsi="GHEA Grapalat"/>
          <w:sz w:val="22"/>
          <w:szCs w:val="22"/>
        </w:rPr>
        <w:tab/>
      </w:r>
      <w:r w:rsidRPr="00611272">
        <w:rPr>
          <w:rFonts w:ascii="GHEA Grapalat" w:hAnsi="GHEA Grapalat"/>
          <w:sz w:val="22"/>
          <w:szCs w:val="22"/>
        </w:rPr>
        <w:t>опубликовывает в бюллетене воспроизведенный (отсканированный) с</w:t>
      </w:r>
      <w:r w:rsidR="00DC64B5" w:rsidRPr="00611272">
        <w:rPr>
          <w:rFonts w:ascii="Calibri" w:hAnsi="Calibri" w:cs="Calibri"/>
          <w:sz w:val="22"/>
          <w:szCs w:val="22"/>
          <w:lang w:val="en-US"/>
        </w:rPr>
        <w:t> </w:t>
      </w:r>
      <w:r w:rsidRPr="00611272">
        <w:rPr>
          <w:rFonts w:ascii="GHEA Grapalat" w:hAnsi="GHEA Grapalat"/>
          <w:sz w:val="22"/>
          <w:szCs w:val="22"/>
        </w:rPr>
        <w:t>оригинала вариант протокола заседания по вскрытию заявок</w:t>
      </w:r>
      <w:r w:rsidR="001E4A24" w:rsidRPr="00611272">
        <w:rPr>
          <w:rFonts w:ascii="GHEA Grapalat" w:hAnsi="GHEA Grapalat"/>
          <w:sz w:val="22"/>
          <w:szCs w:val="22"/>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611272">
        <w:rPr>
          <w:rFonts w:ascii="GHEA Grapalat" w:hAnsi="GHEA Grapalat"/>
          <w:sz w:val="18"/>
          <w:szCs w:val="18"/>
        </w:rPr>
        <w:t xml:space="preserve"> </w:t>
      </w:r>
      <w:r w:rsidR="001E4A24" w:rsidRPr="00611272">
        <w:rPr>
          <w:rFonts w:ascii="GHEA Grapalat" w:hAnsi="GHEA Grapalat"/>
          <w:sz w:val="22"/>
          <w:szCs w:val="22"/>
        </w:rPr>
        <w:t>Если обоснования не были представлены, то в протоколе заседания комиссии об этом делаются соответствующие заметки.</w:t>
      </w:r>
    </w:p>
    <w:p w14:paraId="6E63A55A" w14:textId="77777777" w:rsidR="008B73CD" w:rsidRPr="00611272" w:rsidRDefault="008B73CD" w:rsidP="00172186">
      <w:pPr>
        <w:pStyle w:val="23"/>
        <w:widowControl w:val="0"/>
        <w:tabs>
          <w:tab w:val="left" w:pos="1134"/>
        </w:tabs>
        <w:spacing w:line="240" w:lineRule="auto"/>
        <w:ind w:firstLine="567"/>
        <w:rPr>
          <w:rFonts w:ascii="GHEA Grapalat" w:hAnsi="GHEA Grapalat" w:cs="Sylfaen"/>
          <w:sz w:val="22"/>
          <w:szCs w:val="22"/>
        </w:rPr>
      </w:pPr>
      <w:r w:rsidRPr="00611272">
        <w:rPr>
          <w:rFonts w:ascii="GHEA Grapalat" w:hAnsi="GHEA Grapalat"/>
          <w:sz w:val="22"/>
          <w:szCs w:val="22"/>
        </w:rPr>
        <w:t>2)</w:t>
      </w:r>
      <w:r w:rsidR="00DC64B5" w:rsidRPr="00611272">
        <w:rPr>
          <w:rFonts w:ascii="GHEA Grapalat" w:hAnsi="GHEA Grapalat"/>
          <w:sz w:val="22"/>
          <w:szCs w:val="22"/>
        </w:rPr>
        <w:tab/>
      </w:r>
      <w:r w:rsidRPr="00611272">
        <w:rPr>
          <w:rFonts w:ascii="GHEA Grapalat" w:hAnsi="GHEA Grapalat"/>
          <w:sz w:val="22"/>
          <w:szCs w:val="22"/>
        </w:rPr>
        <w:t>опубликовывает в бюллетене воспроизведенные (отсканированные) с</w:t>
      </w:r>
      <w:r w:rsidR="00DC64B5" w:rsidRPr="00611272">
        <w:rPr>
          <w:rFonts w:ascii="Calibri" w:hAnsi="Calibri" w:cs="Calibri"/>
          <w:sz w:val="22"/>
          <w:szCs w:val="22"/>
          <w:lang w:val="en-US"/>
        </w:rPr>
        <w:t> </w:t>
      </w:r>
      <w:r w:rsidRPr="00611272">
        <w:rPr>
          <w:rFonts w:ascii="GHEA Grapalat" w:hAnsi="GHEA Grapalat"/>
          <w:sz w:val="22"/>
          <w:szCs w:val="22"/>
        </w:rPr>
        <w:t>подписанных им и присутствующими на заседании по вскрытию</w:t>
      </w:r>
      <w:r w:rsidR="006337A5" w:rsidRPr="00611272">
        <w:rPr>
          <w:rFonts w:ascii="GHEA Grapalat" w:hAnsi="GHEA Grapalat"/>
          <w:sz w:val="22"/>
          <w:szCs w:val="22"/>
        </w:rPr>
        <w:t xml:space="preserve"> и оценке</w:t>
      </w:r>
      <w:r w:rsidRPr="00611272">
        <w:rPr>
          <w:rFonts w:ascii="GHEA Grapalat" w:hAnsi="GHEA Grapalat"/>
          <w:sz w:val="22"/>
          <w:szCs w:val="22"/>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611272">
        <w:rPr>
          <w:rFonts w:ascii="GHEA Grapalat" w:hAnsi="GHEA Grapalat"/>
          <w:sz w:val="22"/>
          <w:szCs w:val="22"/>
        </w:rPr>
        <w:t xml:space="preserve"> и оценке</w:t>
      </w:r>
      <w:r w:rsidRPr="00611272">
        <w:rPr>
          <w:rFonts w:ascii="GHEA Grapalat" w:hAnsi="GHEA Grapalat"/>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FCB4E46" w14:textId="77777777" w:rsidR="00875295" w:rsidRPr="00611272" w:rsidRDefault="008769B4" w:rsidP="00172186">
      <w:pPr>
        <w:widowControl w:val="0"/>
        <w:tabs>
          <w:tab w:val="left" w:pos="1276"/>
        </w:tabs>
        <w:jc w:val="both"/>
        <w:rPr>
          <w:rFonts w:ascii="GHEA Grapalat" w:hAnsi="GHEA Grapalat"/>
          <w:color w:val="000000" w:themeColor="text1"/>
          <w:sz w:val="22"/>
          <w:szCs w:val="22"/>
        </w:rPr>
      </w:pPr>
      <w:r w:rsidRPr="00611272">
        <w:rPr>
          <w:rFonts w:ascii="GHEA Grapalat" w:hAnsi="GHEA Grapalat"/>
          <w:sz w:val="22"/>
          <w:szCs w:val="22"/>
        </w:rPr>
        <w:t>8.</w:t>
      </w:r>
      <w:r w:rsidR="005B6DCF" w:rsidRPr="00611272">
        <w:rPr>
          <w:rFonts w:ascii="GHEA Grapalat" w:hAnsi="GHEA Grapalat"/>
          <w:sz w:val="22"/>
          <w:szCs w:val="22"/>
          <w:lang w:val="hy-AM"/>
        </w:rPr>
        <w:t>1</w:t>
      </w:r>
      <w:r w:rsidR="00A11C37" w:rsidRPr="00611272">
        <w:rPr>
          <w:rFonts w:ascii="GHEA Grapalat" w:hAnsi="GHEA Grapalat"/>
          <w:sz w:val="22"/>
          <w:szCs w:val="22"/>
        </w:rPr>
        <w:t>3</w:t>
      </w:r>
      <w:r w:rsidR="00493CC7" w:rsidRPr="00611272">
        <w:rPr>
          <w:rFonts w:ascii="GHEA Grapalat" w:hAnsi="GHEA Grapalat"/>
          <w:sz w:val="22"/>
          <w:szCs w:val="22"/>
        </w:rPr>
        <w:t>.</w:t>
      </w:r>
      <w:r w:rsidR="00875295" w:rsidRPr="00611272">
        <w:rPr>
          <w:rFonts w:ascii="GHEA Grapalat" w:hAnsi="GHEA Grapalat"/>
          <w:sz w:val="22"/>
          <w:szCs w:val="22"/>
        </w:rPr>
        <w:t xml:space="preserve"> В случае выявления </w:t>
      </w:r>
      <w:r w:rsidR="00875295" w:rsidRPr="00611272">
        <w:rPr>
          <w:rFonts w:ascii="GHEA Grapalat" w:hAnsi="GHEA Grapalat"/>
          <w:color w:val="000000" w:themeColor="text1"/>
          <w:sz w:val="22"/>
          <w:szCs w:val="22"/>
        </w:rPr>
        <w:t xml:space="preserve">оснований, предусмотренных пунктом 6 части 1 статьи 6 Закона, </w:t>
      </w:r>
      <w:r w:rsidR="00875295" w:rsidRPr="00611272">
        <w:rPr>
          <w:rFonts w:ascii="GHEA Grapalat" w:hAnsi="GHEA Grapalat"/>
          <w:sz w:val="22"/>
          <w:szCs w:val="22"/>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611272">
        <w:rPr>
          <w:rFonts w:ascii="GHEA Grapalat" w:hAnsi="GHEA Grapalat"/>
          <w:sz w:val="22"/>
          <w:szCs w:val="22"/>
        </w:rPr>
        <w:t>.</w:t>
      </w:r>
      <w:r w:rsidR="00E16A26" w:rsidRPr="00611272">
        <w:rPr>
          <w:rFonts w:ascii="GHEA Grapalat" w:hAnsi="GHEA Grapalat"/>
          <w:sz w:val="22"/>
          <w:szCs w:val="22"/>
        </w:rPr>
        <w:t xml:space="preserve"> </w:t>
      </w:r>
      <w:r w:rsidR="004A3453" w:rsidRPr="00611272">
        <w:rPr>
          <w:rFonts w:ascii="GHEA Grapalat" w:hAnsi="GHEA Grapalat"/>
          <w:sz w:val="22"/>
          <w:szCs w:val="22"/>
        </w:rPr>
        <w:t>Мотивированное решение руководителя заказчика уполномоченный орган публикует в бюллетене</w:t>
      </w:r>
      <w:r w:rsidR="00963EF7" w:rsidRPr="00611272">
        <w:rPr>
          <w:rFonts w:ascii="GHEA Grapalat" w:hAnsi="GHEA Grapalat"/>
          <w:sz w:val="22"/>
          <w:szCs w:val="22"/>
        </w:rPr>
        <w:t xml:space="preserve"> в течение пяти рабочих дней, </w:t>
      </w:r>
      <w:r w:rsidR="00963EF7" w:rsidRPr="00611272">
        <w:rPr>
          <w:rStyle w:val="ezkurwreuab5ozgtqnkl"/>
          <w:rFonts w:ascii="GHEA Grapalat" w:hAnsi="GHEA Grapalat"/>
          <w:sz w:val="22"/>
          <w:szCs w:val="22"/>
        </w:rPr>
        <w:t>следующих</w:t>
      </w:r>
      <w:r w:rsidR="00963EF7" w:rsidRPr="00611272">
        <w:rPr>
          <w:rFonts w:ascii="GHEA Grapalat" w:hAnsi="GHEA Grapalat"/>
          <w:sz w:val="22"/>
          <w:szCs w:val="22"/>
        </w:rPr>
        <w:t xml:space="preserve"> </w:t>
      </w:r>
      <w:r w:rsidR="00963EF7" w:rsidRPr="00611272">
        <w:rPr>
          <w:rStyle w:val="ezkurwreuab5ozgtqnkl"/>
          <w:rFonts w:ascii="GHEA Grapalat" w:hAnsi="GHEA Grapalat"/>
          <w:sz w:val="22"/>
          <w:szCs w:val="22"/>
        </w:rPr>
        <w:t>за днем</w:t>
      </w:r>
      <w:r w:rsidR="00963EF7" w:rsidRPr="00611272">
        <w:rPr>
          <w:rFonts w:ascii="GHEA Grapalat" w:hAnsi="GHEA Grapalat"/>
          <w:sz w:val="22"/>
          <w:szCs w:val="22"/>
        </w:rPr>
        <w:t xml:space="preserve"> </w:t>
      </w:r>
      <w:r w:rsidR="00963EF7" w:rsidRPr="00611272">
        <w:rPr>
          <w:rStyle w:val="ezkurwreuab5ozgtqnkl"/>
          <w:rFonts w:ascii="GHEA Grapalat" w:hAnsi="GHEA Grapalat"/>
          <w:sz w:val="22"/>
          <w:szCs w:val="22"/>
        </w:rPr>
        <w:t>получения</w:t>
      </w:r>
      <w:r w:rsidR="00963EF7" w:rsidRPr="00611272">
        <w:rPr>
          <w:rFonts w:ascii="GHEA Grapalat" w:hAnsi="GHEA Grapalat"/>
          <w:sz w:val="22"/>
          <w:szCs w:val="22"/>
        </w:rPr>
        <w:t xml:space="preserve"> </w:t>
      </w:r>
      <w:r w:rsidR="00963EF7" w:rsidRPr="00611272">
        <w:rPr>
          <w:rStyle w:val="ezkurwreuab5ozgtqnkl"/>
          <w:rFonts w:ascii="GHEA Grapalat" w:hAnsi="GHEA Grapalat"/>
          <w:sz w:val="22"/>
          <w:szCs w:val="22"/>
        </w:rPr>
        <w:t>решения</w:t>
      </w:r>
      <w:r w:rsidR="00963EF7" w:rsidRPr="00611272">
        <w:rPr>
          <w:rFonts w:ascii="GHEA Grapalat" w:hAnsi="GHEA Grapalat"/>
          <w:sz w:val="22"/>
          <w:szCs w:val="22"/>
        </w:rPr>
        <w:t>.</w:t>
      </w:r>
      <w:r w:rsidR="00875295" w:rsidRPr="00611272">
        <w:rPr>
          <w:rFonts w:ascii="GHEA Grapalat" w:hAnsi="GHEA Grapalat"/>
          <w:sz w:val="22"/>
          <w:szCs w:val="22"/>
        </w:rPr>
        <w:t xml:space="preserve"> 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r w:rsidR="00875295" w:rsidRPr="00611272">
        <w:rPr>
          <w:rFonts w:ascii="GHEA Grapalat" w:hAnsi="GHEA Grapalat"/>
          <w:color w:val="000000" w:themeColor="text1"/>
          <w:sz w:val="22"/>
          <w:szCs w:val="22"/>
        </w:rPr>
        <w:t xml:space="preserve"> </w:t>
      </w:r>
    </w:p>
    <w:p w14:paraId="3586D8E1" w14:textId="77777777" w:rsidR="00875295" w:rsidRPr="00611272" w:rsidRDefault="004A5D87" w:rsidP="00172186">
      <w:pPr>
        <w:widowControl w:val="0"/>
        <w:tabs>
          <w:tab w:val="left" w:pos="1276"/>
        </w:tabs>
        <w:rPr>
          <w:rFonts w:ascii="GHEA Grapalat" w:hAnsi="GHEA Grapalat"/>
          <w:sz w:val="22"/>
          <w:szCs w:val="22"/>
        </w:rPr>
      </w:pPr>
      <w:r w:rsidRPr="00611272">
        <w:rPr>
          <w:rFonts w:ascii="GHEA Grapalat" w:hAnsi="GHEA Grapalat"/>
          <w:sz w:val="22"/>
          <w:szCs w:val="22"/>
        </w:rPr>
        <w:t>Е</w:t>
      </w:r>
      <w:r w:rsidR="00875295" w:rsidRPr="00611272">
        <w:rPr>
          <w:rFonts w:ascii="GHEA Grapalat" w:hAnsi="GHEA Grapalat"/>
          <w:sz w:val="22"/>
          <w:szCs w:val="22"/>
        </w:rPr>
        <w:t>сли:</w:t>
      </w:r>
    </w:p>
    <w:p w14:paraId="113AF68C" w14:textId="77777777" w:rsidR="00875295" w:rsidRPr="00611272" w:rsidRDefault="00875295" w:rsidP="00172186">
      <w:pPr>
        <w:pStyle w:val="aff4"/>
        <w:widowControl w:val="0"/>
        <w:numPr>
          <w:ilvl w:val="0"/>
          <w:numId w:val="34"/>
        </w:numPr>
        <w:ind w:left="0" w:firstLine="284"/>
        <w:contextualSpacing/>
        <w:jc w:val="both"/>
        <w:rPr>
          <w:rFonts w:ascii="GHEA Grapalat" w:hAnsi="GHEA Grapalat"/>
          <w:sz w:val="22"/>
          <w:szCs w:val="22"/>
        </w:rPr>
      </w:pPr>
      <w:r w:rsidRPr="00611272">
        <w:rPr>
          <w:rFonts w:ascii="GHEA Grapalat" w:hAnsi="GHEA Grapalat"/>
          <w:sz w:val="22"/>
          <w:szCs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C01222" w:rsidRPr="00611272">
        <w:rPr>
          <w:rFonts w:ascii="GHEA Grapalat" w:hAnsi="GHEA Grapalat"/>
          <w:sz w:val="22"/>
          <w:szCs w:val="22"/>
        </w:rPr>
        <w:t xml:space="preserve"> или </w:t>
      </w:r>
      <w:r w:rsidRPr="00611272">
        <w:rPr>
          <w:rFonts w:ascii="GHEA Grapalat" w:hAnsi="GHEA Grapalat"/>
          <w:sz w:val="22"/>
          <w:szCs w:val="22"/>
        </w:rPr>
        <w:t>договора, то заказчик не представляет в уполномоченный орган мотивированное решение о включении данного участника в список;</w:t>
      </w:r>
    </w:p>
    <w:p w14:paraId="1E11254A" w14:textId="77777777" w:rsidR="00875295" w:rsidRPr="00611272" w:rsidRDefault="00875295" w:rsidP="00172186">
      <w:pPr>
        <w:pStyle w:val="aff4"/>
        <w:widowControl w:val="0"/>
        <w:numPr>
          <w:ilvl w:val="0"/>
          <w:numId w:val="34"/>
        </w:numPr>
        <w:ind w:left="0" w:firstLine="284"/>
        <w:contextualSpacing/>
        <w:jc w:val="both"/>
        <w:rPr>
          <w:ins w:id="2" w:author="Vardan" w:date="2022-10-29T23:16:00Z"/>
          <w:rFonts w:ascii="GHEA Grapalat" w:hAnsi="GHEA Grapalat"/>
          <w:sz w:val="22"/>
          <w:szCs w:val="22"/>
        </w:rPr>
      </w:pPr>
      <w:r w:rsidRPr="00611272">
        <w:rPr>
          <w:rFonts w:ascii="GHEA Grapalat" w:hAnsi="GHEA Grapalat"/>
          <w:sz w:val="22"/>
          <w:szCs w:val="22"/>
        </w:rPr>
        <w:t xml:space="preserve">выплата участником или лицом, заключившим договор, суммы обеспечения заявки, договора и (или) квалификации </w:t>
      </w:r>
      <w:r w:rsidR="002E2964" w:rsidRPr="00611272">
        <w:rPr>
          <w:rFonts w:ascii="GHEA Grapalat" w:hAnsi="GHEA Grapalat"/>
          <w:sz w:val="22"/>
          <w:szCs w:val="22"/>
        </w:rPr>
        <w:t>была осуществлена</w:t>
      </w:r>
      <w:r w:rsidRPr="00611272">
        <w:rPr>
          <w:rFonts w:ascii="GHEA Grapalat" w:hAnsi="GHEA Grapalat"/>
          <w:sz w:val="22"/>
          <w:szCs w:val="22"/>
        </w:rPr>
        <w:t xml:space="preserve"> по истечении срока представления решения уполномоченному органу, но не позднее </w:t>
      </w:r>
      <w:r w:rsidR="008B7BD1" w:rsidRPr="00611272">
        <w:rPr>
          <w:rFonts w:ascii="GHEA Grapalat" w:hAnsi="GHEA Grapalat"/>
          <w:sz w:val="22"/>
          <w:szCs w:val="22"/>
        </w:rPr>
        <w:t xml:space="preserve">истечения </w:t>
      </w:r>
      <w:proofErr w:type="spellStart"/>
      <w:r w:rsidR="00F84E6B" w:rsidRPr="00611272">
        <w:rPr>
          <w:rFonts w:ascii="GHEA Grapalat" w:hAnsi="GHEA Grapalat"/>
          <w:sz w:val="22"/>
          <w:szCs w:val="22"/>
        </w:rPr>
        <w:t>сорокодневного</w:t>
      </w:r>
      <w:proofErr w:type="spellEnd"/>
      <w:r w:rsidR="00F84E6B" w:rsidRPr="00611272">
        <w:rPr>
          <w:rFonts w:ascii="GHEA Grapalat" w:hAnsi="GHEA Grapalat"/>
          <w:sz w:val="22"/>
          <w:szCs w:val="22"/>
        </w:rPr>
        <w:t xml:space="preserve"> срока</w:t>
      </w:r>
      <w:r w:rsidR="00F84E6B" w:rsidRPr="00611272" w:rsidDel="00F97C74">
        <w:rPr>
          <w:rFonts w:ascii="GHEA Grapalat" w:hAnsi="GHEA Grapalat"/>
          <w:sz w:val="22"/>
          <w:szCs w:val="22"/>
        </w:rPr>
        <w:t xml:space="preserve"> </w:t>
      </w:r>
      <w:r w:rsidR="00F84E6B" w:rsidRPr="00611272">
        <w:rPr>
          <w:rFonts w:ascii="GHEA Grapalat" w:hAnsi="GHEA Grapalat"/>
          <w:sz w:val="22"/>
          <w:szCs w:val="22"/>
        </w:rPr>
        <w:t xml:space="preserve">установленного </w:t>
      </w:r>
      <w:r w:rsidR="008B7BD1" w:rsidRPr="00611272">
        <w:rPr>
          <w:rFonts w:ascii="GHEA Grapalat" w:hAnsi="GHEA Grapalat"/>
          <w:sz w:val="22"/>
          <w:szCs w:val="22"/>
        </w:rPr>
        <w:t xml:space="preserve">для включения </w:t>
      </w:r>
      <w:r w:rsidR="00F84E6B" w:rsidRPr="00611272">
        <w:rPr>
          <w:rFonts w:ascii="GHEA Grapalat" w:hAnsi="GHEA Grapalat"/>
          <w:sz w:val="22"/>
          <w:szCs w:val="22"/>
        </w:rPr>
        <w:t xml:space="preserve">уполномоченным органом </w:t>
      </w:r>
      <w:r w:rsidR="008B7BD1" w:rsidRPr="00611272">
        <w:rPr>
          <w:rFonts w:ascii="GHEA Grapalat" w:hAnsi="GHEA Grapalat"/>
          <w:sz w:val="22"/>
          <w:szCs w:val="22"/>
        </w:rPr>
        <w:t>участника</w:t>
      </w:r>
      <w:r w:rsidRPr="00611272">
        <w:rPr>
          <w:rFonts w:ascii="GHEA Grapalat" w:hAnsi="GHEA Grapalat"/>
          <w:sz w:val="22"/>
          <w:szCs w:val="22"/>
        </w:rPr>
        <w:t xml:space="preserve"> в список, </w:t>
      </w:r>
      <w:r w:rsidR="002E2964" w:rsidRPr="00611272">
        <w:rPr>
          <w:rFonts w:ascii="GHEA Grapalat" w:hAnsi="GHEA Grapalat"/>
          <w:sz w:val="22"/>
          <w:szCs w:val="22"/>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611272">
        <w:rPr>
          <w:rFonts w:ascii="GHEA Grapalat" w:hAnsi="GHEA Grapalat"/>
          <w:sz w:val="22"/>
          <w:szCs w:val="22"/>
        </w:rPr>
        <w:t>то заказчик письменно уведомляет об этом уполномоченный орган, на основании которого участник не включается в список.</w:t>
      </w:r>
    </w:p>
    <w:p w14:paraId="12D045DA" w14:textId="77777777" w:rsidR="00904B1C" w:rsidRPr="00611272" w:rsidRDefault="00330E00" w:rsidP="00172186">
      <w:pPr>
        <w:widowControl w:val="0"/>
        <w:tabs>
          <w:tab w:val="left" w:pos="1134"/>
        </w:tabs>
        <w:jc w:val="both"/>
        <w:rPr>
          <w:rFonts w:ascii="GHEA Grapalat" w:hAnsi="GHEA Grapalat" w:cs="Sylfaen"/>
          <w:sz w:val="22"/>
          <w:szCs w:val="22"/>
        </w:rPr>
      </w:pPr>
      <w:r w:rsidRPr="00611272">
        <w:rPr>
          <w:rFonts w:ascii="GHEA Grapalat" w:hAnsi="GHEA Grapalat" w:cs="Sylfaen"/>
          <w:sz w:val="22"/>
          <w:szCs w:val="22"/>
        </w:rPr>
        <w:t xml:space="preserve">        </w:t>
      </w:r>
      <w:r w:rsidR="00904B1C" w:rsidRPr="00611272">
        <w:rPr>
          <w:rFonts w:ascii="GHEA Grapalat" w:hAnsi="GHEA Grapalat" w:cs="Sylfaen"/>
          <w:sz w:val="22"/>
          <w:szCs w:val="22"/>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633471" w:rsidRPr="00611272">
        <w:rPr>
          <w:rFonts w:ascii="GHEA Grapalat" w:hAnsi="GHEA Grapalat" w:cs="Sylfaen"/>
          <w:sz w:val="22"/>
          <w:szCs w:val="22"/>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w:t>
      </w:r>
      <w:proofErr w:type="spellStart"/>
      <w:r w:rsidR="00633471" w:rsidRPr="00611272">
        <w:rPr>
          <w:rFonts w:ascii="GHEA Grapalat" w:hAnsi="GHEA Grapalat" w:cs="Sylfaen"/>
          <w:sz w:val="22"/>
          <w:szCs w:val="22"/>
        </w:rPr>
        <w:t>сроки,</w:t>
      </w:r>
      <w:r w:rsidR="00904B1C" w:rsidRPr="00611272">
        <w:rPr>
          <w:rFonts w:ascii="GHEA Grapalat" w:hAnsi="GHEA Grapalat" w:cs="Sylfaen"/>
          <w:sz w:val="22"/>
          <w:szCs w:val="22"/>
        </w:rPr>
        <w:t>или</w:t>
      </w:r>
      <w:proofErr w:type="spellEnd"/>
      <w:r w:rsidR="00904B1C" w:rsidRPr="00611272">
        <w:rPr>
          <w:rFonts w:ascii="GHEA Grapalat" w:hAnsi="GHEA Grapalat" w:cs="Sylfaen"/>
          <w:sz w:val="22"/>
          <w:szCs w:val="22"/>
        </w:rPr>
        <w:t xml:space="preserve">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5B1477FD" w14:textId="77777777" w:rsidR="00330E00" w:rsidRPr="00611272" w:rsidRDefault="00330E00" w:rsidP="00172186">
      <w:pPr>
        <w:widowControl w:val="0"/>
        <w:tabs>
          <w:tab w:val="left" w:pos="1134"/>
        </w:tabs>
        <w:jc w:val="both"/>
        <w:rPr>
          <w:rFonts w:ascii="GHEA Grapalat" w:hAnsi="GHEA Grapalat"/>
          <w:sz w:val="22"/>
          <w:szCs w:val="22"/>
        </w:rPr>
      </w:pPr>
    </w:p>
    <w:p w14:paraId="3B4BFCCD" w14:textId="77777777" w:rsidR="00A63D83" w:rsidRPr="00611272" w:rsidRDefault="00A63D83"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8.1</w:t>
      </w:r>
      <w:r w:rsidR="00B30203" w:rsidRPr="00611272">
        <w:rPr>
          <w:rFonts w:ascii="GHEA Grapalat" w:hAnsi="GHEA Grapalat"/>
          <w:sz w:val="22"/>
          <w:szCs w:val="22"/>
        </w:rPr>
        <w:t>4</w:t>
      </w:r>
      <w:r w:rsidR="00A31DCA" w:rsidRPr="00611272">
        <w:rPr>
          <w:rFonts w:ascii="GHEA Grapalat" w:hAnsi="GHEA Grapalat"/>
          <w:sz w:val="22"/>
          <w:szCs w:val="22"/>
        </w:rPr>
        <w:t xml:space="preserve"> Если участник был включен в списки, предусмотренные частями 5 и 6 части 1 статьи 6 закона, </w:t>
      </w:r>
      <w:r w:rsidR="00A31DCA" w:rsidRPr="00611272">
        <w:rPr>
          <w:rFonts w:ascii="GHEA Grapalat" w:hAnsi="GHEA Grapalat"/>
          <w:sz w:val="22"/>
          <w:szCs w:val="22"/>
        </w:rPr>
        <w:lastRenderedPageBreak/>
        <w:t>после дня подачи заявки, то данная его заявка не подлежит отклонению.</w:t>
      </w:r>
    </w:p>
    <w:p w14:paraId="6D2E20C8" w14:textId="77777777" w:rsidR="00A23E7B" w:rsidRPr="00611272" w:rsidRDefault="00E64D24" w:rsidP="00172186">
      <w:pPr>
        <w:pStyle w:val="norm"/>
        <w:widowControl w:val="0"/>
        <w:tabs>
          <w:tab w:val="left" w:pos="1276"/>
        </w:tabs>
        <w:spacing w:line="240" w:lineRule="auto"/>
        <w:ind w:firstLine="567"/>
        <w:rPr>
          <w:rFonts w:ascii="GHEA Grapalat" w:hAnsi="GHEA Grapalat" w:cs="Sylfaen"/>
          <w:szCs w:val="22"/>
        </w:rPr>
      </w:pPr>
      <w:r w:rsidRPr="00611272">
        <w:rPr>
          <w:rFonts w:ascii="GHEA Grapalat" w:hAnsi="GHEA Grapalat"/>
          <w:szCs w:val="22"/>
        </w:rPr>
        <w:t>8.1</w:t>
      </w:r>
      <w:r w:rsidR="006D71ED" w:rsidRPr="00611272">
        <w:rPr>
          <w:rFonts w:ascii="GHEA Grapalat" w:hAnsi="GHEA Grapalat"/>
          <w:szCs w:val="22"/>
        </w:rPr>
        <w:t>5</w:t>
      </w:r>
      <w:r w:rsidRPr="00611272">
        <w:rPr>
          <w:rFonts w:ascii="GHEA Grapalat" w:hAnsi="GHEA Grapalat"/>
          <w:szCs w:val="22"/>
        </w:rPr>
        <w:t xml:space="preserve"> </w:t>
      </w:r>
      <w:r w:rsidR="00A74478" w:rsidRPr="00611272">
        <w:rPr>
          <w:rFonts w:ascii="GHEA Grapalat" w:hAnsi="GHEA Grapalat"/>
          <w:szCs w:val="22"/>
        </w:rPr>
        <w:t>Документы, указанные в пункт</w:t>
      </w:r>
      <w:r w:rsidR="006D71ED" w:rsidRPr="00611272">
        <w:rPr>
          <w:rFonts w:ascii="GHEA Grapalat" w:hAnsi="GHEA Grapalat"/>
          <w:szCs w:val="22"/>
        </w:rPr>
        <w:t>е</w:t>
      </w:r>
      <w:r w:rsidR="00A74478" w:rsidRPr="00611272">
        <w:rPr>
          <w:rFonts w:ascii="GHEA Grapalat" w:hAnsi="GHEA Grapalat"/>
          <w:szCs w:val="22"/>
        </w:rPr>
        <w:t xml:space="preserve"> 8.</w:t>
      </w:r>
      <w:r w:rsidR="0047567E" w:rsidRPr="00611272">
        <w:rPr>
          <w:rFonts w:ascii="GHEA Grapalat" w:hAnsi="GHEA Grapalat"/>
          <w:szCs w:val="22"/>
        </w:rPr>
        <w:t>8</w:t>
      </w:r>
      <w:r w:rsidR="00A74478" w:rsidRPr="00611272">
        <w:rPr>
          <w:rFonts w:ascii="GHEA Grapalat" w:hAnsi="GHEA Grapalat"/>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611272">
        <w:rPr>
          <w:rFonts w:ascii="GHEA Grapalat" w:hAnsi="GHEA Grapalat"/>
          <w:szCs w:val="22"/>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DAC9078" w14:textId="77777777" w:rsidR="002B121D" w:rsidRPr="00611272" w:rsidRDefault="00A150A9" w:rsidP="00172186">
      <w:pPr>
        <w:pStyle w:val="23"/>
        <w:widowControl w:val="0"/>
        <w:tabs>
          <w:tab w:val="left" w:pos="1276"/>
        </w:tabs>
        <w:spacing w:line="240" w:lineRule="auto"/>
        <w:ind w:firstLine="567"/>
        <w:rPr>
          <w:rFonts w:ascii="GHEA Grapalat" w:hAnsi="GHEA Grapalat" w:cs="Sylfaen"/>
          <w:spacing w:val="-4"/>
          <w:sz w:val="22"/>
          <w:szCs w:val="22"/>
        </w:rPr>
      </w:pPr>
      <w:r w:rsidRPr="00611272">
        <w:rPr>
          <w:rFonts w:ascii="GHEA Grapalat" w:hAnsi="GHEA Grapalat"/>
          <w:sz w:val="22"/>
          <w:szCs w:val="22"/>
        </w:rPr>
        <w:t>8.</w:t>
      </w:r>
      <w:r w:rsidR="0093610F" w:rsidRPr="00611272">
        <w:rPr>
          <w:rFonts w:ascii="GHEA Grapalat" w:hAnsi="GHEA Grapalat"/>
          <w:sz w:val="22"/>
          <w:szCs w:val="22"/>
        </w:rPr>
        <w:t>1</w:t>
      </w:r>
      <w:r w:rsidR="00610893" w:rsidRPr="00611272">
        <w:rPr>
          <w:rFonts w:ascii="GHEA Grapalat" w:hAnsi="GHEA Grapalat"/>
          <w:sz w:val="22"/>
          <w:szCs w:val="22"/>
        </w:rPr>
        <w:t>6</w:t>
      </w:r>
      <w:r w:rsidR="00EE0CB1" w:rsidRPr="00611272">
        <w:rPr>
          <w:rFonts w:ascii="GHEA Grapalat" w:hAnsi="GHEA Grapalat"/>
          <w:sz w:val="22"/>
          <w:szCs w:val="22"/>
        </w:rPr>
        <w:t>.</w:t>
      </w:r>
      <w:r w:rsidR="00EE0CB1" w:rsidRPr="00611272">
        <w:rPr>
          <w:rFonts w:ascii="GHEA Grapalat" w:hAnsi="GHEA Grapalat"/>
          <w:sz w:val="22"/>
          <w:szCs w:val="22"/>
        </w:rPr>
        <w:tab/>
      </w:r>
      <w:r w:rsidRPr="00611272">
        <w:rPr>
          <w:rFonts w:ascii="GHEA Grapalat" w:hAnsi="GHEA Grapalat"/>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002F1028" w14:textId="77777777" w:rsidR="009302D2" w:rsidRPr="00611272" w:rsidRDefault="00B5219E"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8</w:t>
      </w:r>
      <w:r w:rsidR="00A150A9" w:rsidRPr="00611272">
        <w:rPr>
          <w:rFonts w:ascii="GHEA Grapalat" w:hAnsi="GHEA Grapalat"/>
          <w:sz w:val="22"/>
          <w:szCs w:val="22"/>
        </w:rPr>
        <w:t>.</w:t>
      </w:r>
      <w:r w:rsidR="0093610F" w:rsidRPr="00611272">
        <w:rPr>
          <w:rFonts w:ascii="GHEA Grapalat" w:hAnsi="GHEA Grapalat"/>
          <w:sz w:val="22"/>
          <w:szCs w:val="22"/>
        </w:rPr>
        <w:t>1</w:t>
      </w:r>
      <w:r w:rsidR="00610893" w:rsidRPr="00611272">
        <w:rPr>
          <w:rFonts w:ascii="GHEA Grapalat" w:hAnsi="GHEA Grapalat"/>
          <w:sz w:val="22"/>
          <w:szCs w:val="22"/>
        </w:rPr>
        <w:t>7</w:t>
      </w:r>
      <w:r w:rsidR="00EE0CB1" w:rsidRPr="00611272">
        <w:rPr>
          <w:rFonts w:ascii="GHEA Grapalat" w:hAnsi="GHEA Grapalat"/>
          <w:sz w:val="22"/>
          <w:szCs w:val="22"/>
        </w:rPr>
        <w:t>.</w:t>
      </w:r>
      <w:r w:rsidR="00EE0CB1" w:rsidRPr="00611272">
        <w:rPr>
          <w:rFonts w:ascii="GHEA Grapalat" w:hAnsi="GHEA Grapalat"/>
          <w:sz w:val="22"/>
          <w:szCs w:val="22"/>
        </w:rPr>
        <w:tab/>
      </w:r>
      <w:r w:rsidR="009302D2" w:rsidRPr="00611272">
        <w:rPr>
          <w:rFonts w:ascii="GHEA Grapalat" w:hAnsi="GHEA Grapalat"/>
          <w:sz w:val="22"/>
          <w:szCs w:val="22"/>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288B89BA" w14:textId="77777777" w:rsidR="00265D18" w:rsidRPr="00611272" w:rsidRDefault="00265D1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C2F6B15" w14:textId="77777777" w:rsidR="002B103D" w:rsidRPr="00611272" w:rsidRDefault="00A150A9" w:rsidP="00172186">
      <w:pPr>
        <w:pStyle w:val="23"/>
        <w:widowControl w:val="0"/>
        <w:tabs>
          <w:tab w:val="left" w:pos="1276"/>
        </w:tabs>
        <w:spacing w:line="240" w:lineRule="auto"/>
        <w:ind w:firstLine="567"/>
        <w:rPr>
          <w:rFonts w:ascii="GHEA Grapalat" w:hAnsi="GHEA Grapalat"/>
          <w:sz w:val="22"/>
          <w:szCs w:val="22"/>
        </w:rPr>
      </w:pPr>
      <w:r w:rsidRPr="00611272">
        <w:rPr>
          <w:rFonts w:ascii="GHEA Grapalat" w:hAnsi="GHEA Grapalat"/>
          <w:sz w:val="22"/>
          <w:szCs w:val="22"/>
        </w:rPr>
        <w:t>8.</w:t>
      </w:r>
      <w:r w:rsidR="000E624C" w:rsidRPr="00611272">
        <w:rPr>
          <w:rFonts w:ascii="GHEA Grapalat" w:hAnsi="GHEA Grapalat"/>
          <w:sz w:val="22"/>
          <w:szCs w:val="22"/>
          <w:lang w:val="hy-AM"/>
        </w:rPr>
        <w:t>1</w:t>
      </w:r>
      <w:r w:rsidR="00C40119" w:rsidRPr="00611272">
        <w:rPr>
          <w:rFonts w:ascii="GHEA Grapalat" w:hAnsi="GHEA Grapalat"/>
          <w:sz w:val="22"/>
          <w:szCs w:val="22"/>
        </w:rPr>
        <w:t>8</w:t>
      </w:r>
      <w:r w:rsidRPr="00611272">
        <w:rPr>
          <w:rFonts w:ascii="GHEA Grapalat" w:hAnsi="GHEA Grapalat"/>
          <w:sz w:val="22"/>
          <w:szCs w:val="22"/>
        </w:rPr>
        <w:t>.</w:t>
      </w:r>
      <w:r w:rsidR="00EE0CB1" w:rsidRPr="00611272">
        <w:rPr>
          <w:rFonts w:ascii="GHEA Grapalat" w:hAnsi="GHEA Grapalat"/>
          <w:sz w:val="22"/>
          <w:szCs w:val="22"/>
        </w:rPr>
        <w:tab/>
      </w:r>
      <w:r w:rsidRPr="00611272">
        <w:rPr>
          <w:rFonts w:ascii="GHEA Grapalat" w:hAnsi="GHEA Grapalat"/>
          <w:sz w:val="22"/>
          <w:szCs w:val="22"/>
        </w:rPr>
        <w:t>Оценка заявок и определение отобранного участника осуществляются по отдельным лотам</w:t>
      </w:r>
      <w:r w:rsidR="00F64849" w:rsidRPr="00611272">
        <w:rPr>
          <w:rStyle w:val="af7"/>
          <w:rFonts w:ascii="GHEA Grapalat" w:hAnsi="GHEA Grapalat"/>
          <w:sz w:val="22"/>
          <w:szCs w:val="22"/>
        </w:rPr>
        <w:footnoteReference w:customMarkFollows="1" w:id="5"/>
        <w:t>11</w:t>
      </w:r>
      <w:r w:rsidRPr="00611272">
        <w:rPr>
          <w:rFonts w:ascii="GHEA Grapalat" w:hAnsi="GHEA Grapalat"/>
          <w:sz w:val="22"/>
          <w:szCs w:val="22"/>
        </w:rPr>
        <w:t xml:space="preserve">. </w:t>
      </w:r>
    </w:p>
    <w:p w14:paraId="122BC392" w14:textId="77777777" w:rsidR="00583092" w:rsidRPr="00611272" w:rsidRDefault="00A150A9"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8.</w:t>
      </w:r>
      <w:r w:rsidR="005C20A6" w:rsidRPr="00611272">
        <w:rPr>
          <w:rFonts w:ascii="GHEA Grapalat" w:hAnsi="GHEA Grapalat"/>
          <w:sz w:val="22"/>
          <w:szCs w:val="22"/>
        </w:rPr>
        <w:t>1</w:t>
      </w:r>
      <w:r w:rsidR="00C40119" w:rsidRPr="00611272">
        <w:rPr>
          <w:rFonts w:ascii="GHEA Grapalat" w:hAnsi="GHEA Grapalat"/>
          <w:sz w:val="22"/>
          <w:szCs w:val="22"/>
        </w:rPr>
        <w:t>9</w:t>
      </w:r>
      <w:r w:rsidR="009F2C5D" w:rsidRPr="00611272">
        <w:rPr>
          <w:rFonts w:ascii="GHEA Grapalat" w:hAnsi="GHEA Grapalat"/>
          <w:sz w:val="22"/>
          <w:szCs w:val="22"/>
        </w:rPr>
        <w:t>.</w:t>
      </w:r>
      <w:r w:rsidR="009F2C5D" w:rsidRPr="00611272">
        <w:rPr>
          <w:rFonts w:ascii="GHEA Grapalat" w:hAnsi="GHEA Grapalat"/>
          <w:sz w:val="22"/>
          <w:szCs w:val="22"/>
        </w:rPr>
        <w:tab/>
      </w:r>
      <w:r w:rsidRPr="00611272">
        <w:rPr>
          <w:rFonts w:ascii="GHEA Grapalat" w:hAnsi="GHEA Grapalat"/>
          <w:sz w:val="22"/>
          <w:szCs w:val="22"/>
        </w:rPr>
        <w:t>В случае если отобранный участник не заключает (отказывается</w:t>
      </w:r>
      <w:r w:rsidR="00521B59" w:rsidRPr="00611272">
        <w:rPr>
          <w:rFonts w:ascii="Calibri" w:hAnsi="Calibri" w:cs="Calibri"/>
          <w:sz w:val="22"/>
          <w:szCs w:val="22"/>
          <w:lang w:val="en-US"/>
        </w:rPr>
        <w:t> </w:t>
      </w:r>
      <w:r w:rsidRPr="00611272">
        <w:rPr>
          <w:rFonts w:ascii="GHEA Grapalat" w:hAnsi="GHEA Grapalat"/>
          <w:sz w:val="22"/>
          <w:szCs w:val="22"/>
        </w:rPr>
        <w:t xml:space="preserve">заключать) договор или лишается права на заключение договора, </w:t>
      </w:r>
      <w:r w:rsidR="000702A0" w:rsidRPr="00611272">
        <w:rPr>
          <w:rFonts w:ascii="GHEA Grapalat" w:hAnsi="GHEA Grapalat"/>
          <w:sz w:val="22"/>
          <w:szCs w:val="22"/>
        </w:rPr>
        <w:t xml:space="preserve">решением комиссии </w:t>
      </w:r>
      <w:r w:rsidR="005F2F3B" w:rsidRPr="00611272">
        <w:rPr>
          <w:rFonts w:ascii="GHEA Grapalat" w:hAnsi="GHEA Grapalat"/>
          <w:sz w:val="22"/>
          <w:szCs w:val="22"/>
        </w:rPr>
        <w:t xml:space="preserve">отобранным  </w:t>
      </w:r>
      <w:r w:rsidRPr="00611272">
        <w:rPr>
          <w:rFonts w:ascii="GHEA Grapalat" w:hAnsi="GHEA Grapalat"/>
          <w:sz w:val="22"/>
          <w:szCs w:val="22"/>
        </w:rPr>
        <w:t>участник</w:t>
      </w:r>
      <w:r w:rsidR="005F2F3B" w:rsidRPr="00611272">
        <w:rPr>
          <w:rFonts w:ascii="GHEA Grapalat" w:hAnsi="GHEA Grapalat"/>
          <w:sz w:val="22"/>
          <w:szCs w:val="22"/>
        </w:rPr>
        <w:t xml:space="preserve">ом </w:t>
      </w:r>
      <w:r w:rsidR="005F2F3B" w:rsidRPr="00611272">
        <w:rPr>
          <w:rFonts w:ascii="GHEA Grapalat" w:hAnsi="GHEA Grapalat"/>
          <w:sz w:val="22"/>
          <w:szCs w:val="22"/>
          <w:lang w:val="hy-AM"/>
        </w:rPr>
        <w:t xml:space="preserve"> </w:t>
      </w:r>
      <w:r w:rsidR="005F2F3B" w:rsidRPr="00611272">
        <w:rPr>
          <w:rFonts w:ascii="GHEA Grapalat" w:hAnsi="GHEA Grapalat"/>
          <w:sz w:val="22"/>
          <w:szCs w:val="22"/>
        </w:rPr>
        <w:t>признается участник занявший следующее место</w:t>
      </w:r>
      <w:r w:rsidR="00951CE5" w:rsidRPr="00611272">
        <w:rPr>
          <w:rFonts w:ascii="GHEA Grapalat" w:hAnsi="GHEA Grapalat"/>
          <w:sz w:val="22"/>
          <w:szCs w:val="22"/>
          <w:lang w:val="hy-AM"/>
        </w:rPr>
        <w:t xml:space="preserve"> </w:t>
      </w:r>
      <w:r w:rsidR="00951CE5" w:rsidRPr="00611272">
        <w:rPr>
          <w:rFonts w:ascii="GHEA Grapalat" w:hAnsi="GHEA Grapalat"/>
          <w:sz w:val="22"/>
          <w:szCs w:val="22"/>
        </w:rPr>
        <w:t>с</w:t>
      </w:r>
      <w:r w:rsidRPr="00611272">
        <w:rPr>
          <w:rFonts w:ascii="GHEA Grapalat" w:hAnsi="GHEA Grapalat"/>
          <w:sz w:val="22"/>
          <w:szCs w:val="22"/>
        </w:rPr>
        <w:t xml:space="preserve"> </w:t>
      </w:r>
      <w:r w:rsidR="00951CE5" w:rsidRPr="00611272">
        <w:rPr>
          <w:rFonts w:ascii="GHEA Grapalat" w:hAnsi="GHEA Grapalat"/>
          <w:sz w:val="22"/>
          <w:szCs w:val="22"/>
        </w:rPr>
        <w:t>применением процедуры</w:t>
      </w:r>
      <w:r w:rsidRPr="00611272">
        <w:rPr>
          <w:rFonts w:ascii="GHEA Grapalat" w:hAnsi="GHEA Grapalat"/>
          <w:sz w:val="22"/>
          <w:szCs w:val="22"/>
        </w:rPr>
        <w:t>, установленн</w:t>
      </w:r>
      <w:r w:rsidR="00951CE5" w:rsidRPr="00611272">
        <w:rPr>
          <w:rFonts w:ascii="GHEA Grapalat" w:hAnsi="GHEA Grapalat"/>
          <w:sz w:val="22"/>
          <w:szCs w:val="22"/>
        </w:rPr>
        <w:t>ой</w:t>
      </w:r>
      <w:r w:rsidRPr="00611272">
        <w:rPr>
          <w:rFonts w:ascii="GHEA Grapalat" w:hAnsi="GHEA Grapalat"/>
          <w:sz w:val="22"/>
          <w:szCs w:val="22"/>
        </w:rPr>
        <w:t xml:space="preserve"> пунктами 8.1</w:t>
      </w:r>
      <w:r w:rsidR="00C06B3A" w:rsidRPr="00611272">
        <w:rPr>
          <w:rFonts w:ascii="GHEA Grapalat" w:hAnsi="GHEA Grapalat"/>
          <w:sz w:val="22"/>
          <w:szCs w:val="22"/>
        </w:rPr>
        <w:t>2</w:t>
      </w:r>
      <w:r w:rsidRPr="00611272">
        <w:rPr>
          <w:rFonts w:ascii="GHEA Grapalat" w:hAnsi="GHEA Grapalat"/>
          <w:sz w:val="22"/>
          <w:szCs w:val="22"/>
        </w:rPr>
        <w:t>-8.</w:t>
      </w:r>
      <w:r w:rsidR="00246C8C" w:rsidRPr="00611272">
        <w:rPr>
          <w:rFonts w:ascii="GHEA Grapalat" w:hAnsi="GHEA Grapalat"/>
          <w:sz w:val="22"/>
          <w:szCs w:val="22"/>
        </w:rPr>
        <w:t>19</w:t>
      </w:r>
      <w:r w:rsidR="007854B2" w:rsidRPr="00611272">
        <w:rPr>
          <w:rFonts w:ascii="GHEA Grapalat" w:hAnsi="GHEA Grapalat"/>
          <w:sz w:val="22"/>
          <w:szCs w:val="22"/>
        </w:rPr>
        <w:t xml:space="preserve"> </w:t>
      </w:r>
      <w:r w:rsidRPr="00611272">
        <w:rPr>
          <w:rFonts w:ascii="GHEA Grapalat" w:hAnsi="GHEA Grapalat"/>
          <w:sz w:val="22"/>
          <w:szCs w:val="22"/>
        </w:rPr>
        <w:t>части 1 настоящего Приглашения.</w:t>
      </w:r>
    </w:p>
    <w:p w14:paraId="33FA81B2" w14:textId="77777777" w:rsidR="00583092" w:rsidRPr="00611272" w:rsidRDefault="00A150A9" w:rsidP="00172186">
      <w:pPr>
        <w:pStyle w:val="23"/>
        <w:widowControl w:val="0"/>
        <w:tabs>
          <w:tab w:val="left" w:pos="1276"/>
        </w:tabs>
        <w:spacing w:line="240" w:lineRule="auto"/>
        <w:ind w:firstLine="567"/>
        <w:rPr>
          <w:rFonts w:ascii="GHEA Grapalat" w:hAnsi="GHEA Grapalat" w:cs="Sylfaen"/>
          <w:sz w:val="22"/>
          <w:szCs w:val="22"/>
        </w:rPr>
      </w:pPr>
      <w:r w:rsidRPr="00611272">
        <w:rPr>
          <w:rFonts w:ascii="GHEA Grapalat" w:hAnsi="GHEA Grapalat"/>
          <w:sz w:val="22"/>
          <w:szCs w:val="22"/>
        </w:rPr>
        <w:t>8.</w:t>
      </w:r>
      <w:r w:rsidR="00C40119" w:rsidRPr="00611272">
        <w:rPr>
          <w:rFonts w:ascii="GHEA Grapalat" w:hAnsi="GHEA Grapalat"/>
          <w:sz w:val="22"/>
          <w:szCs w:val="22"/>
        </w:rPr>
        <w:t>20</w:t>
      </w:r>
      <w:r w:rsidR="00FA2DBA" w:rsidRPr="00611272">
        <w:rPr>
          <w:rFonts w:ascii="GHEA Grapalat" w:hAnsi="GHEA Grapalat"/>
          <w:sz w:val="22"/>
          <w:szCs w:val="22"/>
        </w:rPr>
        <w:t>.</w:t>
      </w:r>
      <w:r w:rsidR="00FA2DBA" w:rsidRPr="00611272">
        <w:rPr>
          <w:rFonts w:ascii="GHEA Grapalat" w:hAnsi="GHEA Grapalat"/>
          <w:sz w:val="22"/>
          <w:szCs w:val="22"/>
        </w:rPr>
        <w:tab/>
      </w:r>
      <w:r w:rsidRPr="00611272">
        <w:rPr>
          <w:rFonts w:ascii="GHEA Grapalat" w:hAnsi="GHEA Grapalat"/>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C4E5259" w14:textId="77777777" w:rsidR="00583092" w:rsidRPr="00611272" w:rsidRDefault="00662165" w:rsidP="00172186">
      <w:pPr>
        <w:pStyle w:val="23"/>
        <w:widowControl w:val="0"/>
        <w:spacing w:line="240" w:lineRule="auto"/>
        <w:ind w:firstLine="567"/>
        <w:rPr>
          <w:rFonts w:ascii="GHEA Grapalat" w:hAnsi="GHEA Grapalat"/>
          <w:sz w:val="22"/>
          <w:szCs w:val="22"/>
        </w:rPr>
      </w:pPr>
      <w:r w:rsidRPr="00611272">
        <w:rPr>
          <w:rFonts w:ascii="GHEA Grapalat" w:hAnsi="GHEA Grapalat"/>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3B9DB26" w14:textId="77777777" w:rsidR="00583092" w:rsidRPr="00611272" w:rsidRDefault="00A150A9" w:rsidP="00172186">
      <w:pPr>
        <w:pStyle w:val="23"/>
        <w:widowControl w:val="0"/>
        <w:tabs>
          <w:tab w:val="left" w:pos="1276"/>
        </w:tabs>
        <w:spacing w:line="240" w:lineRule="auto"/>
        <w:ind w:firstLine="567"/>
        <w:rPr>
          <w:rFonts w:ascii="GHEA Grapalat" w:hAnsi="GHEA Grapalat"/>
          <w:sz w:val="22"/>
          <w:szCs w:val="22"/>
        </w:rPr>
      </w:pPr>
      <w:r w:rsidRPr="00611272">
        <w:rPr>
          <w:rFonts w:ascii="GHEA Grapalat" w:hAnsi="GHEA Grapalat"/>
          <w:sz w:val="22"/>
          <w:szCs w:val="22"/>
        </w:rPr>
        <w:t>8.</w:t>
      </w:r>
      <w:r w:rsidR="005A79EE" w:rsidRPr="00611272">
        <w:rPr>
          <w:rFonts w:ascii="GHEA Grapalat" w:hAnsi="GHEA Grapalat"/>
          <w:sz w:val="22"/>
          <w:szCs w:val="22"/>
        </w:rPr>
        <w:t>2</w:t>
      </w:r>
      <w:r w:rsidR="00C40119" w:rsidRPr="00611272">
        <w:rPr>
          <w:rFonts w:ascii="GHEA Grapalat" w:hAnsi="GHEA Grapalat"/>
          <w:sz w:val="22"/>
          <w:szCs w:val="22"/>
        </w:rPr>
        <w:t>1</w:t>
      </w:r>
      <w:r w:rsidRPr="00611272">
        <w:rPr>
          <w:rFonts w:ascii="GHEA Grapalat" w:hAnsi="GHEA Grapalat"/>
          <w:sz w:val="22"/>
          <w:szCs w:val="22"/>
        </w:rPr>
        <w:t>.</w:t>
      </w:r>
      <w:r w:rsidR="00FA2DBA" w:rsidRPr="00611272">
        <w:rPr>
          <w:rFonts w:ascii="GHEA Grapalat" w:hAnsi="GHEA Grapalat"/>
          <w:sz w:val="22"/>
          <w:szCs w:val="22"/>
        </w:rPr>
        <w:tab/>
      </w:r>
      <w:r w:rsidRPr="00611272">
        <w:rPr>
          <w:rFonts w:ascii="GHEA Grapalat" w:hAnsi="GHEA Grapalat"/>
          <w:sz w:val="22"/>
          <w:szCs w:val="22"/>
        </w:rPr>
        <w:t>С целью применения пункта 8.</w:t>
      </w:r>
      <w:r w:rsidR="002E6A02" w:rsidRPr="00611272">
        <w:rPr>
          <w:rFonts w:ascii="GHEA Grapalat" w:hAnsi="GHEA Grapalat"/>
          <w:sz w:val="22"/>
          <w:szCs w:val="22"/>
        </w:rPr>
        <w:t>19</w:t>
      </w:r>
      <w:r w:rsidRPr="00611272">
        <w:rPr>
          <w:rFonts w:ascii="GHEA Grapalat" w:hAnsi="GHEA Grapalat"/>
          <w:sz w:val="22"/>
          <w:szCs w:val="22"/>
        </w:rPr>
        <w:t xml:space="preserve">. части 1 настоящего приглашения </w:t>
      </w:r>
      <w:r w:rsidR="005A79EE" w:rsidRPr="00611272">
        <w:rPr>
          <w:rFonts w:ascii="GHEA Grapalat" w:hAnsi="GHEA Grapalat"/>
          <w:sz w:val="22"/>
          <w:szCs w:val="22"/>
        </w:rPr>
        <w:t xml:space="preserve">может быть созвано </w:t>
      </w:r>
      <w:r w:rsidRPr="00611272">
        <w:rPr>
          <w:rFonts w:ascii="GHEA Grapalat" w:hAnsi="GHEA Grapalat"/>
          <w:sz w:val="22"/>
          <w:szCs w:val="22"/>
        </w:rPr>
        <w:t>внеочередное заседание комиссии.</w:t>
      </w:r>
    </w:p>
    <w:p w14:paraId="1C193133" w14:textId="77777777" w:rsidR="00E45ACA" w:rsidRPr="00611272" w:rsidRDefault="00A150A9" w:rsidP="00172186">
      <w:pPr>
        <w:pStyle w:val="norm"/>
        <w:widowControl w:val="0"/>
        <w:tabs>
          <w:tab w:val="left" w:pos="1276"/>
        </w:tabs>
        <w:spacing w:line="240" w:lineRule="auto"/>
        <w:ind w:firstLine="567"/>
        <w:rPr>
          <w:rFonts w:ascii="GHEA Grapalat" w:hAnsi="GHEA Grapalat"/>
          <w:szCs w:val="22"/>
        </w:rPr>
      </w:pPr>
      <w:r w:rsidRPr="00611272">
        <w:rPr>
          <w:rFonts w:ascii="GHEA Grapalat" w:hAnsi="GHEA Grapalat"/>
          <w:spacing w:val="-6"/>
          <w:szCs w:val="22"/>
        </w:rPr>
        <w:t>8.</w:t>
      </w:r>
      <w:r w:rsidR="004D0EA7" w:rsidRPr="00611272">
        <w:rPr>
          <w:rFonts w:ascii="GHEA Grapalat" w:hAnsi="GHEA Grapalat"/>
          <w:spacing w:val="-6"/>
          <w:szCs w:val="22"/>
        </w:rPr>
        <w:t>2</w:t>
      </w:r>
      <w:r w:rsidR="00C40119" w:rsidRPr="00611272">
        <w:rPr>
          <w:rFonts w:ascii="GHEA Grapalat" w:hAnsi="GHEA Grapalat"/>
          <w:spacing w:val="-6"/>
          <w:szCs w:val="22"/>
        </w:rPr>
        <w:t>2</w:t>
      </w:r>
      <w:r w:rsidR="00544D9F" w:rsidRPr="00611272">
        <w:rPr>
          <w:rFonts w:ascii="GHEA Grapalat" w:hAnsi="GHEA Grapalat"/>
          <w:spacing w:val="-6"/>
          <w:szCs w:val="22"/>
        </w:rPr>
        <w:t>.</w:t>
      </w:r>
      <w:r w:rsidR="00544D9F" w:rsidRPr="00611272">
        <w:rPr>
          <w:rFonts w:ascii="GHEA Grapalat" w:hAnsi="GHEA Grapalat"/>
          <w:spacing w:val="-6"/>
          <w:szCs w:val="22"/>
        </w:rPr>
        <w:tab/>
      </w:r>
      <w:r w:rsidRPr="00611272">
        <w:rPr>
          <w:rFonts w:ascii="GHEA Grapalat" w:hAnsi="GHEA Grapalat"/>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611272">
        <w:rPr>
          <w:rFonts w:ascii="GHEA Grapalat" w:hAnsi="GHEA Grapalat"/>
          <w:szCs w:val="22"/>
        </w:rPr>
        <w:t xml:space="preserve"> Решение о</w:t>
      </w:r>
      <w:r w:rsidR="00BA2853" w:rsidRPr="00611272">
        <w:rPr>
          <w:rFonts w:ascii="Calibri" w:hAnsi="Calibri" w:cs="Calibri"/>
          <w:szCs w:val="22"/>
          <w:lang w:val="en-US"/>
        </w:rPr>
        <w:t> </w:t>
      </w:r>
      <w:r w:rsidRPr="00611272">
        <w:rPr>
          <w:rFonts w:ascii="GHEA Grapalat" w:hAnsi="GHEA Grapalat"/>
          <w:szCs w:val="22"/>
        </w:rPr>
        <w:t>заключении договора содержит краткую информацию об оценке заявок, о</w:t>
      </w:r>
      <w:r w:rsidR="00BA2853" w:rsidRPr="00611272">
        <w:rPr>
          <w:rFonts w:ascii="Calibri" w:hAnsi="Calibri" w:cs="Calibri"/>
          <w:szCs w:val="22"/>
          <w:lang w:val="en-US"/>
        </w:rPr>
        <w:t> </w:t>
      </w:r>
      <w:r w:rsidRPr="00611272">
        <w:rPr>
          <w:rFonts w:ascii="GHEA Grapalat" w:hAnsi="GHEA Grapalat"/>
          <w:szCs w:val="22"/>
        </w:rPr>
        <w:t>причинах, обосновывающих выбор отобранного участника, и объявление о</w:t>
      </w:r>
      <w:r w:rsidR="00BA2853" w:rsidRPr="00611272">
        <w:rPr>
          <w:rFonts w:ascii="Calibri" w:hAnsi="Calibri" w:cs="Calibri"/>
          <w:szCs w:val="22"/>
          <w:lang w:val="en-US"/>
        </w:rPr>
        <w:t> </w:t>
      </w:r>
      <w:r w:rsidRPr="00611272">
        <w:rPr>
          <w:rFonts w:ascii="GHEA Grapalat" w:hAnsi="GHEA Grapalat"/>
          <w:szCs w:val="22"/>
        </w:rPr>
        <w:t>периоде ожидания.</w:t>
      </w:r>
    </w:p>
    <w:p w14:paraId="0D8136B1" w14:textId="77777777" w:rsidR="00583092" w:rsidRPr="00611272" w:rsidRDefault="00A150A9" w:rsidP="00172186">
      <w:pPr>
        <w:pStyle w:val="23"/>
        <w:widowControl w:val="0"/>
        <w:tabs>
          <w:tab w:val="left" w:pos="1276"/>
        </w:tabs>
        <w:spacing w:line="240" w:lineRule="auto"/>
        <w:ind w:firstLine="567"/>
        <w:rPr>
          <w:rFonts w:ascii="GHEA Grapalat" w:hAnsi="GHEA Grapalat" w:cs="Sylfaen"/>
          <w:sz w:val="22"/>
          <w:szCs w:val="22"/>
        </w:rPr>
      </w:pPr>
      <w:r w:rsidRPr="00611272">
        <w:rPr>
          <w:rFonts w:ascii="GHEA Grapalat" w:hAnsi="GHEA Grapalat"/>
          <w:sz w:val="22"/>
          <w:szCs w:val="22"/>
        </w:rPr>
        <w:t>8.</w:t>
      </w:r>
      <w:r w:rsidR="00163324" w:rsidRPr="00611272">
        <w:rPr>
          <w:rFonts w:ascii="GHEA Grapalat" w:hAnsi="GHEA Grapalat"/>
          <w:sz w:val="22"/>
          <w:szCs w:val="22"/>
        </w:rPr>
        <w:t>2</w:t>
      </w:r>
      <w:r w:rsidR="00C40119" w:rsidRPr="00611272">
        <w:rPr>
          <w:rFonts w:ascii="GHEA Grapalat" w:hAnsi="GHEA Grapalat"/>
          <w:sz w:val="22"/>
          <w:szCs w:val="22"/>
        </w:rPr>
        <w:t>3</w:t>
      </w:r>
      <w:r w:rsidR="00BA2853" w:rsidRPr="00611272">
        <w:rPr>
          <w:rFonts w:ascii="GHEA Grapalat" w:hAnsi="GHEA Grapalat"/>
          <w:sz w:val="22"/>
          <w:szCs w:val="22"/>
        </w:rPr>
        <w:t>.</w:t>
      </w:r>
      <w:r w:rsidR="0022457E" w:rsidRPr="00611272">
        <w:rPr>
          <w:rFonts w:ascii="GHEA Grapalat" w:hAnsi="GHEA Grapalat"/>
          <w:sz w:val="22"/>
          <w:szCs w:val="22"/>
        </w:rPr>
        <w:t xml:space="preserve"> </w:t>
      </w:r>
      <w:r w:rsidRPr="00611272">
        <w:rPr>
          <w:rFonts w:ascii="GHEA Grapalat" w:hAnsi="GHEA Grapalat"/>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311BCA84" w14:textId="77777777" w:rsidR="00FC32D2" w:rsidRPr="00611272" w:rsidRDefault="00FC32D2" w:rsidP="00172186">
      <w:pPr>
        <w:pStyle w:val="23"/>
        <w:widowControl w:val="0"/>
        <w:spacing w:line="240" w:lineRule="auto"/>
        <w:ind w:firstLine="567"/>
        <w:rPr>
          <w:rFonts w:ascii="GHEA Grapalat" w:hAnsi="GHEA Grapalat"/>
          <w:color w:val="000000" w:themeColor="text1"/>
          <w:sz w:val="18"/>
        </w:rPr>
      </w:pPr>
      <w:r w:rsidRPr="00611272">
        <w:rPr>
          <w:rFonts w:ascii="GHEA Grapalat" w:hAnsi="GHEA Grapalat"/>
          <w:sz w:val="22"/>
          <w:szCs w:val="22"/>
        </w:rPr>
        <w:t xml:space="preserve">Период ожидания в случае настоящей процедуры составляет " " календарных дней. Период ожидания: </w:t>
      </w:r>
    </w:p>
    <w:p w14:paraId="1234F5DC" w14:textId="77777777" w:rsidR="00FC32D2" w:rsidRPr="00611272" w:rsidRDefault="00FC32D2" w:rsidP="00172186">
      <w:pPr>
        <w:pStyle w:val="norm"/>
        <w:widowControl w:val="0"/>
        <w:tabs>
          <w:tab w:val="left" w:pos="1276"/>
        </w:tabs>
        <w:spacing w:line="240" w:lineRule="auto"/>
        <w:ind w:firstLine="0"/>
        <w:rPr>
          <w:rFonts w:ascii="GHEA Grapalat" w:hAnsi="GHEA Grapalat"/>
          <w:szCs w:val="22"/>
        </w:rPr>
      </w:pPr>
      <w:r w:rsidRPr="00611272">
        <w:rPr>
          <w:rFonts w:ascii="GHEA Grapalat" w:hAnsi="GHEA Grapalat"/>
          <w:szCs w:val="22"/>
        </w:rPr>
        <w:t>- не применим, если заявку подал только один участник, с которым заключается договор;</w:t>
      </w:r>
    </w:p>
    <w:p w14:paraId="14C8AC7A" w14:textId="77777777" w:rsidR="00FC32D2" w:rsidRPr="00611272" w:rsidRDefault="00FC32D2" w:rsidP="00172186">
      <w:pPr>
        <w:pStyle w:val="norm"/>
        <w:widowControl w:val="0"/>
        <w:tabs>
          <w:tab w:val="left" w:pos="1276"/>
        </w:tabs>
        <w:spacing w:line="240" w:lineRule="auto"/>
        <w:ind w:firstLine="0"/>
        <w:rPr>
          <w:rFonts w:ascii="GHEA Grapalat" w:hAnsi="GHEA Grapalat"/>
          <w:szCs w:val="22"/>
        </w:rPr>
      </w:pPr>
      <w:r w:rsidRPr="00611272">
        <w:rPr>
          <w:rFonts w:ascii="GHEA Grapalat" w:hAnsi="GHEA Grapalat"/>
          <w:szCs w:val="22"/>
        </w:rPr>
        <w:t>- применим также в том случае, когда заявку подал только один участник и она была</w:t>
      </w:r>
      <w:r w:rsidRPr="00611272">
        <w:rPr>
          <w:rFonts w:ascii="GHEA Grapalat" w:hAnsi="GHEA Grapalat"/>
          <w:sz w:val="20"/>
        </w:rPr>
        <w:t xml:space="preserve"> </w:t>
      </w:r>
      <w:r w:rsidRPr="00611272">
        <w:rPr>
          <w:rFonts w:ascii="GHEA Grapalat" w:hAnsi="GHEA Grapalat"/>
          <w:szCs w:val="22"/>
        </w:rPr>
        <w:t>отклонена. В случае применения настоящего пункта срок ожидания устанавливается объявлением о несостоявшейся процедуре закупки.</w:t>
      </w:r>
    </w:p>
    <w:p w14:paraId="718D7698" w14:textId="77777777" w:rsidR="00FC32D2" w:rsidRPr="00611272" w:rsidRDefault="00FC32D2" w:rsidP="00172186">
      <w:pPr>
        <w:pStyle w:val="norm"/>
        <w:widowControl w:val="0"/>
        <w:tabs>
          <w:tab w:val="left" w:pos="1276"/>
        </w:tabs>
        <w:spacing w:line="240" w:lineRule="auto"/>
        <w:ind w:firstLine="0"/>
        <w:rPr>
          <w:rFonts w:ascii="GHEA Grapalat" w:hAnsi="GHEA Grapalat"/>
          <w:szCs w:val="22"/>
        </w:rPr>
      </w:pPr>
      <w:r w:rsidRPr="00611272">
        <w:rPr>
          <w:rFonts w:ascii="GHEA Grapalat" w:hAnsi="GHEA Grapalat"/>
          <w:szCs w:val="22"/>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B0BA0D9" w14:textId="77777777" w:rsidR="00FC32D2" w:rsidRPr="00611272" w:rsidRDefault="00FC32D2" w:rsidP="00172186">
      <w:pPr>
        <w:pStyle w:val="norm"/>
        <w:widowControl w:val="0"/>
        <w:tabs>
          <w:tab w:val="left" w:pos="1276"/>
        </w:tabs>
        <w:spacing w:line="240" w:lineRule="auto"/>
        <w:ind w:firstLine="0"/>
        <w:rPr>
          <w:rFonts w:ascii="GHEA Grapalat" w:hAnsi="GHEA Grapalat"/>
          <w:szCs w:val="22"/>
        </w:rPr>
      </w:pPr>
    </w:p>
    <w:p w14:paraId="682699F1" w14:textId="77777777" w:rsidR="000313A6" w:rsidRPr="00611272" w:rsidRDefault="00AA0AD8" w:rsidP="00172186">
      <w:pPr>
        <w:widowControl w:val="0"/>
        <w:jc w:val="center"/>
        <w:rPr>
          <w:rFonts w:ascii="GHEA Grapalat" w:hAnsi="GHEA Grapalat" w:cs="Arial"/>
          <w:b/>
          <w:iCs/>
          <w:sz w:val="22"/>
          <w:szCs w:val="22"/>
        </w:rPr>
      </w:pPr>
      <w:r w:rsidRPr="00611272">
        <w:rPr>
          <w:rFonts w:ascii="GHEA Grapalat" w:hAnsi="GHEA Grapalat"/>
          <w:b/>
          <w:sz w:val="22"/>
          <w:szCs w:val="22"/>
        </w:rPr>
        <w:t xml:space="preserve">9. ЗАКЛЮЧЕНИЕ ДОГОВОРА </w:t>
      </w:r>
    </w:p>
    <w:p w14:paraId="2BECAF15" w14:textId="77777777" w:rsidR="00096865" w:rsidRPr="00611272" w:rsidRDefault="00AA0AD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9.1</w:t>
      </w:r>
      <w:r w:rsidR="002A3FC1" w:rsidRPr="00611272">
        <w:rPr>
          <w:rFonts w:ascii="GHEA Grapalat" w:hAnsi="GHEA Grapalat"/>
          <w:sz w:val="22"/>
          <w:szCs w:val="22"/>
        </w:rPr>
        <w:t>.</w:t>
      </w:r>
      <w:r w:rsidR="002A3FC1" w:rsidRPr="00611272">
        <w:rPr>
          <w:rFonts w:ascii="GHEA Grapalat" w:hAnsi="GHEA Grapalat"/>
          <w:sz w:val="22"/>
          <w:szCs w:val="22"/>
        </w:rPr>
        <w:tab/>
      </w:r>
      <w:r w:rsidRPr="00611272">
        <w:rPr>
          <w:rFonts w:ascii="GHEA Grapalat" w:hAnsi="GHEA Grapalat"/>
          <w:sz w:val="22"/>
          <w:szCs w:val="22"/>
        </w:rPr>
        <w:t xml:space="preserve">Договор заключается заказчиком на основании решения Комиссии. Договор заключается в </w:t>
      </w:r>
      <w:r w:rsidRPr="00611272">
        <w:rPr>
          <w:rFonts w:ascii="GHEA Grapalat" w:hAnsi="GHEA Grapalat"/>
          <w:sz w:val="22"/>
          <w:szCs w:val="22"/>
        </w:rPr>
        <w:lastRenderedPageBreak/>
        <w:t>письменной форме, посредством составления одного документа.</w:t>
      </w:r>
    </w:p>
    <w:p w14:paraId="32058E20" w14:textId="77777777" w:rsidR="00EB6E54" w:rsidRPr="00611272" w:rsidRDefault="00AA0AD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9.2.</w:t>
      </w:r>
      <w:r w:rsidR="002A3FC1" w:rsidRPr="00611272">
        <w:rPr>
          <w:rFonts w:ascii="GHEA Grapalat" w:hAnsi="GHEA Grapalat"/>
          <w:sz w:val="22"/>
          <w:szCs w:val="22"/>
        </w:rPr>
        <w:tab/>
      </w:r>
      <w:r w:rsidR="004E59BE" w:rsidRPr="00611272">
        <w:rPr>
          <w:rFonts w:ascii="GHEA Grapalat" w:hAnsi="GHEA Grapalat"/>
          <w:sz w:val="22"/>
          <w:szCs w:val="22"/>
        </w:rPr>
        <w:t xml:space="preserve">На </w:t>
      </w:r>
      <w:r w:rsidRPr="00611272">
        <w:rPr>
          <w:rFonts w:ascii="GHEA Grapalat" w:hAnsi="GHEA Grapalat"/>
          <w:sz w:val="22"/>
          <w:szCs w:val="22"/>
        </w:rPr>
        <w:t>чет</w:t>
      </w:r>
      <w:r w:rsidR="004E59BE" w:rsidRPr="00611272">
        <w:rPr>
          <w:rFonts w:ascii="GHEA Grapalat" w:hAnsi="GHEA Grapalat"/>
          <w:sz w:val="22"/>
          <w:szCs w:val="22"/>
        </w:rPr>
        <w:t>вертый</w:t>
      </w:r>
      <w:r w:rsidRPr="00611272">
        <w:rPr>
          <w:rFonts w:ascii="GHEA Grapalat" w:hAnsi="GHEA Grapalat"/>
          <w:sz w:val="22"/>
          <w:szCs w:val="22"/>
        </w:rPr>
        <w:t xml:space="preserve"> рабочи</w:t>
      </w:r>
      <w:r w:rsidR="004E59BE" w:rsidRPr="00611272">
        <w:rPr>
          <w:rFonts w:ascii="GHEA Grapalat" w:hAnsi="GHEA Grapalat"/>
          <w:sz w:val="22"/>
          <w:szCs w:val="22"/>
        </w:rPr>
        <w:t>й</w:t>
      </w:r>
      <w:r w:rsidRPr="00611272">
        <w:rPr>
          <w:rFonts w:ascii="GHEA Grapalat" w:hAnsi="GHEA Grapalat"/>
          <w:sz w:val="22"/>
          <w:szCs w:val="22"/>
        </w:rPr>
        <w:t xml:space="preserve"> д</w:t>
      </w:r>
      <w:r w:rsidR="004E59BE" w:rsidRPr="00611272">
        <w:rPr>
          <w:rFonts w:ascii="GHEA Grapalat" w:hAnsi="GHEA Grapalat"/>
          <w:sz w:val="22"/>
          <w:szCs w:val="22"/>
        </w:rPr>
        <w:t>ень</w:t>
      </w:r>
      <w:r w:rsidRPr="00611272">
        <w:rPr>
          <w:rFonts w:ascii="GHEA Grapalat" w:hAnsi="GHEA Grapalat"/>
          <w:sz w:val="22"/>
          <w:szCs w:val="22"/>
        </w:rPr>
        <w:t>, следующи</w:t>
      </w:r>
      <w:r w:rsidR="004E59BE" w:rsidRPr="00611272">
        <w:rPr>
          <w:rFonts w:ascii="GHEA Grapalat" w:hAnsi="GHEA Grapalat"/>
          <w:sz w:val="22"/>
          <w:szCs w:val="22"/>
        </w:rPr>
        <w:t>й</w:t>
      </w:r>
      <w:r w:rsidRPr="00611272">
        <w:rPr>
          <w:rFonts w:ascii="GHEA Grapalat" w:hAnsi="GHEA Grapalat"/>
          <w:sz w:val="22"/>
          <w:szCs w:val="22"/>
        </w:rPr>
        <w:t xml:space="preserve"> за окончанием периода ожидания, установленного пунктом 8.</w:t>
      </w:r>
      <w:r w:rsidR="00D24BAD" w:rsidRPr="00611272">
        <w:rPr>
          <w:rFonts w:ascii="GHEA Grapalat" w:hAnsi="GHEA Grapalat"/>
          <w:sz w:val="22"/>
          <w:szCs w:val="22"/>
        </w:rPr>
        <w:t>2</w:t>
      </w:r>
      <w:r w:rsidR="0094479B" w:rsidRPr="00611272">
        <w:rPr>
          <w:rFonts w:ascii="GHEA Grapalat" w:hAnsi="GHEA Grapalat"/>
          <w:sz w:val="22"/>
          <w:szCs w:val="22"/>
        </w:rPr>
        <w:t>3</w:t>
      </w:r>
      <w:r w:rsidRPr="00611272">
        <w:rPr>
          <w:rFonts w:ascii="GHEA Grapalat" w:hAnsi="GHEA Grapalat"/>
          <w:sz w:val="22"/>
          <w:szCs w:val="22"/>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sidRPr="00611272">
        <w:rPr>
          <w:rFonts w:ascii="GHEA Grapalat" w:hAnsi="GHEA Grapalat"/>
          <w:sz w:val="22"/>
          <w:szCs w:val="22"/>
        </w:rPr>
        <w:t>четвертый</w:t>
      </w:r>
      <w:r w:rsidRPr="00611272">
        <w:rPr>
          <w:rFonts w:ascii="GHEA Grapalat" w:hAnsi="GHEA Grapalat"/>
          <w:sz w:val="22"/>
          <w:szCs w:val="22"/>
        </w:rPr>
        <w:t xml:space="preserve"> рабочий день, следующий за днем окончания периода ожидания, установленного пунктом 8.</w:t>
      </w:r>
      <w:r w:rsidR="00DA3F9C" w:rsidRPr="00611272">
        <w:rPr>
          <w:rFonts w:ascii="GHEA Grapalat" w:hAnsi="GHEA Grapalat"/>
          <w:sz w:val="22"/>
          <w:szCs w:val="22"/>
        </w:rPr>
        <w:t>2</w:t>
      </w:r>
      <w:r w:rsidR="00B07F48" w:rsidRPr="00611272">
        <w:rPr>
          <w:rFonts w:ascii="GHEA Grapalat" w:hAnsi="GHEA Grapalat"/>
          <w:sz w:val="22"/>
          <w:szCs w:val="22"/>
        </w:rPr>
        <w:t>3</w:t>
      </w:r>
      <w:r w:rsidR="00D24BAD" w:rsidRPr="00611272">
        <w:rPr>
          <w:rFonts w:ascii="GHEA Grapalat" w:hAnsi="GHEA Grapalat"/>
          <w:sz w:val="22"/>
          <w:szCs w:val="22"/>
        </w:rPr>
        <w:t xml:space="preserve"> </w:t>
      </w:r>
      <w:r w:rsidRPr="00611272">
        <w:rPr>
          <w:rFonts w:ascii="GHEA Grapalat" w:hAnsi="GHEA Grapalat"/>
          <w:sz w:val="22"/>
          <w:szCs w:val="22"/>
        </w:rPr>
        <w:t>части 1 настоящего Приглашения.</w:t>
      </w:r>
    </w:p>
    <w:p w14:paraId="1A2A1EC5" w14:textId="77777777" w:rsidR="00F23A51" w:rsidRPr="00611272" w:rsidRDefault="00AA0AD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9.3.</w:t>
      </w:r>
      <w:r w:rsidR="002A3FC1" w:rsidRPr="00611272">
        <w:rPr>
          <w:rFonts w:ascii="GHEA Grapalat" w:hAnsi="GHEA Grapalat"/>
          <w:sz w:val="22"/>
          <w:szCs w:val="22"/>
        </w:rPr>
        <w:tab/>
      </w:r>
      <w:r w:rsidRPr="00611272">
        <w:rPr>
          <w:rFonts w:ascii="GHEA Grapalat" w:hAnsi="GHEA Grapalat"/>
          <w:sz w:val="22"/>
          <w:szCs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11272">
        <w:rPr>
          <w:rFonts w:ascii="GHEA Grapalat" w:hAnsi="GHEA Grapalat"/>
          <w:sz w:val="22"/>
          <w:szCs w:val="22"/>
        </w:rPr>
        <w:t xml:space="preserve">При этом, при закупке строительных работ, в договор включаются </w:t>
      </w:r>
      <w:r w:rsidR="00B55057" w:rsidRPr="00611272">
        <w:rPr>
          <w:rFonts w:ascii="GHEA Grapalat" w:hAnsi="GHEA Grapalat"/>
          <w:sz w:val="22"/>
          <w:szCs w:val="22"/>
        </w:rPr>
        <w:t>приборы</w:t>
      </w:r>
      <w:r w:rsidR="00645866" w:rsidRPr="00611272">
        <w:rPr>
          <w:rFonts w:ascii="GHEA Grapalat" w:hAnsi="GHEA Grapalat"/>
          <w:sz w:val="22"/>
          <w:szCs w:val="22"/>
        </w:rPr>
        <w:t xml:space="preserve"> и оборудование, представленные по заявке отобранного участника</w:t>
      </w:r>
      <w:r w:rsidRPr="00611272">
        <w:rPr>
          <w:rFonts w:ascii="GHEA Grapalat" w:hAnsi="GHEA Grapalat"/>
          <w:sz w:val="22"/>
          <w:szCs w:val="22"/>
        </w:rPr>
        <w:t xml:space="preserve">. </w:t>
      </w:r>
    </w:p>
    <w:p w14:paraId="5CEB276F" w14:textId="77777777" w:rsidR="00096865" w:rsidRPr="00611272" w:rsidRDefault="00AA0AD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9.</w:t>
      </w:r>
      <w:r w:rsidR="009C5CB9" w:rsidRPr="00611272">
        <w:rPr>
          <w:rFonts w:ascii="GHEA Grapalat" w:hAnsi="GHEA Grapalat"/>
          <w:sz w:val="22"/>
          <w:szCs w:val="22"/>
        </w:rPr>
        <w:t>4</w:t>
      </w:r>
      <w:r w:rsidR="00DC30CC" w:rsidRPr="00611272">
        <w:rPr>
          <w:rFonts w:ascii="GHEA Grapalat" w:hAnsi="GHEA Grapalat"/>
          <w:sz w:val="22"/>
          <w:szCs w:val="22"/>
        </w:rPr>
        <w:t>.</w:t>
      </w:r>
      <w:r w:rsidR="00DC30CC" w:rsidRPr="00611272">
        <w:rPr>
          <w:rFonts w:ascii="GHEA Grapalat" w:hAnsi="GHEA Grapalat"/>
          <w:sz w:val="22"/>
          <w:szCs w:val="22"/>
        </w:rPr>
        <w:tab/>
      </w:r>
      <w:r w:rsidR="00A65116" w:rsidRPr="00611272">
        <w:rPr>
          <w:rFonts w:ascii="GHEA Grapalat" w:hAnsi="GHEA Grapalat"/>
          <w:color w:val="000000" w:themeColor="text1"/>
          <w:sz w:val="22"/>
          <w:szCs w:val="22"/>
        </w:rPr>
        <w:t xml:space="preserve">Если отобранный участник  после получения уведомления о заключении договора и проекта договора </w:t>
      </w:r>
      <w:r w:rsidR="00A65116" w:rsidRPr="00611272">
        <w:rPr>
          <w:rFonts w:ascii="GHEA Grapalat" w:hAnsi="GHEA Grapalat"/>
          <w:sz w:val="22"/>
          <w:szCs w:val="22"/>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DF29A3" w:rsidRPr="00611272">
        <w:rPr>
          <w:rFonts w:ascii="GHEA Grapalat" w:hAnsi="GHEA Grapalat"/>
          <w:sz w:val="22"/>
          <w:szCs w:val="22"/>
        </w:rPr>
        <w:t xml:space="preserve">обеспечение </w:t>
      </w:r>
      <w:r w:rsidR="00A65116" w:rsidRPr="00611272">
        <w:rPr>
          <w:rFonts w:ascii="GHEA Grapalat" w:hAnsi="GHEA Grapalat"/>
          <w:sz w:val="22"/>
          <w:szCs w:val="22"/>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A65116" w:rsidRPr="00611272">
        <w:rPr>
          <w:rFonts w:ascii="GHEA Grapalat" w:hAnsi="GHEA Grapalat"/>
          <w:color w:val="000000" w:themeColor="text1"/>
          <w:sz w:val="22"/>
          <w:szCs w:val="22"/>
        </w:rPr>
        <w:t xml:space="preserve"> то он лишается права подписания договора. </w:t>
      </w:r>
      <w:r w:rsidR="00A65116" w:rsidRPr="00611272" w:rsidDel="00DF2686">
        <w:rPr>
          <w:rFonts w:ascii="GHEA Grapalat" w:hAnsi="GHEA Grapalat"/>
          <w:sz w:val="22"/>
          <w:szCs w:val="22"/>
        </w:rPr>
        <w:t xml:space="preserve"> </w:t>
      </w:r>
    </w:p>
    <w:p w14:paraId="4454AC2F" w14:textId="77777777" w:rsidR="000313A6" w:rsidRPr="00611272" w:rsidRDefault="000313A6" w:rsidP="00172186">
      <w:pPr>
        <w:widowControl w:val="0"/>
        <w:ind w:firstLine="567"/>
        <w:jc w:val="both"/>
        <w:rPr>
          <w:rFonts w:ascii="GHEA Grapalat" w:hAnsi="GHEA Grapalat" w:cs="Sylfaen"/>
          <w:sz w:val="22"/>
          <w:szCs w:val="22"/>
        </w:rPr>
      </w:pPr>
      <w:r w:rsidRPr="00611272">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611272">
        <w:rPr>
          <w:rFonts w:ascii="GHEA Grapalat" w:hAnsi="GHEA Grapalat"/>
          <w:sz w:val="22"/>
          <w:szCs w:val="22"/>
        </w:rPr>
        <w:t xml:space="preserve"> </w:t>
      </w:r>
      <w:r w:rsidRPr="00611272">
        <w:rPr>
          <w:rFonts w:ascii="GHEA Grapalat" w:hAnsi="GHEA Grapalat"/>
          <w:sz w:val="22"/>
          <w:szCs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3CC3562" w14:textId="77777777" w:rsidR="002647CA" w:rsidRPr="00611272" w:rsidRDefault="00AA0AD8" w:rsidP="00172186">
      <w:pPr>
        <w:pStyle w:val="a3"/>
        <w:widowControl w:val="0"/>
        <w:tabs>
          <w:tab w:val="left" w:pos="1134"/>
        </w:tabs>
        <w:spacing w:line="240" w:lineRule="auto"/>
        <w:ind w:firstLine="567"/>
        <w:rPr>
          <w:rFonts w:ascii="GHEA Grapalat" w:hAnsi="GHEA Grapalat"/>
          <w:i w:val="0"/>
          <w:sz w:val="22"/>
          <w:szCs w:val="22"/>
        </w:rPr>
      </w:pPr>
      <w:r w:rsidRPr="00611272">
        <w:rPr>
          <w:rFonts w:ascii="GHEA Grapalat" w:hAnsi="GHEA Grapalat"/>
          <w:i w:val="0"/>
          <w:sz w:val="22"/>
          <w:szCs w:val="22"/>
        </w:rPr>
        <w:t>9.</w:t>
      </w:r>
      <w:r w:rsidR="001611D8" w:rsidRPr="00611272">
        <w:rPr>
          <w:rFonts w:ascii="GHEA Grapalat" w:hAnsi="GHEA Grapalat"/>
          <w:i w:val="0"/>
          <w:sz w:val="22"/>
          <w:szCs w:val="22"/>
        </w:rPr>
        <w:t>5</w:t>
      </w:r>
      <w:r w:rsidR="00DC30CC" w:rsidRPr="00611272">
        <w:rPr>
          <w:rFonts w:ascii="GHEA Grapalat" w:hAnsi="GHEA Grapalat"/>
          <w:i w:val="0"/>
          <w:sz w:val="22"/>
          <w:szCs w:val="22"/>
        </w:rPr>
        <w:t>.</w:t>
      </w:r>
      <w:r w:rsidR="00DC30CC" w:rsidRPr="00611272">
        <w:rPr>
          <w:rFonts w:ascii="GHEA Grapalat" w:hAnsi="GHEA Grapalat"/>
          <w:i w:val="0"/>
          <w:sz w:val="22"/>
          <w:szCs w:val="22"/>
        </w:rPr>
        <w:tab/>
      </w:r>
      <w:r w:rsidRPr="00611272">
        <w:rPr>
          <w:rFonts w:ascii="GHEA Grapalat" w:hAnsi="GHEA Grapalat"/>
          <w:i w:val="0"/>
          <w:sz w:val="22"/>
          <w:szCs w:val="22"/>
        </w:rPr>
        <w:t>До истечения срока, предусмотренного пунктом 9.</w:t>
      </w:r>
      <w:r w:rsidR="00AA064A" w:rsidRPr="00611272">
        <w:rPr>
          <w:rFonts w:ascii="GHEA Grapalat" w:hAnsi="GHEA Grapalat"/>
          <w:i w:val="0"/>
          <w:sz w:val="22"/>
          <w:szCs w:val="22"/>
          <w:lang w:val="hy-AM"/>
        </w:rPr>
        <w:t>4</w:t>
      </w:r>
      <w:r w:rsidRPr="00611272">
        <w:rPr>
          <w:rFonts w:ascii="GHEA Grapalat" w:hAnsi="GHEA Grapalat"/>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sidRPr="00611272">
        <w:rPr>
          <w:rFonts w:ascii="GHEA Grapalat" w:hAnsi="GHEA Grapalat"/>
          <w:i w:val="0"/>
          <w:sz w:val="22"/>
          <w:szCs w:val="22"/>
        </w:rPr>
        <w:t>размера предоплаты или</w:t>
      </w:r>
      <w:r w:rsidRPr="00611272">
        <w:rPr>
          <w:rFonts w:ascii="GHEA Grapalat" w:hAnsi="GHEA Grapalat"/>
          <w:i w:val="0"/>
          <w:sz w:val="22"/>
          <w:szCs w:val="22"/>
        </w:rPr>
        <w:t xml:space="preserve"> увеличение цены, предложенной отобранным участником.</w:t>
      </w:r>
    </w:p>
    <w:p w14:paraId="7F5E5F43" w14:textId="2726BA77" w:rsidR="00D612BC" w:rsidRPr="00611272" w:rsidRDefault="00AA0AD8" w:rsidP="00172186">
      <w:pPr>
        <w:pStyle w:val="a3"/>
        <w:widowControl w:val="0"/>
        <w:tabs>
          <w:tab w:val="left" w:pos="1134"/>
        </w:tabs>
        <w:spacing w:line="240" w:lineRule="auto"/>
        <w:ind w:firstLine="567"/>
        <w:rPr>
          <w:rFonts w:ascii="GHEA Grapalat" w:hAnsi="GHEA Grapalat" w:cs="Sylfaen"/>
          <w:i w:val="0"/>
          <w:sz w:val="22"/>
          <w:szCs w:val="22"/>
        </w:rPr>
      </w:pPr>
      <w:r w:rsidRPr="00611272">
        <w:rPr>
          <w:rFonts w:ascii="GHEA Grapalat" w:hAnsi="GHEA Grapalat"/>
          <w:spacing w:val="-8"/>
          <w:sz w:val="22"/>
          <w:szCs w:val="22"/>
        </w:rPr>
        <w:t xml:space="preserve"> </w:t>
      </w:r>
    </w:p>
    <w:p w14:paraId="62798586" w14:textId="77777777" w:rsidR="00096865" w:rsidRPr="00611272" w:rsidRDefault="00030D40" w:rsidP="00172186">
      <w:pPr>
        <w:widowControl w:val="0"/>
        <w:jc w:val="center"/>
        <w:rPr>
          <w:rFonts w:ascii="GHEA Grapalat" w:hAnsi="GHEA Grapalat" w:cs="Arial"/>
          <w:b/>
          <w:iCs/>
          <w:sz w:val="22"/>
          <w:szCs w:val="22"/>
        </w:rPr>
      </w:pPr>
      <w:r w:rsidRPr="00611272">
        <w:rPr>
          <w:rFonts w:ascii="GHEA Grapalat" w:hAnsi="GHEA Grapalat"/>
          <w:b/>
          <w:sz w:val="22"/>
          <w:szCs w:val="22"/>
        </w:rPr>
        <w:t xml:space="preserve">10. </w:t>
      </w:r>
      <w:r w:rsidR="00F83409" w:rsidRPr="00611272">
        <w:rPr>
          <w:rFonts w:ascii="GHEA Grapalat" w:hAnsi="GHEA Grapalat"/>
          <w:b/>
          <w:sz w:val="22"/>
          <w:szCs w:val="22"/>
        </w:rPr>
        <w:t>ОБЕСПЕЧЕНИ</w:t>
      </w:r>
      <w:r w:rsidR="00D0167F" w:rsidRPr="00611272">
        <w:rPr>
          <w:rFonts w:ascii="GHEA Grapalat" w:hAnsi="GHEA Grapalat"/>
          <w:b/>
          <w:sz w:val="22"/>
          <w:szCs w:val="22"/>
        </w:rPr>
        <w:t xml:space="preserve">Е </w:t>
      </w:r>
      <w:r w:rsidR="00F83409" w:rsidRPr="00611272">
        <w:rPr>
          <w:rFonts w:ascii="GHEA Grapalat" w:hAnsi="GHEA Grapalat"/>
          <w:b/>
          <w:sz w:val="22"/>
          <w:szCs w:val="22"/>
        </w:rPr>
        <w:t xml:space="preserve"> </w:t>
      </w:r>
      <w:r w:rsidRPr="00611272">
        <w:rPr>
          <w:rFonts w:ascii="GHEA Grapalat" w:hAnsi="GHEA Grapalat"/>
          <w:b/>
          <w:sz w:val="22"/>
          <w:szCs w:val="22"/>
        </w:rPr>
        <w:t xml:space="preserve">ДОГОВОРА </w:t>
      </w:r>
    </w:p>
    <w:p w14:paraId="6B044D01" w14:textId="6DE8387B" w:rsidR="0035631F" w:rsidRPr="00894DEE" w:rsidRDefault="00030D40" w:rsidP="00172186">
      <w:pPr>
        <w:widowControl w:val="0"/>
        <w:tabs>
          <w:tab w:val="left" w:pos="1276"/>
        </w:tabs>
        <w:ind w:firstLine="567"/>
        <w:jc w:val="both"/>
        <w:rPr>
          <w:ins w:id="3" w:author="Vardan" w:date="2022-10-29T23:19:00Z"/>
          <w:rFonts w:ascii="GHEA Grapalat" w:hAnsi="GHEA Grapalat"/>
          <w:b/>
          <w:bCs/>
          <w:sz w:val="22"/>
          <w:szCs w:val="22"/>
        </w:rPr>
      </w:pPr>
      <w:r w:rsidRPr="00894DEE">
        <w:rPr>
          <w:rFonts w:ascii="GHEA Grapalat" w:hAnsi="GHEA Grapalat"/>
          <w:b/>
          <w:bCs/>
          <w:sz w:val="22"/>
          <w:szCs w:val="22"/>
        </w:rPr>
        <w:t>10.1</w:t>
      </w:r>
      <w:r w:rsidR="00DC30CC" w:rsidRPr="00894DEE">
        <w:rPr>
          <w:rFonts w:ascii="GHEA Grapalat" w:hAnsi="GHEA Grapalat"/>
          <w:b/>
          <w:bCs/>
          <w:sz w:val="22"/>
          <w:szCs w:val="22"/>
        </w:rPr>
        <w:t>.</w:t>
      </w:r>
      <w:r w:rsidR="00DC30CC" w:rsidRPr="00894DEE">
        <w:rPr>
          <w:rFonts w:ascii="GHEA Grapalat" w:hAnsi="GHEA Grapalat"/>
          <w:b/>
          <w:bCs/>
          <w:sz w:val="22"/>
          <w:szCs w:val="22"/>
        </w:rPr>
        <w:tab/>
      </w:r>
      <w:r w:rsidR="00813D84" w:rsidRPr="00894DEE">
        <w:rPr>
          <w:rFonts w:ascii="GHEA Grapalat" w:hAnsi="GHEA Grapalat"/>
          <w:b/>
          <w:bCs/>
          <w:color w:val="000000" w:themeColor="text1"/>
          <w:sz w:val="22"/>
          <w:szCs w:val="22"/>
        </w:rPr>
        <w:t xml:space="preserve">На основании требования о предоставлении </w:t>
      </w:r>
      <w:r w:rsidR="00BD6E20" w:rsidRPr="00894DEE">
        <w:rPr>
          <w:rFonts w:ascii="GHEA Grapalat" w:hAnsi="GHEA Grapalat"/>
          <w:b/>
          <w:bCs/>
          <w:color w:val="000000" w:themeColor="text1"/>
          <w:sz w:val="22"/>
          <w:szCs w:val="22"/>
        </w:rPr>
        <w:t xml:space="preserve">обеспечения </w:t>
      </w:r>
      <w:r w:rsidR="00813D84" w:rsidRPr="00894DEE">
        <w:rPr>
          <w:rFonts w:ascii="GHEA Grapalat" w:hAnsi="GHEA Grapalat"/>
          <w:b/>
          <w:bCs/>
          <w:color w:val="000000" w:themeColor="text1"/>
          <w:sz w:val="22"/>
          <w:szCs w:val="22"/>
        </w:rPr>
        <w:t xml:space="preserve">договора отобранный участник в течение 5-и рабочих дней </w:t>
      </w:r>
      <w:r w:rsidR="00A21601" w:rsidRPr="00894DEE">
        <w:rPr>
          <w:rFonts w:ascii="GHEA Grapalat" w:hAnsi="GHEA Grapalat"/>
          <w:b/>
          <w:bCs/>
          <w:color w:val="000000" w:themeColor="text1"/>
          <w:sz w:val="22"/>
          <w:szCs w:val="22"/>
        </w:rPr>
        <w:t xml:space="preserve">после </w:t>
      </w:r>
      <w:r w:rsidR="00813D84" w:rsidRPr="00894DEE">
        <w:rPr>
          <w:rFonts w:ascii="GHEA Grapalat" w:hAnsi="GHEA Grapalat"/>
          <w:b/>
          <w:bCs/>
          <w:color w:val="000000" w:themeColor="text1"/>
          <w:sz w:val="22"/>
          <w:szCs w:val="22"/>
        </w:rPr>
        <w:t xml:space="preserve">дня его получения, обязан представить </w:t>
      </w:r>
      <w:r w:rsidR="00BD6E20" w:rsidRPr="00894DEE">
        <w:rPr>
          <w:rFonts w:ascii="GHEA Grapalat" w:hAnsi="GHEA Grapalat"/>
          <w:b/>
          <w:bCs/>
          <w:color w:val="000000" w:themeColor="text1"/>
          <w:sz w:val="22"/>
          <w:szCs w:val="22"/>
        </w:rPr>
        <w:t xml:space="preserve">обеспечение </w:t>
      </w:r>
      <w:r w:rsidR="00813D84" w:rsidRPr="00894DEE">
        <w:rPr>
          <w:rFonts w:ascii="GHEA Grapalat" w:hAnsi="GHEA Grapalat"/>
          <w:b/>
          <w:bCs/>
          <w:color w:val="000000" w:themeColor="text1"/>
          <w:sz w:val="22"/>
          <w:szCs w:val="22"/>
        </w:rPr>
        <w:t>договора.</w:t>
      </w:r>
      <w:r w:rsidR="00813D84" w:rsidRPr="00894DEE">
        <w:rPr>
          <w:rFonts w:ascii="GHEA Grapalat" w:hAnsi="GHEA Grapalat"/>
          <w:b/>
          <w:bCs/>
          <w:sz w:val="22"/>
          <w:szCs w:val="22"/>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13D84" w:rsidRPr="00894DEE">
        <w:rPr>
          <w:rFonts w:ascii="GHEA Grapalat" w:hAnsi="GHEA Grapalat"/>
          <w:b/>
          <w:bCs/>
          <w:color w:val="000000" w:themeColor="text1"/>
          <w:sz w:val="22"/>
          <w:szCs w:val="22"/>
        </w:rPr>
        <w:t xml:space="preserve"> С отобранным участником заключается договор, если он представляет обеспечения квалификации и договора</w:t>
      </w:r>
      <w:r w:rsidRPr="00894DEE">
        <w:rPr>
          <w:rFonts w:ascii="GHEA Grapalat" w:hAnsi="GHEA Grapalat"/>
          <w:b/>
          <w:bCs/>
          <w:sz w:val="22"/>
          <w:szCs w:val="22"/>
        </w:rPr>
        <w:t>.</w:t>
      </w:r>
      <w:r w:rsidR="00A6609C" w:rsidRPr="00894DEE">
        <w:rPr>
          <w:rFonts w:ascii="GHEA Grapalat" w:hAnsi="GHEA Grapalat"/>
          <w:b/>
          <w:bCs/>
          <w:sz w:val="22"/>
          <w:szCs w:val="22"/>
        </w:rPr>
        <w:t xml:space="preserve"> </w:t>
      </w:r>
    </w:p>
    <w:p w14:paraId="1F0B0BB6" w14:textId="47346F34" w:rsidR="00366C4E" w:rsidRPr="00611272" w:rsidRDefault="00030D40" w:rsidP="00172186">
      <w:pPr>
        <w:widowControl w:val="0"/>
        <w:tabs>
          <w:tab w:val="left" w:pos="1276"/>
        </w:tabs>
        <w:ind w:firstLine="567"/>
        <w:jc w:val="both"/>
        <w:rPr>
          <w:rFonts w:ascii="GHEA Grapalat" w:hAnsi="GHEA Grapalat"/>
          <w:b/>
          <w:bCs/>
          <w:sz w:val="22"/>
          <w:szCs w:val="22"/>
        </w:rPr>
      </w:pPr>
      <w:r w:rsidRPr="00611272">
        <w:rPr>
          <w:rFonts w:ascii="GHEA Grapalat" w:hAnsi="GHEA Grapalat"/>
          <w:b/>
          <w:bCs/>
          <w:sz w:val="22"/>
          <w:szCs w:val="22"/>
        </w:rPr>
        <w:t>10.</w:t>
      </w:r>
      <w:r w:rsidR="001723D6" w:rsidRPr="00611272">
        <w:rPr>
          <w:rFonts w:ascii="GHEA Grapalat" w:hAnsi="GHEA Grapalat"/>
          <w:b/>
          <w:bCs/>
          <w:sz w:val="22"/>
          <w:szCs w:val="22"/>
        </w:rPr>
        <w:t>3</w:t>
      </w:r>
      <w:r w:rsidR="00DC30CC" w:rsidRPr="00611272">
        <w:rPr>
          <w:rFonts w:ascii="GHEA Grapalat" w:hAnsi="GHEA Grapalat"/>
          <w:b/>
          <w:bCs/>
          <w:sz w:val="22"/>
          <w:szCs w:val="22"/>
        </w:rPr>
        <w:t>.</w:t>
      </w:r>
      <w:r w:rsidR="00DC30CC" w:rsidRPr="00611272">
        <w:rPr>
          <w:rFonts w:ascii="GHEA Grapalat" w:hAnsi="GHEA Grapalat"/>
          <w:b/>
          <w:bCs/>
          <w:sz w:val="22"/>
          <w:szCs w:val="22"/>
        </w:rPr>
        <w:tab/>
      </w:r>
      <w:r w:rsidR="00824F95" w:rsidRPr="00611272">
        <w:rPr>
          <w:rFonts w:ascii="GHEA Grapalat" w:hAnsi="GHEA Grapalat"/>
          <w:b/>
          <w:bCs/>
          <w:sz w:val="22"/>
          <w:szCs w:val="22"/>
        </w:rPr>
        <w:t xml:space="preserve">Размер обеспечения договора составляет </w:t>
      </w:r>
      <w:r w:rsidR="00894DEE">
        <w:rPr>
          <w:rFonts w:ascii="GHEA Grapalat" w:hAnsi="GHEA Grapalat"/>
          <w:b/>
          <w:bCs/>
          <w:sz w:val="22"/>
          <w:szCs w:val="22"/>
          <w:lang w:val="hy-AM"/>
        </w:rPr>
        <w:t>20</w:t>
      </w:r>
      <w:r w:rsidR="00824F95" w:rsidRPr="00611272">
        <w:rPr>
          <w:rFonts w:ascii="GHEA Grapalat" w:hAnsi="GHEA Grapalat"/>
          <w:b/>
          <w:bCs/>
          <w:sz w:val="22"/>
          <w:szCs w:val="22"/>
        </w:rPr>
        <w:t xml:space="preserve"> процентов от цены закупки. 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Pr="00611272">
        <w:rPr>
          <w:rFonts w:ascii="GHEA Grapalat" w:hAnsi="GHEA Grapalat"/>
          <w:b/>
          <w:bCs/>
          <w:sz w:val="22"/>
          <w:szCs w:val="22"/>
        </w:rPr>
        <w:t xml:space="preserve"> </w:t>
      </w:r>
      <w:r w:rsidR="001723D6" w:rsidRPr="00611272">
        <w:rPr>
          <w:rFonts w:ascii="GHEA Grapalat" w:hAnsi="GHEA Grapalat"/>
          <w:b/>
          <w:bCs/>
          <w:sz w:val="22"/>
          <w:szCs w:val="22"/>
        </w:rPr>
        <w:t xml:space="preserve">Обеспечение </w:t>
      </w:r>
      <w:r w:rsidR="00896AAF" w:rsidRPr="00611272">
        <w:rPr>
          <w:rFonts w:ascii="GHEA Grapalat" w:hAnsi="GHEA Grapalat"/>
          <w:b/>
          <w:bCs/>
          <w:sz w:val="22"/>
          <w:szCs w:val="22"/>
        </w:rPr>
        <w:t>договора</w:t>
      </w:r>
      <w:r w:rsidR="001723D6" w:rsidRPr="00611272">
        <w:rPr>
          <w:rFonts w:ascii="GHEA Grapalat" w:hAnsi="GHEA Grapalat"/>
          <w:b/>
          <w:bCs/>
          <w:sz w:val="22"/>
          <w:szCs w:val="22"/>
        </w:rPr>
        <w:t xml:space="preserve"> представляется в </w:t>
      </w:r>
      <w:r w:rsidR="005876A3" w:rsidRPr="00611272">
        <w:rPr>
          <w:rFonts w:ascii="GHEA Grapalat" w:hAnsi="GHEA Grapalat"/>
          <w:b/>
          <w:bCs/>
          <w:sz w:val="22"/>
          <w:szCs w:val="22"/>
        </w:rPr>
        <w:t>виде</w:t>
      </w:r>
      <w:r w:rsidR="001723D6" w:rsidRPr="00611272">
        <w:rPr>
          <w:rFonts w:ascii="GHEA Grapalat" w:hAnsi="GHEA Grapalat"/>
          <w:b/>
          <w:bCs/>
          <w:sz w:val="22"/>
          <w:szCs w:val="22"/>
        </w:rPr>
        <w:t xml:space="preserve"> банковской гарантии (Приложение 5)</w:t>
      </w:r>
      <w:r w:rsidR="00375E5E" w:rsidRPr="00611272">
        <w:rPr>
          <w:rFonts w:ascii="GHEA Grapalat" w:hAnsi="GHEA Grapalat"/>
          <w:b/>
          <w:bCs/>
          <w:sz w:val="22"/>
          <w:szCs w:val="22"/>
        </w:rPr>
        <w:t xml:space="preserve"> или наличных денег.</w:t>
      </w:r>
    </w:p>
    <w:p w14:paraId="05CD11C6" w14:textId="77777777" w:rsidR="00574B01" w:rsidRPr="00611272" w:rsidRDefault="00574B01"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Если процедура закупки организована по лотам и участник признается отобранным участником по более чем одному лоту,</w:t>
      </w:r>
      <w:r w:rsidRPr="00611272">
        <w:rPr>
          <w:rFonts w:ascii="GHEA Grapalat" w:hAnsi="GHEA Grapalat" w:cs="Sylfaen"/>
          <w:sz w:val="22"/>
          <w:szCs w:val="22"/>
        </w:rPr>
        <w:t xml:space="preserve"> то он может предоставить обеспечение договора как </w:t>
      </w:r>
      <w:r w:rsidRPr="00611272">
        <w:rPr>
          <w:rFonts w:ascii="GHEA Grapalat" w:hAnsi="GHEA Grapalat"/>
          <w:sz w:val="22"/>
          <w:szCs w:val="22"/>
        </w:rPr>
        <w:t xml:space="preserve">для каждого лота в отдельности, так и одно обеспечение для всех лотов. </w:t>
      </w:r>
      <w:r w:rsidR="005F3820" w:rsidRPr="00611272">
        <w:rPr>
          <w:rFonts w:ascii="GHEA Grapalat" w:hAnsi="GHEA Grapalat"/>
          <w:sz w:val="22"/>
          <w:szCs w:val="22"/>
        </w:rPr>
        <w:t xml:space="preserve">При представлении одного обеспечения договора его сумма исчисляется по отношению </w:t>
      </w:r>
      <w:r w:rsidR="005F3820" w:rsidRPr="00611272">
        <w:rPr>
          <w:rFonts w:ascii="GHEA Grapalat" w:hAnsi="GHEA Grapalat" w:cs="Sylfaen"/>
          <w:sz w:val="22"/>
          <w:szCs w:val="22"/>
        </w:rPr>
        <w:t>к сумме цен закупок представленных лотов</w:t>
      </w:r>
      <w:r w:rsidR="005F3820" w:rsidRPr="00611272">
        <w:rPr>
          <w:rFonts w:ascii="GHEA Grapalat" w:hAnsi="GHEA Grapalat"/>
          <w:color w:val="FF0000"/>
          <w:sz w:val="22"/>
          <w:szCs w:val="22"/>
        </w:rPr>
        <w:t xml:space="preserve"> </w:t>
      </w:r>
      <w:r w:rsidR="005F3820" w:rsidRPr="00611272">
        <w:rPr>
          <w:rFonts w:ascii="GHEA Grapalat" w:hAnsi="GHEA Grapalat"/>
          <w:color w:val="000000" w:themeColor="text1"/>
          <w:sz w:val="22"/>
          <w:szCs w:val="22"/>
        </w:rPr>
        <w:t>с учетом требований 9-ого подпункта 32-ого пункта Порядка.</w:t>
      </w:r>
      <w:r w:rsidRPr="00611272">
        <w:rPr>
          <w:rFonts w:ascii="GHEA Grapalat" w:hAnsi="GHEA Grapalat"/>
          <w:sz w:val="22"/>
          <w:szCs w:val="22"/>
        </w:rPr>
        <w:t xml:space="preserve"> </w:t>
      </w:r>
    </w:p>
    <w:p w14:paraId="272F8570" w14:textId="77777777" w:rsidR="00E969ED" w:rsidRPr="00611272" w:rsidRDefault="00030D40"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 xml:space="preserve">Обеспечение договора должно быть действительно как минимум включительно до </w:t>
      </w:r>
      <w:r w:rsidR="00F65E20" w:rsidRPr="00611272">
        <w:rPr>
          <w:rFonts w:ascii="GHEA Grapalat" w:hAnsi="GHEA Grapalat"/>
          <w:sz w:val="22"/>
          <w:szCs w:val="22"/>
        </w:rPr>
        <w:t>90</w:t>
      </w:r>
      <w:r w:rsidRPr="00611272">
        <w:rPr>
          <w:rFonts w:ascii="GHEA Grapalat" w:hAnsi="GHEA Grapalat"/>
          <w:sz w:val="22"/>
          <w:szCs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611272">
        <w:rPr>
          <w:rFonts w:ascii="GHEA Grapalat" w:hAnsi="GHEA Grapalat"/>
          <w:sz w:val="22"/>
          <w:szCs w:val="22"/>
        </w:rPr>
        <w:t xml:space="preserve">пяти </w:t>
      </w:r>
      <w:r w:rsidRPr="00611272">
        <w:rPr>
          <w:rFonts w:ascii="GHEA Grapalat" w:hAnsi="GHEA Grapalat"/>
          <w:sz w:val="22"/>
          <w:szCs w:val="22"/>
        </w:rPr>
        <w:t xml:space="preserve">рабочих дней, следующих за исполнением в полном объеме обязательств, взятых на себя по заключенному </w:t>
      </w:r>
      <w:r w:rsidR="00DC30CC" w:rsidRPr="00611272">
        <w:rPr>
          <w:rFonts w:ascii="GHEA Grapalat" w:hAnsi="GHEA Grapalat"/>
          <w:sz w:val="22"/>
          <w:szCs w:val="22"/>
        </w:rPr>
        <w:t>договору.</w:t>
      </w:r>
    </w:p>
    <w:p w14:paraId="651EEF7A" w14:textId="77777777" w:rsidR="00F0759D" w:rsidRPr="00894DEE" w:rsidRDefault="00F92A53" w:rsidP="00172186">
      <w:pPr>
        <w:widowControl w:val="0"/>
        <w:tabs>
          <w:tab w:val="left" w:pos="1276"/>
        </w:tabs>
        <w:ind w:firstLine="567"/>
        <w:jc w:val="both"/>
        <w:rPr>
          <w:rFonts w:ascii="GHEA Grapalat" w:hAnsi="GHEA Grapalat"/>
          <w:b/>
          <w:bCs/>
          <w:sz w:val="22"/>
          <w:szCs w:val="22"/>
        </w:rPr>
      </w:pPr>
      <w:r w:rsidRPr="00894DEE">
        <w:rPr>
          <w:rFonts w:ascii="GHEA Grapalat" w:hAnsi="GHEA Grapalat"/>
          <w:b/>
          <w:bCs/>
          <w:sz w:val="22"/>
          <w:szCs w:val="22"/>
        </w:rPr>
        <w:t>Обеспечение договора, представленное в виде наличных денег, должно быть перечислено на казначейский счет</w:t>
      </w:r>
      <w:r w:rsidRPr="00894DEE">
        <w:rPr>
          <w:rFonts w:ascii="Calibri" w:hAnsi="Calibri" w:cs="Calibri"/>
          <w:b/>
          <w:bCs/>
          <w:sz w:val="22"/>
          <w:szCs w:val="22"/>
        </w:rPr>
        <w:t> </w:t>
      </w:r>
      <w:r w:rsidRPr="00894DEE">
        <w:rPr>
          <w:rFonts w:ascii="GHEA Grapalat" w:hAnsi="GHEA Grapalat"/>
          <w:b/>
          <w:bCs/>
          <w:sz w:val="22"/>
          <w:szCs w:val="22"/>
        </w:rPr>
        <w:t>"900008000</w:t>
      </w:r>
      <w:r w:rsidR="00B66AB9" w:rsidRPr="00894DEE">
        <w:rPr>
          <w:rFonts w:ascii="GHEA Grapalat" w:hAnsi="GHEA Grapalat"/>
          <w:b/>
          <w:bCs/>
          <w:sz w:val="22"/>
          <w:szCs w:val="22"/>
        </w:rPr>
        <w:t>66</w:t>
      </w:r>
      <w:r w:rsidRPr="00894DEE">
        <w:rPr>
          <w:rFonts w:ascii="GHEA Grapalat" w:hAnsi="GHEA Grapalat"/>
          <w:b/>
          <w:bCs/>
          <w:sz w:val="22"/>
          <w:szCs w:val="22"/>
        </w:rPr>
        <w:t>4", открытый в Центральном казначействе на имя уполномоченного органа.</w:t>
      </w:r>
    </w:p>
    <w:p w14:paraId="6ED61AB2" w14:textId="77777777" w:rsidR="00D32092" w:rsidRPr="00611272" w:rsidRDefault="004A0321" w:rsidP="00172186">
      <w:pPr>
        <w:widowControl w:val="0"/>
        <w:tabs>
          <w:tab w:val="left" w:pos="1276"/>
        </w:tabs>
        <w:ind w:firstLine="567"/>
        <w:jc w:val="both"/>
        <w:rPr>
          <w:rFonts w:ascii="GHEA Grapalat" w:hAnsi="GHEA Grapalat" w:cs="Sylfaen"/>
          <w:sz w:val="22"/>
          <w:szCs w:val="22"/>
        </w:rPr>
      </w:pPr>
      <w:r w:rsidRPr="00611272">
        <w:rPr>
          <w:rFonts w:ascii="GHEA Grapalat" w:hAnsi="GHEA Grapalat"/>
          <w:sz w:val="22"/>
          <w:szCs w:val="22"/>
        </w:rPr>
        <w:t>10.4</w:t>
      </w:r>
      <w:r w:rsidR="00251CF9" w:rsidRPr="00611272">
        <w:rPr>
          <w:rFonts w:ascii="GHEA Grapalat" w:hAnsi="GHEA Grapalat"/>
          <w:sz w:val="22"/>
          <w:szCs w:val="22"/>
        </w:rPr>
        <w:t xml:space="preserve"> </w:t>
      </w:r>
      <w:r w:rsidR="0076763C" w:rsidRPr="00611272">
        <w:rPr>
          <w:rFonts w:ascii="GHEA Grapalat" w:hAnsi="GHEA Grapalat"/>
          <w:sz w:val="22"/>
          <w:szCs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1924D2" w:rsidRPr="00611272">
        <w:rPr>
          <w:rFonts w:ascii="GHEA Grapalat" w:hAnsi="GHEA Grapalat"/>
          <w:sz w:val="22"/>
          <w:szCs w:val="22"/>
        </w:rPr>
        <w:t xml:space="preserve">е </w:t>
      </w:r>
      <w:r w:rsidR="0076763C" w:rsidRPr="00611272">
        <w:rPr>
          <w:rFonts w:ascii="GHEA Grapalat" w:hAnsi="GHEA Grapalat"/>
          <w:sz w:val="22"/>
          <w:szCs w:val="22"/>
        </w:rPr>
        <w:t>договора представля</w:t>
      </w:r>
      <w:r w:rsidR="00DE7753" w:rsidRPr="00611272">
        <w:rPr>
          <w:rFonts w:ascii="GHEA Grapalat" w:hAnsi="GHEA Grapalat"/>
          <w:sz w:val="22"/>
          <w:szCs w:val="22"/>
        </w:rPr>
        <w:t>ю</w:t>
      </w:r>
      <w:r w:rsidR="0076763C" w:rsidRPr="00611272">
        <w:rPr>
          <w:rFonts w:ascii="GHEA Grapalat" w:hAnsi="GHEA Grapalat"/>
          <w:sz w:val="22"/>
          <w:szCs w:val="22"/>
        </w:rPr>
        <w:t>тся</w:t>
      </w:r>
      <w:r w:rsidR="00180134" w:rsidRPr="00611272">
        <w:rPr>
          <w:rFonts w:ascii="GHEA Grapalat" w:hAnsi="GHEA Grapalat"/>
          <w:sz w:val="22"/>
          <w:szCs w:val="22"/>
        </w:rPr>
        <w:t xml:space="preserve"> в виде заключенного в одностороннем порядке </w:t>
      </w:r>
      <w:r w:rsidR="00A9694C" w:rsidRPr="00611272">
        <w:rPr>
          <w:rFonts w:ascii="GHEA Grapalat" w:hAnsi="GHEA Grapalat"/>
          <w:sz w:val="22"/>
          <w:szCs w:val="22"/>
        </w:rPr>
        <w:t>за</w:t>
      </w:r>
      <w:r w:rsidR="00180134" w:rsidRPr="00611272">
        <w:rPr>
          <w:rFonts w:ascii="GHEA Grapalat" w:hAnsi="GHEA Grapalat"/>
          <w:sz w:val="22"/>
          <w:szCs w:val="22"/>
        </w:rPr>
        <w:t>явления - в виде неустойки или наличных денег</w:t>
      </w:r>
      <w:r w:rsidR="006D7219" w:rsidRPr="00611272">
        <w:rPr>
          <w:rFonts w:ascii="GHEA Grapalat" w:hAnsi="GHEA Grapalat"/>
          <w:sz w:val="22"/>
          <w:szCs w:val="22"/>
        </w:rPr>
        <w:t>. Если на момент возникновения правомочия по заключению договора</w:t>
      </w:r>
      <w:r w:rsidR="006A132A" w:rsidRPr="00611272">
        <w:rPr>
          <w:rFonts w:ascii="GHEA Grapalat" w:hAnsi="GHEA Grapalat"/>
          <w:sz w:val="22"/>
          <w:szCs w:val="22"/>
        </w:rPr>
        <w:t xml:space="preserve"> </w:t>
      </w:r>
      <w:r w:rsidR="00D32092" w:rsidRPr="00611272">
        <w:rPr>
          <w:rFonts w:ascii="GHEA Grapalat" w:hAnsi="GHEA Grapalat" w:cs="Sylfaen"/>
          <w:sz w:val="22"/>
          <w:szCs w:val="22"/>
        </w:rPr>
        <w:lastRenderedPageBreak/>
        <w:t xml:space="preserve">предусмотренные финансовые средства превышают </w:t>
      </w:r>
      <w:r w:rsidR="006A132A" w:rsidRPr="00611272">
        <w:rPr>
          <w:rFonts w:ascii="GHEA Grapalat" w:hAnsi="GHEA Grapalat" w:cs="Sylfaen"/>
          <w:sz w:val="22"/>
          <w:szCs w:val="22"/>
        </w:rPr>
        <w:t>25</w:t>
      </w:r>
      <w:r w:rsidR="00D32092" w:rsidRPr="00611272">
        <w:rPr>
          <w:rFonts w:ascii="GHEA Grapalat" w:hAnsi="GHEA Grapalat" w:cs="Sylfaen"/>
          <w:sz w:val="22"/>
          <w:szCs w:val="22"/>
        </w:rPr>
        <w:t xml:space="preserve"> млн. драмов, однако для полного выполнения договора и в дальнейшем требуются финансовые средства, то </w:t>
      </w:r>
      <w:r w:rsidR="005C7DC0" w:rsidRPr="00611272">
        <w:rPr>
          <w:rFonts w:ascii="GHEA Grapalat" w:hAnsi="GHEA Grapalat" w:cs="Sylfaen"/>
          <w:sz w:val="22"/>
          <w:szCs w:val="22"/>
        </w:rPr>
        <w:t xml:space="preserve">обеспечение </w:t>
      </w:r>
      <w:r w:rsidR="00D32092" w:rsidRPr="00611272">
        <w:rPr>
          <w:rFonts w:ascii="GHEA Grapalat" w:hAnsi="GHEA Grapalat" w:cs="Sylfaen"/>
          <w:sz w:val="22"/>
          <w:szCs w:val="22"/>
        </w:rPr>
        <w:t xml:space="preserve">договора, по части выделенных финансовых средств, </w:t>
      </w:r>
      <w:r w:rsidR="005C7DC0" w:rsidRPr="00611272">
        <w:rPr>
          <w:rFonts w:ascii="GHEA Grapalat" w:hAnsi="GHEA Grapalat" w:cs="Sylfaen"/>
          <w:sz w:val="22"/>
          <w:szCs w:val="22"/>
        </w:rPr>
        <w:t xml:space="preserve">представляется </w:t>
      </w:r>
      <w:r w:rsidR="00D32092" w:rsidRPr="00611272">
        <w:rPr>
          <w:rFonts w:ascii="GHEA Grapalat" w:hAnsi="GHEA Grapalat" w:cs="Sylfaen"/>
          <w:sz w:val="22"/>
          <w:szCs w:val="22"/>
        </w:rPr>
        <w:t>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611272">
        <w:rPr>
          <w:rFonts w:ascii="GHEA Grapalat" w:hAnsi="GHEA Grapalat" w:cs="Sylfaen"/>
          <w:sz w:val="22"/>
          <w:szCs w:val="22"/>
        </w:rPr>
        <w:t>.</w:t>
      </w:r>
    </w:p>
    <w:p w14:paraId="58358A5C" w14:textId="77777777" w:rsidR="005162B1" w:rsidRPr="00611272" w:rsidRDefault="00030D40"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10.</w:t>
      </w:r>
      <w:r w:rsidR="00401B30" w:rsidRPr="00611272">
        <w:rPr>
          <w:rFonts w:ascii="GHEA Grapalat" w:hAnsi="GHEA Grapalat"/>
          <w:sz w:val="22"/>
          <w:szCs w:val="22"/>
        </w:rPr>
        <w:t>6</w:t>
      </w:r>
      <w:r w:rsidR="003E194D" w:rsidRPr="00611272">
        <w:rPr>
          <w:rFonts w:ascii="GHEA Grapalat" w:hAnsi="GHEA Grapalat"/>
          <w:sz w:val="22"/>
          <w:szCs w:val="22"/>
        </w:rPr>
        <w:t>.</w:t>
      </w:r>
      <w:r w:rsidR="008F0732" w:rsidRPr="00611272">
        <w:rPr>
          <w:rFonts w:ascii="GHEA Grapalat" w:hAnsi="GHEA Grapalat"/>
          <w:sz w:val="22"/>
          <w:szCs w:val="22"/>
        </w:rPr>
        <w:t xml:space="preserve"> </w:t>
      </w:r>
      <w:r w:rsidRPr="00611272">
        <w:rPr>
          <w:rFonts w:ascii="GHEA Grapalat" w:hAnsi="GHEA Grapalat"/>
          <w:sz w:val="22"/>
          <w:szCs w:val="22"/>
        </w:rPr>
        <w:t>Если в рамках процедуры закупки, организованной по лотам</w:t>
      </w:r>
      <w:r w:rsidR="00DC14CE" w:rsidRPr="00611272">
        <w:rPr>
          <w:rFonts w:ascii="GHEA Grapalat" w:hAnsi="GHEA Grapalat"/>
          <w:sz w:val="22"/>
          <w:szCs w:val="22"/>
        </w:rPr>
        <w:t xml:space="preserve"> </w:t>
      </w:r>
      <w:r w:rsidR="00125AA6" w:rsidRPr="00611272">
        <w:rPr>
          <w:rFonts w:ascii="GHEA Grapalat" w:hAnsi="GHEA Grapalat"/>
          <w:sz w:val="22"/>
          <w:szCs w:val="22"/>
        </w:rPr>
        <w:t xml:space="preserve">заключенный договор расторгается по части какого-либо лота вследствие его неисполнения или ненадлежащего исполнения, то </w:t>
      </w:r>
      <w:r w:rsidR="001759E3" w:rsidRPr="00611272">
        <w:rPr>
          <w:rFonts w:ascii="GHEA Grapalat" w:hAnsi="GHEA Grapalat"/>
          <w:sz w:val="22"/>
          <w:szCs w:val="22"/>
        </w:rPr>
        <w:t xml:space="preserve">обеспечение </w:t>
      </w:r>
      <w:r w:rsidR="00125AA6" w:rsidRPr="00611272">
        <w:rPr>
          <w:rFonts w:ascii="GHEA Grapalat" w:hAnsi="GHEA Grapalat"/>
          <w:sz w:val="22"/>
          <w:szCs w:val="22"/>
        </w:rPr>
        <w:t>договора выплачива</w:t>
      </w:r>
      <w:r w:rsidR="00DC14CE" w:rsidRPr="00611272">
        <w:rPr>
          <w:rFonts w:ascii="GHEA Grapalat" w:hAnsi="GHEA Grapalat"/>
          <w:sz w:val="22"/>
          <w:szCs w:val="22"/>
        </w:rPr>
        <w:t>ю</w:t>
      </w:r>
      <w:r w:rsidR="00125AA6" w:rsidRPr="00611272">
        <w:rPr>
          <w:rFonts w:ascii="GHEA Grapalat" w:hAnsi="GHEA Grapalat"/>
          <w:sz w:val="22"/>
          <w:szCs w:val="22"/>
        </w:rPr>
        <w:t>тся в размере суммы, исчисленной только за этот лот</w:t>
      </w:r>
      <w:r w:rsidR="00DC14CE" w:rsidRPr="00611272">
        <w:rPr>
          <w:rFonts w:ascii="GHEA Grapalat" w:hAnsi="GHEA Grapalat"/>
          <w:sz w:val="22"/>
          <w:szCs w:val="22"/>
        </w:rPr>
        <w:t>.</w:t>
      </w:r>
    </w:p>
    <w:p w14:paraId="1909E2DC" w14:textId="77777777" w:rsidR="00B25035" w:rsidRPr="00611272" w:rsidRDefault="00B2503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 xml:space="preserve">10.7 Руководитель заказчика </w:t>
      </w:r>
      <w:r w:rsidR="00971BF8" w:rsidRPr="00611272">
        <w:rPr>
          <w:rFonts w:ascii="GHEA Grapalat" w:hAnsi="GHEA Grapalat"/>
          <w:sz w:val="22"/>
          <w:szCs w:val="22"/>
        </w:rPr>
        <w:t xml:space="preserve">в письменной форме </w:t>
      </w:r>
      <w:r w:rsidRPr="00611272">
        <w:rPr>
          <w:rFonts w:ascii="GHEA Grapalat" w:hAnsi="GHEA Grapalat"/>
          <w:sz w:val="22"/>
          <w:szCs w:val="22"/>
        </w:rPr>
        <w:t>представляет требование о выплате обеспечения договора  банку, а в случае обеспечения, представленного в виде наличных денег</w:t>
      </w:r>
      <w:r w:rsidRPr="00611272">
        <w:rPr>
          <w:rFonts w:ascii="GHEA Grapalat" w:hAnsi="GHEA Grapalat"/>
          <w:sz w:val="22"/>
          <w:szCs w:val="22"/>
          <w:lang w:val="hy-AM"/>
        </w:rPr>
        <w:t>-</w:t>
      </w:r>
      <w:r w:rsidRPr="00611272">
        <w:rPr>
          <w:rFonts w:ascii="GHEA Grapalat" w:hAnsi="GHEA Grapalat"/>
          <w:sz w:val="22"/>
          <w:szCs w:val="22"/>
        </w:rPr>
        <w:t xml:space="preserve"> </w:t>
      </w:r>
      <w:r w:rsidR="00971BF8" w:rsidRPr="00611272">
        <w:rPr>
          <w:rFonts w:ascii="GHEA Grapalat" w:hAnsi="GHEA Grapalat"/>
          <w:sz w:val="22"/>
          <w:szCs w:val="22"/>
        </w:rPr>
        <w:t>Министерству Финансов РА</w:t>
      </w:r>
      <w:r w:rsidRPr="00611272">
        <w:rPr>
          <w:rFonts w:ascii="GHEA Grapalat" w:hAnsi="GHEA Grapalat"/>
          <w:sz w:val="22"/>
          <w:szCs w:val="22"/>
          <w:lang w:val="hy-AM"/>
        </w:rPr>
        <w:t>,</w:t>
      </w:r>
      <w:r w:rsidRPr="00611272">
        <w:rPr>
          <w:rFonts w:ascii="GHEA Grapalat" w:hAnsi="GHEA Grapalat"/>
          <w:sz w:val="22"/>
          <w:szCs w:val="22"/>
        </w:rPr>
        <w:t xml:space="preserve"> в течение </w:t>
      </w:r>
      <w:r w:rsidR="00971BF8" w:rsidRPr="00611272">
        <w:rPr>
          <w:rFonts w:ascii="GHEA Grapalat" w:hAnsi="GHEA Grapalat"/>
          <w:sz w:val="22"/>
          <w:szCs w:val="22"/>
        </w:rPr>
        <w:t xml:space="preserve">пяти </w:t>
      </w:r>
      <w:r w:rsidRPr="00611272">
        <w:rPr>
          <w:rFonts w:ascii="GHEA Grapalat" w:hAnsi="GHEA Grapalat"/>
          <w:sz w:val="22"/>
          <w:szCs w:val="22"/>
        </w:rPr>
        <w:t xml:space="preserve">рабочих дней, следующих за днем возникновения основания для </w:t>
      </w:r>
      <w:proofErr w:type="spellStart"/>
      <w:r w:rsidRPr="00611272">
        <w:rPr>
          <w:rFonts w:ascii="GHEA Grapalat" w:hAnsi="GHEA Grapalat"/>
          <w:sz w:val="22"/>
          <w:szCs w:val="22"/>
        </w:rPr>
        <w:t>вылаты</w:t>
      </w:r>
      <w:proofErr w:type="spellEnd"/>
      <w:r w:rsidRPr="00611272">
        <w:rPr>
          <w:rFonts w:ascii="GHEA Grapalat" w:hAnsi="GHEA Grapalat"/>
          <w:sz w:val="22"/>
          <w:szCs w:val="22"/>
        </w:rPr>
        <w:t xml:space="preserve"> обеспечения. Если требование о выплате обеспечения отклоняется банком</w:t>
      </w:r>
      <w:r w:rsidR="00BF3134" w:rsidRPr="00611272">
        <w:rPr>
          <w:rFonts w:ascii="GHEA Grapalat" w:hAnsi="GHEA Grapalat"/>
          <w:sz w:val="22"/>
          <w:szCs w:val="22"/>
        </w:rPr>
        <w:t xml:space="preserve"> или Министерством Финансов РА</w:t>
      </w:r>
      <w:r w:rsidRPr="00611272">
        <w:rPr>
          <w:rFonts w:ascii="GHEA Grapalat" w:hAnsi="GHEA Grapalat"/>
          <w:sz w:val="22"/>
          <w:szCs w:val="22"/>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BF3134" w:rsidRPr="00611272">
        <w:rPr>
          <w:rFonts w:ascii="GHEA Grapalat" w:hAnsi="GHEA Grapalat"/>
          <w:sz w:val="22"/>
          <w:szCs w:val="22"/>
        </w:rPr>
        <w:t>письменно</w:t>
      </w:r>
      <w:r w:rsidRPr="00611272">
        <w:rPr>
          <w:rFonts w:ascii="GHEA Grapalat" w:hAnsi="GHEA Grapalat"/>
          <w:sz w:val="22"/>
          <w:szCs w:val="22"/>
        </w:rPr>
        <w:t>в</w:t>
      </w:r>
      <w:proofErr w:type="spellEnd"/>
      <w:r w:rsidRPr="00611272">
        <w:rPr>
          <w:rFonts w:ascii="GHEA Grapalat" w:hAnsi="GHEA Grapalat"/>
          <w:sz w:val="22"/>
          <w:szCs w:val="22"/>
        </w:rPr>
        <w:t xml:space="preserve"> течение двух рабочих дней после получения отказа.</w:t>
      </w:r>
    </w:p>
    <w:p w14:paraId="2B50D9EE" w14:textId="77777777" w:rsidR="00971BF8" w:rsidRPr="00611272" w:rsidRDefault="00971BF8" w:rsidP="001721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lang w:val="hy-AM"/>
        </w:rPr>
      </w:pPr>
      <w:r w:rsidRPr="00611272">
        <w:rPr>
          <w:rFonts w:ascii="GHEA Grapalat" w:hAnsi="GHEA Grapalat"/>
          <w:sz w:val="22"/>
          <w:szCs w:val="22"/>
        </w:rPr>
        <w:t xml:space="preserve">10.8 О возврате обеспечения договора руководитель заказчика в письменной форме в течение пяти рабочих дней, следующих за </w:t>
      </w:r>
      <w:r w:rsidR="00BF3134" w:rsidRPr="00611272">
        <w:rPr>
          <w:rFonts w:ascii="GHEA Grapalat" w:hAnsi="GHEA Grapalat"/>
          <w:sz w:val="22"/>
          <w:szCs w:val="22"/>
        </w:rPr>
        <w:t>днем возникновения основания возврата обеспечения</w:t>
      </w:r>
      <w:r w:rsidR="00BF3134" w:rsidRPr="00611272" w:rsidDel="00960F8B">
        <w:rPr>
          <w:rFonts w:ascii="GHEA Grapalat" w:hAnsi="GHEA Grapalat"/>
          <w:sz w:val="22"/>
          <w:szCs w:val="22"/>
        </w:rPr>
        <w:t xml:space="preserve"> </w:t>
      </w:r>
      <w:r w:rsidR="00BF3134" w:rsidRPr="00611272">
        <w:rPr>
          <w:rFonts w:ascii="GHEA Grapalat" w:hAnsi="GHEA Grapalat"/>
          <w:sz w:val="22"/>
          <w:szCs w:val="22"/>
        </w:rPr>
        <w:t>уведомляет</w:t>
      </w:r>
      <w:r w:rsidR="0012082E" w:rsidRPr="00611272">
        <w:rPr>
          <w:rFonts w:ascii="GHEA Grapalat" w:hAnsi="GHEA Grapalat"/>
          <w:sz w:val="22"/>
          <w:szCs w:val="22"/>
          <w:lang w:val="hy-AM"/>
        </w:rPr>
        <w:t>:</w:t>
      </w:r>
    </w:p>
    <w:p w14:paraId="57C5484A" w14:textId="77777777" w:rsidR="00971BF8" w:rsidRPr="00611272" w:rsidRDefault="00971BF8" w:rsidP="001721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611272">
        <w:rPr>
          <w:rFonts w:ascii="GHEA Grapalat" w:hAnsi="GHEA Grapalat"/>
          <w:sz w:val="22"/>
          <w:szCs w:val="22"/>
        </w:rPr>
        <w:t xml:space="preserve">- в случае обеспечения </w:t>
      </w:r>
      <w:r w:rsidR="009603C1" w:rsidRPr="00611272">
        <w:rPr>
          <w:rFonts w:ascii="GHEA Grapalat" w:hAnsi="GHEA Grapalat"/>
          <w:sz w:val="22"/>
          <w:szCs w:val="22"/>
        </w:rPr>
        <w:t xml:space="preserve">представленного </w:t>
      </w:r>
      <w:r w:rsidRPr="00611272">
        <w:rPr>
          <w:rFonts w:ascii="GHEA Grapalat" w:hAnsi="GHEA Grapalat"/>
          <w:sz w:val="22"/>
          <w:szCs w:val="22"/>
        </w:rPr>
        <w:t>в форме наличных денег - Министерство финансов РА с приложением копии представленного в заявке документа, об обосновании платежа,</w:t>
      </w:r>
    </w:p>
    <w:p w14:paraId="46732E00" w14:textId="77777777" w:rsidR="00971BF8" w:rsidRPr="00611272" w:rsidRDefault="00971BF8" w:rsidP="001721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611272">
        <w:rPr>
          <w:rFonts w:ascii="GHEA Grapalat" w:hAnsi="GHEA Grapalat"/>
          <w:sz w:val="22"/>
          <w:szCs w:val="22"/>
        </w:rPr>
        <w:t>- в случае обеспечения, представленного в виде банковской гарантии- банк, выдавший гарантию;</w:t>
      </w:r>
    </w:p>
    <w:p w14:paraId="4BB89E26" w14:textId="77777777" w:rsidR="00971BF8" w:rsidRPr="00611272" w:rsidRDefault="00971BF8" w:rsidP="001721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4" w:author="Inesa Kocharyan" w:date="2023-07-07T17:20:00Z"/>
          <w:rFonts w:ascii="GHEA Grapalat" w:hAnsi="GHEA Grapalat"/>
          <w:sz w:val="22"/>
          <w:szCs w:val="22"/>
        </w:rPr>
      </w:pPr>
      <w:r w:rsidRPr="00611272">
        <w:rPr>
          <w:rFonts w:ascii="GHEA Grapalat" w:hAnsi="GHEA Grapalat"/>
          <w:sz w:val="22"/>
          <w:szCs w:val="22"/>
        </w:rPr>
        <w:t>- в случае обеспечения, представленного в виде соглашения о неустойке - представившего его участника</w:t>
      </w:r>
      <w:ins w:id="5" w:author="Inesa Kocharyan" w:date="2023-07-07T17:20:00Z">
        <w:r w:rsidRPr="00611272">
          <w:rPr>
            <w:rFonts w:ascii="GHEA Grapalat" w:hAnsi="GHEA Grapalat"/>
            <w:sz w:val="22"/>
            <w:szCs w:val="22"/>
          </w:rPr>
          <w:t>.</w:t>
        </w:r>
      </w:ins>
    </w:p>
    <w:p w14:paraId="04980414" w14:textId="77777777" w:rsidR="003E194D" w:rsidRPr="00611272" w:rsidRDefault="003E194D" w:rsidP="00172186">
      <w:pPr>
        <w:widowControl w:val="0"/>
        <w:tabs>
          <w:tab w:val="left" w:pos="1134"/>
        </w:tabs>
        <w:ind w:firstLine="567"/>
        <w:jc w:val="both"/>
        <w:rPr>
          <w:rFonts w:ascii="GHEA Grapalat" w:hAnsi="GHEA Grapalat"/>
          <w:b/>
          <w:sz w:val="22"/>
          <w:szCs w:val="22"/>
        </w:rPr>
      </w:pPr>
      <w:r w:rsidRPr="00611272">
        <w:rPr>
          <w:rFonts w:ascii="GHEA Grapalat" w:hAnsi="GHEA Grapalat"/>
          <w:sz w:val="22"/>
          <w:szCs w:val="22"/>
        </w:rPr>
        <w:tab/>
      </w:r>
    </w:p>
    <w:p w14:paraId="56E138CC" w14:textId="77777777" w:rsidR="00096865" w:rsidRPr="00611272" w:rsidRDefault="008D5016" w:rsidP="00172186">
      <w:pPr>
        <w:widowControl w:val="0"/>
        <w:jc w:val="center"/>
        <w:rPr>
          <w:rFonts w:ascii="GHEA Grapalat" w:hAnsi="GHEA Grapalat" w:cs="Arial"/>
          <w:b/>
          <w:sz w:val="22"/>
          <w:szCs w:val="22"/>
        </w:rPr>
      </w:pPr>
      <w:r w:rsidRPr="00611272">
        <w:rPr>
          <w:rFonts w:ascii="GHEA Grapalat" w:hAnsi="GHEA Grapalat"/>
          <w:b/>
          <w:sz w:val="22"/>
          <w:szCs w:val="22"/>
        </w:rPr>
        <w:t>11. ОБЪЯВЛЕНИЕ ПРОЦЕДУРЫ НЕСОСТОЯВШЕЙСЯ</w:t>
      </w:r>
    </w:p>
    <w:p w14:paraId="194CD988" w14:textId="77777777" w:rsidR="00096865" w:rsidRPr="00611272" w:rsidRDefault="00096865" w:rsidP="00172186">
      <w:pPr>
        <w:widowControl w:val="0"/>
        <w:tabs>
          <w:tab w:val="left" w:pos="1276"/>
        </w:tabs>
        <w:ind w:firstLine="567"/>
        <w:jc w:val="both"/>
        <w:rPr>
          <w:rFonts w:ascii="GHEA Grapalat" w:hAnsi="GHEA Grapalat" w:cs="Sylfaen"/>
          <w:sz w:val="22"/>
          <w:szCs w:val="22"/>
        </w:rPr>
      </w:pPr>
      <w:r w:rsidRPr="00611272">
        <w:rPr>
          <w:rFonts w:ascii="GHEA Grapalat" w:hAnsi="GHEA Grapalat"/>
          <w:sz w:val="22"/>
          <w:szCs w:val="22"/>
        </w:rPr>
        <w:t>11.1</w:t>
      </w:r>
      <w:r w:rsidR="00801AC7" w:rsidRPr="00611272">
        <w:rPr>
          <w:rFonts w:ascii="GHEA Grapalat" w:hAnsi="GHEA Grapalat"/>
          <w:sz w:val="22"/>
          <w:szCs w:val="22"/>
        </w:rPr>
        <w:t>.</w:t>
      </w:r>
      <w:r w:rsidR="00801AC7" w:rsidRPr="00611272">
        <w:rPr>
          <w:rFonts w:ascii="GHEA Grapalat" w:hAnsi="GHEA Grapalat"/>
          <w:sz w:val="22"/>
          <w:szCs w:val="22"/>
        </w:rPr>
        <w:tab/>
      </w:r>
      <w:r w:rsidRPr="00611272">
        <w:rPr>
          <w:rFonts w:ascii="GHEA Grapalat" w:hAnsi="GHEA Grapalat"/>
          <w:sz w:val="22"/>
          <w:szCs w:val="22"/>
        </w:rPr>
        <w:t>Согласно статье 37 Закона, Комиссия объявляет настоящую процедуру несостоявшейся, если:</w:t>
      </w:r>
    </w:p>
    <w:p w14:paraId="3441EDB4"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1)</w:t>
      </w:r>
      <w:r w:rsidR="00801AC7" w:rsidRPr="00611272">
        <w:rPr>
          <w:rFonts w:ascii="GHEA Grapalat" w:hAnsi="GHEA Grapalat"/>
          <w:sz w:val="22"/>
          <w:szCs w:val="22"/>
        </w:rPr>
        <w:tab/>
      </w:r>
      <w:r w:rsidRPr="00611272">
        <w:rPr>
          <w:rFonts w:ascii="GHEA Grapalat" w:hAnsi="GHEA Grapalat"/>
          <w:sz w:val="22"/>
          <w:szCs w:val="22"/>
        </w:rPr>
        <w:t>ни одна из заявок не соответствует условиям приглашения;</w:t>
      </w:r>
    </w:p>
    <w:p w14:paraId="6048EE2D"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2)</w:t>
      </w:r>
      <w:r w:rsidR="00801AC7" w:rsidRPr="00611272">
        <w:rPr>
          <w:rFonts w:ascii="GHEA Grapalat" w:hAnsi="GHEA Grapalat"/>
          <w:sz w:val="22"/>
          <w:szCs w:val="22"/>
        </w:rPr>
        <w:tab/>
      </w:r>
      <w:r w:rsidRPr="00611272">
        <w:rPr>
          <w:rFonts w:ascii="GHEA Grapalat" w:hAnsi="GHEA Grapalat"/>
          <w:sz w:val="22"/>
          <w:szCs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611272">
        <w:rPr>
          <w:rFonts w:ascii="Calibri" w:hAnsi="Calibri" w:cs="Calibri"/>
          <w:sz w:val="22"/>
          <w:szCs w:val="22"/>
          <w:lang w:val="en-US"/>
        </w:rPr>
        <w:t> </w:t>
      </w:r>
      <w:r w:rsidRPr="00611272">
        <w:rPr>
          <w:rFonts w:ascii="GHEA Grapalat" w:hAnsi="GHEA Grapalat"/>
          <w:sz w:val="22"/>
          <w:szCs w:val="22"/>
        </w:rPr>
        <w:t>— Совета попечителей</w:t>
      </w:r>
      <w:r w:rsidR="0011605E" w:rsidRPr="00611272">
        <w:rPr>
          <w:rStyle w:val="af7"/>
          <w:rFonts w:ascii="GHEA Grapalat" w:hAnsi="GHEA Grapalat"/>
          <w:sz w:val="22"/>
          <w:szCs w:val="22"/>
        </w:rPr>
        <w:footnoteReference w:customMarkFollows="1" w:id="6"/>
        <w:t>14</w:t>
      </w:r>
      <w:r w:rsidRPr="00611272">
        <w:rPr>
          <w:rFonts w:ascii="GHEA Grapalat" w:hAnsi="GHEA Grapalat"/>
          <w:sz w:val="22"/>
          <w:szCs w:val="22"/>
        </w:rPr>
        <w:t>.</w:t>
      </w:r>
    </w:p>
    <w:p w14:paraId="68E621BE"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3)</w:t>
      </w:r>
      <w:r w:rsidR="00801AC7" w:rsidRPr="00611272">
        <w:rPr>
          <w:rFonts w:ascii="GHEA Grapalat" w:hAnsi="GHEA Grapalat"/>
          <w:sz w:val="22"/>
          <w:szCs w:val="22"/>
        </w:rPr>
        <w:tab/>
      </w:r>
      <w:r w:rsidRPr="00611272">
        <w:rPr>
          <w:rFonts w:ascii="GHEA Grapalat" w:hAnsi="GHEA Grapalat"/>
          <w:sz w:val="22"/>
          <w:szCs w:val="22"/>
        </w:rPr>
        <w:t>не подано ни одной заявки;</w:t>
      </w:r>
    </w:p>
    <w:p w14:paraId="5FA9575B" w14:textId="77777777" w:rsidR="00096865" w:rsidRPr="00611272" w:rsidRDefault="0009686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4)</w:t>
      </w:r>
      <w:r w:rsidR="00801AC7" w:rsidRPr="00611272">
        <w:rPr>
          <w:rFonts w:ascii="GHEA Grapalat" w:hAnsi="GHEA Grapalat"/>
          <w:sz w:val="22"/>
          <w:szCs w:val="22"/>
        </w:rPr>
        <w:tab/>
      </w:r>
      <w:r w:rsidRPr="00611272">
        <w:rPr>
          <w:rFonts w:ascii="GHEA Grapalat" w:hAnsi="GHEA Grapalat"/>
          <w:sz w:val="22"/>
          <w:szCs w:val="22"/>
        </w:rPr>
        <w:t>договор не заключается.</w:t>
      </w:r>
    </w:p>
    <w:p w14:paraId="7E891605" w14:textId="77777777" w:rsidR="00CA1C11" w:rsidRPr="00611272" w:rsidRDefault="00731D26" w:rsidP="00172186">
      <w:pPr>
        <w:widowControl w:val="0"/>
        <w:tabs>
          <w:tab w:val="left" w:pos="1276"/>
        </w:tabs>
        <w:ind w:firstLine="567"/>
        <w:jc w:val="both"/>
        <w:rPr>
          <w:rFonts w:ascii="GHEA Grapalat" w:hAnsi="GHEA Grapalat" w:cs="Sylfaen"/>
          <w:sz w:val="22"/>
          <w:szCs w:val="22"/>
        </w:rPr>
      </w:pPr>
      <w:r w:rsidRPr="00611272">
        <w:rPr>
          <w:rFonts w:ascii="GHEA Grapalat" w:hAnsi="GHEA Grapalat"/>
          <w:sz w:val="22"/>
          <w:szCs w:val="22"/>
        </w:rPr>
        <w:t>11.2</w:t>
      </w:r>
      <w:r w:rsidR="007642C2" w:rsidRPr="00611272">
        <w:rPr>
          <w:rFonts w:ascii="GHEA Grapalat" w:hAnsi="GHEA Grapalat"/>
          <w:sz w:val="22"/>
          <w:szCs w:val="22"/>
        </w:rPr>
        <w:t>.</w:t>
      </w:r>
      <w:r w:rsidR="007642C2" w:rsidRPr="00611272">
        <w:rPr>
          <w:rFonts w:ascii="GHEA Grapalat" w:hAnsi="GHEA Grapalat"/>
          <w:sz w:val="22"/>
          <w:szCs w:val="22"/>
        </w:rPr>
        <w:tab/>
      </w:r>
      <w:r w:rsidRPr="00611272">
        <w:rPr>
          <w:rFonts w:ascii="GHEA Grapalat" w:hAnsi="GHEA Grapalat"/>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520C9F88" w14:textId="77777777" w:rsidR="002647CA" w:rsidRPr="00611272" w:rsidRDefault="002647CA" w:rsidP="00172186">
      <w:pPr>
        <w:widowControl w:val="0"/>
        <w:jc w:val="center"/>
        <w:rPr>
          <w:rFonts w:ascii="GHEA Grapalat" w:hAnsi="GHEA Grapalat"/>
          <w:b/>
          <w:sz w:val="22"/>
          <w:szCs w:val="22"/>
        </w:rPr>
      </w:pPr>
    </w:p>
    <w:p w14:paraId="6C1EC775" w14:textId="73A668BA" w:rsidR="00096865" w:rsidRPr="00611272" w:rsidRDefault="008D5016" w:rsidP="00172186">
      <w:pPr>
        <w:widowControl w:val="0"/>
        <w:jc w:val="center"/>
        <w:rPr>
          <w:rFonts w:ascii="GHEA Grapalat" w:hAnsi="GHEA Grapalat"/>
          <w:b/>
          <w:sz w:val="22"/>
          <w:szCs w:val="22"/>
        </w:rPr>
      </w:pPr>
      <w:r w:rsidRPr="00611272">
        <w:rPr>
          <w:rFonts w:ascii="GHEA Grapalat" w:hAnsi="GHEA Grapalat"/>
          <w:b/>
          <w:sz w:val="22"/>
          <w:szCs w:val="22"/>
        </w:rPr>
        <w:t xml:space="preserve">12. ПРАВО УЧАСТНИКА И </w:t>
      </w:r>
      <w:r w:rsidR="008E3307" w:rsidRPr="00611272">
        <w:rPr>
          <w:rFonts w:ascii="GHEA Grapalat" w:hAnsi="GHEA Grapalat"/>
          <w:b/>
          <w:sz w:val="22"/>
          <w:szCs w:val="22"/>
        </w:rPr>
        <w:t xml:space="preserve">ПОРЯДОК ОБЖАЛОВАНИЯ ИМ </w:t>
      </w:r>
      <w:r w:rsidR="00025A85" w:rsidRPr="00611272">
        <w:rPr>
          <w:rFonts w:ascii="GHEA Grapalat" w:hAnsi="GHEA Grapalat"/>
          <w:b/>
          <w:sz w:val="22"/>
          <w:szCs w:val="22"/>
        </w:rPr>
        <w:br/>
      </w:r>
      <w:r w:rsidRPr="00611272">
        <w:rPr>
          <w:rFonts w:ascii="GHEA Grapalat" w:hAnsi="GHEA Grapalat"/>
          <w:b/>
          <w:sz w:val="22"/>
          <w:szCs w:val="22"/>
        </w:rPr>
        <w:t>ДЕЙСТВИЙ И (ИЛИ) ПРИНЯТЫХ РЕШЕНИЙ, СВЯЗАННЫХ</w:t>
      </w:r>
      <w:r w:rsidR="00025A85" w:rsidRPr="00611272">
        <w:rPr>
          <w:rFonts w:ascii="Calibri" w:hAnsi="Calibri" w:cs="Calibri"/>
          <w:b/>
          <w:sz w:val="22"/>
          <w:szCs w:val="22"/>
          <w:lang w:val="en-US"/>
        </w:rPr>
        <w:t> </w:t>
      </w:r>
      <w:r w:rsidRPr="00611272">
        <w:rPr>
          <w:rFonts w:ascii="GHEA Grapalat" w:hAnsi="GHEA Grapalat"/>
          <w:b/>
          <w:sz w:val="22"/>
          <w:szCs w:val="22"/>
        </w:rPr>
        <w:t>С</w:t>
      </w:r>
      <w:r w:rsidR="00025A85" w:rsidRPr="00611272">
        <w:rPr>
          <w:rFonts w:ascii="Calibri" w:hAnsi="Calibri" w:cs="Calibri"/>
          <w:b/>
          <w:sz w:val="22"/>
          <w:szCs w:val="22"/>
          <w:lang w:val="en-US"/>
        </w:rPr>
        <w:t> </w:t>
      </w:r>
      <w:r w:rsidRPr="00611272">
        <w:rPr>
          <w:rFonts w:ascii="GHEA Grapalat" w:hAnsi="GHEA Grapalat"/>
          <w:b/>
          <w:sz w:val="22"/>
          <w:szCs w:val="22"/>
        </w:rPr>
        <w:t>ПРОЦЕССОМ ЗАКУПКИ</w:t>
      </w:r>
    </w:p>
    <w:p w14:paraId="73D6C744" w14:textId="77777777" w:rsidR="000E1E78" w:rsidRPr="00611272" w:rsidRDefault="000E1E7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11A76DF9" w14:textId="77777777" w:rsidR="000E1E78" w:rsidRPr="00611272" w:rsidRDefault="000E1E7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5F329D15" w14:textId="77777777" w:rsidR="000E1E78" w:rsidRPr="00611272" w:rsidRDefault="000E1E7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3C10E3D" w14:textId="77777777" w:rsidR="000E1E78" w:rsidRPr="00611272" w:rsidRDefault="000E1E7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104C0B50" w14:textId="77777777" w:rsidR="000E1E78" w:rsidRPr="00611272" w:rsidRDefault="000E1E78" w:rsidP="00172186">
      <w:pPr>
        <w:widowControl w:val="0"/>
        <w:ind w:firstLine="567"/>
        <w:jc w:val="both"/>
        <w:rPr>
          <w:rFonts w:ascii="GHEA Grapalat" w:hAnsi="GHEA Grapalat"/>
          <w:sz w:val="22"/>
          <w:szCs w:val="22"/>
        </w:rPr>
      </w:pPr>
      <w:r w:rsidRPr="00611272">
        <w:rPr>
          <w:rFonts w:ascii="GHEA Grapalat" w:hAnsi="GHEA Grapalat"/>
          <w:sz w:val="22"/>
          <w:szCs w:val="22"/>
        </w:rPr>
        <w:t xml:space="preserve">12.4. Срок ожидания, установленный настоящим приглашением, является сроком исковой давности </w:t>
      </w:r>
      <w:r w:rsidRPr="00611272">
        <w:rPr>
          <w:rFonts w:ascii="GHEA Grapalat" w:hAnsi="GHEA Grapalat"/>
          <w:sz w:val="22"/>
          <w:szCs w:val="22"/>
        </w:rPr>
        <w:lastRenderedPageBreak/>
        <w:t>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505AA4AC"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406C458F"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       12.6. Суд решает вопрос о принятии искового заявления к производству в трехдневный срок после его подачи.</w:t>
      </w:r>
    </w:p>
    <w:p w14:paraId="14B54815"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99B0BE6" w14:textId="77777777" w:rsidR="000E1E78" w:rsidRPr="00611272" w:rsidRDefault="000E1E78" w:rsidP="00172186">
      <w:pPr>
        <w:jc w:val="both"/>
        <w:rPr>
          <w:rFonts w:ascii="GHEA Grapalat" w:hAnsi="GHEA Grapalat"/>
          <w:sz w:val="22"/>
          <w:szCs w:val="22"/>
          <w:lang w:val="hy-AM"/>
        </w:rPr>
      </w:pPr>
      <w:r w:rsidRPr="00611272">
        <w:rPr>
          <w:rFonts w:ascii="GHEA Grapalat" w:hAnsi="GHEA Grapalat"/>
          <w:sz w:val="22"/>
          <w:szCs w:val="22"/>
        </w:rPr>
        <w:t>12.8. Решение о требовании доказательств исполняется ответчиком в пятидневный срок после получения решения.</w:t>
      </w:r>
    </w:p>
    <w:p w14:paraId="1C2427DC"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219EA54" w14:textId="77777777" w:rsidR="000E1E78" w:rsidRPr="00611272" w:rsidRDefault="000E1E78" w:rsidP="00172186">
      <w:pPr>
        <w:jc w:val="both"/>
        <w:rPr>
          <w:rFonts w:ascii="GHEA Grapalat" w:hAnsi="GHEA Grapalat"/>
          <w:sz w:val="22"/>
          <w:szCs w:val="22"/>
          <w:lang w:val="hy-AM"/>
        </w:rPr>
      </w:pPr>
      <w:r w:rsidRPr="00611272">
        <w:rPr>
          <w:rFonts w:ascii="GHEA Grapalat" w:hAnsi="GHEA Grapalat"/>
          <w:sz w:val="22"/>
          <w:szCs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611272">
        <w:rPr>
          <w:rFonts w:ascii="GHEA Grapalat" w:hAnsi="GHEA Grapalat"/>
          <w:sz w:val="22"/>
          <w:szCs w:val="22"/>
          <w:lang w:val="hy-AM"/>
        </w:rPr>
        <w:t>.</w:t>
      </w:r>
    </w:p>
    <w:p w14:paraId="273F7654" w14:textId="77777777" w:rsidR="000E1E78" w:rsidRPr="00611272" w:rsidRDefault="000E1E78" w:rsidP="00172186">
      <w:pPr>
        <w:jc w:val="both"/>
        <w:rPr>
          <w:rFonts w:ascii="GHEA Grapalat" w:hAnsi="GHEA Grapalat"/>
          <w:sz w:val="22"/>
          <w:szCs w:val="22"/>
          <w:lang w:val="hy-AM"/>
        </w:rPr>
      </w:pPr>
      <w:r w:rsidRPr="00611272">
        <w:rPr>
          <w:rFonts w:ascii="GHEA Grapalat" w:hAnsi="GHEA Grapalat"/>
          <w:sz w:val="22"/>
          <w:szCs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611272">
        <w:rPr>
          <w:rFonts w:ascii="GHEA Grapalat" w:hAnsi="GHEA Grapalat"/>
          <w:sz w:val="22"/>
          <w:szCs w:val="22"/>
          <w:lang w:val="hy-AM"/>
        </w:rPr>
        <w:t>.</w:t>
      </w:r>
      <w:r w:rsidRPr="00611272">
        <w:rPr>
          <w:rFonts w:ascii="GHEA Grapalat" w:hAnsi="GHEA Grapalat"/>
          <w:sz w:val="22"/>
          <w:szCs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611272">
        <w:rPr>
          <w:rFonts w:ascii="GHEA Grapalat" w:hAnsi="GHEA Grapalat"/>
          <w:sz w:val="22"/>
          <w:szCs w:val="22"/>
          <w:lang w:val="hy-AM"/>
        </w:rPr>
        <w:t>.</w:t>
      </w:r>
    </w:p>
    <w:p w14:paraId="48AB37E0" w14:textId="77777777" w:rsidR="000E1E78" w:rsidRPr="00611272" w:rsidRDefault="000E1E78" w:rsidP="00172186">
      <w:pPr>
        <w:jc w:val="both"/>
        <w:rPr>
          <w:rFonts w:ascii="GHEA Grapalat" w:hAnsi="GHEA Grapalat"/>
          <w:sz w:val="22"/>
          <w:szCs w:val="22"/>
          <w:lang w:val="hy-AM"/>
        </w:rPr>
      </w:pPr>
      <w:r w:rsidRPr="00611272">
        <w:rPr>
          <w:rFonts w:ascii="GHEA Grapalat" w:hAnsi="GHEA Grapalat"/>
          <w:sz w:val="22"/>
          <w:szCs w:val="22"/>
        </w:rPr>
        <w:t xml:space="preserve">12.11. </w:t>
      </w:r>
      <w:r w:rsidRPr="00611272">
        <w:rPr>
          <w:rFonts w:ascii="GHEA Grapalat" w:hAnsi="GHEA Grapalat"/>
          <w:sz w:val="22"/>
          <w:szCs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6B8B7187"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F8F2A1F"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24FDEA0"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D1C612A"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64C85535"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12.16. Вопрос рассмотрения дела в судебном заседании может решиться также решением о принятии искового заявления к производству.</w:t>
      </w:r>
    </w:p>
    <w:p w14:paraId="7479C0FF"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7DEDE24E"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2A0FCB4A"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w:t>
      </w:r>
      <w:r w:rsidRPr="00611272">
        <w:rPr>
          <w:rFonts w:ascii="GHEA Grapalat" w:hAnsi="GHEA Grapalat"/>
          <w:sz w:val="22"/>
          <w:szCs w:val="22"/>
        </w:rPr>
        <w:lastRenderedPageBreak/>
        <w:t>вступления в силу заключительного судебного акта, вынесенного судом первой инстанции по результатам рассмотрения спора.</w:t>
      </w:r>
    </w:p>
    <w:p w14:paraId="3AF6A096"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611272">
        <w:rPr>
          <w:rFonts w:ascii="GHEA Grapalat" w:hAnsi="GHEA Grapalat"/>
          <w:sz w:val="22"/>
          <w:szCs w:val="22"/>
        </w:rPr>
        <w:t>органа.Уполномоченный</w:t>
      </w:r>
      <w:proofErr w:type="spellEnd"/>
      <w:r w:rsidRPr="00611272">
        <w:rPr>
          <w:rFonts w:ascii="GHEA Grapalat" w:hAnsi="GHEA Grapalat"/>
          <w:sz w:val="22"/>
          <w:szCs w:val="22"/>
        </w:rPr>
        <w:t xml:space="preserve"> орган незамедлительно публикует это решение в бюллетене.</w:t>
      </w:r>
    </w:p>
    <w:p w14:paraId="227B7801"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75B78C36"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D8AE942"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Уполномоченный орган незамедлительно публикует в бюллетене заключительную часть решения суда или иной заключительный судебный акт.</w:t>
      </w:r>
    </w:p>
    <w:p w14:paraId="75234358" w14:textId="77777777" w:rsidR="000E1E78" w:rsidRPr="00611272" w:rsidRDefault="000E1E78" w:rsidP="00172186">
      <w:pPr>
        <w:widowControl w:val="0"/>
        <w:ind w:firstLine="567"/>
        <w:jc w:val="both"/>
        <w:rPr>
          <w:rFonts w:ascii="GHEA Grapalat" w:hAnsi="GHEA Grapalat" w:cs="Sylfaen"/>
          <w:b/>
          <w:sz w:val="22"/>
          <w:szCs w:val="22"/>
        </w:rPr>
      </w:pPr>
      <w:r w:rsidRPr="00611272">
        <w:rPr>
          <w:rFonts w:ascii="GHEA Grapalat" w:hAnsi="GHEA Grapalat"/>
          <w:sz w:val="22"/>
          <w:szCs w:val="22"/>
        </w:rPr>
        <w:t>12.23. Ставки государственных пошлин, взимаемых за обжалование, установлены законом "О государственной пошлине".</w:t>
      </w:r>
    </w:p>
    <w:p w14:paraId="64DB73EA" w14:textId="77777777" w:rsidR="00AE679C" w:rsidRPr="00611272" w:rsidRDefault="000E1E78" w:rsidP="00172186">
      <w:pPr>
        <w:widowControl w:val="0"/>
        <w:jc w:val="center"/>
        <w:rPr>
          <w:rFonts w:ascii="GHEA Grapalat" w:hAnsi="GHEA Grapalat" w:cs="Sylfaen"/>
          <w:b/>
          <w:sz w:val="22"/>
          <w:szCs w:val="22"/>
        </w:rPr>
      </w:pPr>
      <w:r w:rsidRPr="00611272">
        <w:rPr>
          <w:rFonts w:ascii="GHEA Grapalat" w:hAnsi="GHEA Grapalat"/>
          <w:b/>
          <w:sz w:val="22"/>
          <w:szCs w:val="22"/>
        </w:rPr>
        <w:t xml:space="preserve">                                                        </w:t>
      </w:r>
    </w:p>
    <w:p w14:paraId="51FAB60B" w14:textId="77777777" w:rsidR="006356C0" w:rsidRPr="00611272" w:rsidRDefault="006356C0" w:rsidP="00172186">
      <w:pPr>
        <w:rPr>
          <w:rFonts w:ascii="GHEA Grapalat" w:hAnsi="GHEA Grapalat"/>
          <w:b/>
          <w:sz w:val="22"/>
          <w:szCs w:val="22"/>
        </w:rPr>
      </w:pPr>
      <w:r w:rsidRPr="00611272">
        <w:rPr>
          <w:rFonts w:ascii="GHEA Grapalat" w:hAnsi="GHEA Grapalat"/>
          <w:b/>
          <w:sz w:val="22"/>
          <w:szCs w:val="22"/>
        </w:rPr>
        <w:br w:type="page"/>
      </w:r>
    </w:p>
    <w:p w14:paraId="1A269C44" w14:textId="77777777" w:rsidR="00096865" w:rsidRPr="00611272" w:rsidRDefault="00096865" w:rsidP="00172186">
      <w:pPr>
        <w:jc w:val="center"/>
        <w:rPr>
          <w:rFonts w:ascii="GHEA Grapalat" w:hAnsi="GHEA Grapalat"/>
          <w:b/>
          <w:sz w:val="22"/>
          <w:szCs w:val="22"/>
        </w:rPr>
      </w:pPr>
      <w:r w:rsidRPr="00611272">
        <w:rPr>
          <w:rFonts w:ascii="GHEA Grapalat" w:hAnsi="GHEA Grapalat"/>
          <w:b/>
          <w:sz w:val="22"/>
          <w:szCs w:val="22"/>
        </w:rPr>
        <w:lastRenderedPageBreak/>
        <w:t>ЧАСТЬ II</w:t>
      </w:r>
    </w:p>
    <w:p w14:paraId="56458F21" w14:textId="77777777" w:rsidR="008842CE" w:rsidRPr="00611272" w:rsidRDefault="008842CE" w:rsidP="00172186">
      <w:pPr>
        <w:widowControl w:val="0"/>
        <w:jc w:val="center"/>
        <w:rPr>
          <w:rFonts w:ascii="GHEA Grapalat" w:hAnsi="GHEA Grapalat"/>
          <w:b/>
          <w:sz w:val="22"/>
          <w:szCs w:val="22"/>
        </w:rPr>
      </w:pPr>
    </w:p>
    <w:p w14:paraId="4590C831" w14:textId="77777777" w:rsidR="00096865" w:rsidRPr="00611272" w:rsidRDefault="00096865" w:rsidP="00172186">
      <w:pPr>
        <w:pStyle w:val="aa"/>
        <w:widowControl w:val="0"/>
        <w:spacing w:after="0"/>
        <w:jc w:val="center"/>
        <w:rPr>
          <w:rFonts w:ascii="GHEA Grapalat" w:hAnsi="GHEA Grapalat"/>
          <w:b/>
          <w:sz w:val="22"/>
          <w:szCs w:val="22"/>
        </w:rPr>
      </w:pPr>
      <w:r w:rsidRPr="00611272">
        <w:rPr>
          <w:rFonts w:ascii="GHEA Grapalat" w:hAnsi="GHEA Grapalat"/>
          <w:b/>
          <w:sz w:val="22"/>
          <w:szCs w:val="22"/>
        </w:rPr>
        <w:t>ИНСТРУКЦИЯ</w:t>
      </w:r>
      <w:r w:rsidR="00191D27" w:rsidRPr="00611272">
        <w:rPr>
          <w:rFonts w:ascii="GHEA Grapalat" w:hAnsi="GHEA Grapalat"/>
          <w:b/>
          <w:sz w:val="22"/>
          <w:szCs w:val="22"/>
        </w:rPr>
        <w:t xml:space="preserve"> </w:t>
      </w:r>
      <w:r w:rsidRPr="00611272">
        <w:rPr>
          <w:rFonts w:ascii="GHEA Grapalat" w:hAnsi="GHEA Grapalat"/>
          <w:b/>
          <w:sz w:val="22"/>
          <w:szCs w:val="22"/>
        </w:rPr>
        <w:t xml:space="preserve">ПО СОСТАВЛЕНИЮ </w:t>
      </w:r>
      <w:r w:rsidR="00191D27" w:rsidRPr="00611272">
        <w:rPr>
          <w:rFonts w:ascii="GHEA Grapalat" w:hAnsi="GHEA Grapalat"/>
          <w:b/>
          <w:sz w:val="22"/>
          <w:szCs w:val="22"/>
        </w:rPr>
        <w:br/>
      </w:r>
      <w:r w:rsidRPr="00611272">
        <w:rPr>
          <w:rFonts w:ascii="GHEA Grapalat" w:hAnsi="GHEA Grapalat"/>
          <w:b/>
          <w:sz w:val="22"/>
          <w:szCs w:val="22"/>
        </w:rPr>
        <w:t>ЗАЯВКИ НА ОТКРЫТЫЙ КОНКУРС</w:t>
      </w:r>
    </w:p>
    <w:p w14:paraId="5E5CEC85" w14:textId="77777777" w:rsidR="00096865" w:rsidRPr="00611272" w:rsidRDefault="00096865" w:rsidP="00172186">
      <w:pPr>
        <w:widowControl w:val="0"/>
        <w:jc w:val="center"/>
        <w:rPr>
          <w:rFonts w:ascii="GHEA Grapalat" w:hAnsi="GHEA Grapalat"/>
          <w:sz w:val="22"/>
          <w:szCs w:val="22"/>
        </w:rPr>
      </w:pPr>
    </w:p>
    <w:p w14:paraId="2DEA99A9" w14:textId="77777777" w:rsidR="00096865" w:rsidRPr="00611272" w:rsidRDefault="008D5016" w:rsidP="00172186">
      <w:pPr>
        <w:widowControl w:val="0"/>
        <w:jc w:val="center"/>
        <w:rPr>
          <w:rFonts w:ascii="GHEA Grapalat" w:hAnsi="GHEA Grapalat"/>
          <w:b/>
          <w:sz w:val="22"/>
          <w:szCs w:val="22"/>
        </w:rPr>
      </w:pPr>
      <w:r w:rsidRPr="00611272">
        <w:rPr>
          <w:rFonts w:ascii="GHEA Grapalat" w:hAnsi="GHEA Grapalat"/>
          <w:b/>
          <w:sz w:val="22"/>
          <w:szCs w:val="22"/>
        </w:rPr>
        <w:t>1. ОБЩИЕ ПОЛОЖЕНИЯ</w:t>
      </w:r>
    </w:p>
    <w:p w14:paraId="1C15BF17"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1.1</w:t>
      </w:r>
      <w:r w:rsidR="003802B8" w:rsidRPr="00611272">
        <w:rPr>
          <w:rFonts w:ascii="GHEA Grapalat" w:hAnsi="GHEA Grapalat"/>
          <w:sz w:val="22"/>
          <w:szCs w:val="22"/>
        </w:rPr>
        <w:t>.</w:t>
      </w:r>
      <w:r w:rsidR="003802B8" w:rsidRPr="00611272">
        <w:rPr>
          <w:rFonts w:ascii="GHEA Grapalat" w:hAnsi="GHEA Grapalat"/>
          <w:sz w:val="22"/>
          <w:szCs w:val="22"/>
        </w:rPr>
        <w:tab/>
      </w:r>
      <w:r w:rsidRPr="00611272">
        <w:rPr>
          <w:rFonts w:ascii="GHEA Grapalat" w:hAnsi="GHEA Grapalat"/>
          <w:sz w:val="22"/>
          <w:szCs w:val="22"/>
        </w:rPr>
        <w:t>Целью настоящей Инструкции является содействие участникам при подготовке заявки.</w:t>
      </w:r>
    </w:p>
    <w:p w14:paraId="09508EE7"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1.2</w:t>
      </w:r>
      <w:r w:rsidR="003802B8" w:rsidRPr="00611272">
        <w:rPr>
          <w:rFonts w:ascii="GHEA Grapalat" w:hAnsi="GHEA Grapalat"/>
          <w:sz w:val="22"/>
          <w:szCs w:val="22"/>
        </w:rPr>
        <w:t>.</w:t>
      </w:r>
      <w:r w:rsidR="003802B8" w:rsidRPr="00611272">
        <w:rPr>
          <w:rFonts w:ascii="GHEA Grapalat" w:hAnsi="GHEA Grapalat"/>
          <w:sz w:val="22"/>
          <w:szCs w:val="22"/>
        </w:rPr>
        <w:tab/>
      </w:r>
      <w:r w:rsidRPr="00611272">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7286FA93" w14:textId="77777777" w:rsidR="00096865" w:rsidRPr="00611272" w:rsidRDefault="0009686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1.3</w:t>
      </w:r>
      <w:r w:rsidR="003802B8" w:rsidRPr="00611272">
        <w:rPr>
          <w:rFonts w:ascii="GHEA Grapalat" w:hAnsi="GHEA Grapalat"/>
          <w:sz w:val="22"/>
          <w:szCs w:val="22"/>
        </w:rPr>
        <w:t>.</w:t>
      </w:r>
      <w:r w:rsidR="003802B8" w:rsidRPr="00611272">
        <w:rPr>
          <w:rFonts w:ascii="GHEA Grapalat" w:hAnsi="GHEA Grapalat"/>
          <w:sz w:val="22"/>
          <w:szCs w:val="22"/>
        </w:rPr>
        <w:tab/>
      </w:r>
      <w:r w:rsidRPr="00611272">
        <w:rPr>
          <w:rFonts w:ascii="GHEA Grapalat" w:hAnsi="GHEA Grapalat"/>
          <w:sz w:val="22"/>
          <w:szCs w:val="22"/>
        </w:rPr>
        <w:t>Кроме армянского языка, заявки могут быть поданы также н</w:t>
      </w:r>
      <w:r w:rsidR="00191D27" w:rsidRPr="00611272">
        <w:rPr>
          <w:rFonts w:ascii="GHEA Grapalat" w:hAnsi="GHEA Grapalat"/>
          <w:sz w:val="22"/>
          <w:szCs w:val="22"/>
        </w:rPr>
        <w:t>а английском или русском языке.</w:t>
      </w:r>
    </w:p>
    <w:p w14:paraId="3F47BE42" w14:textId="77777777" w:rsidR="00096865" w:rsidRPr="00611272" w:rsidRDefault="008D5016" w:rsidP="00172186">
      <w:pPr>
        <w:widowControl w:val="0"/>
        <w:jc w:val="center"/>
        <w:rPr>
          <w:rFonts w:ascii="GHEA Grapalat" w:hAnsi="GHEA Grapalat"/>
          <w:b/>
          <w:sz w:val="22"/>
          <w:szCs w:val="22"/>
        </w:rPr>
      </w:pPr>
      <w:r w:rsidRPr="00611272">
        <w:rPr>
          <w:rFonts w:ascii="GHEA Grapalat" w:hAnsi="GHEA Grapalat"/>
          <w:b/>
          <w:sz w:val="22"/>
          <w:szCs w:val="22"/>
        </w:rPr>
        <w:t>2. ЗАЯВКА НА ПРОЦЕДУРУ</w:t>
      </w:r>
    </w:p>
    <w:p w14:paraId="3E5AB056" w14:textId="77777777" w:rsidR="00DE4E15" w:rsidRPr="00611272" w:rsidRDefault="00DE4E15" w:rsidP="00172186">
      <w:pPr>
        <w:widowControl w:val="0"/>
        <w:ind w:firstLine="567"/>
        <w:jc w:val="both"/>
        <w:rPr>
          <w:rFonts w:ascii="GHEA Grapalat" w:hAnsi="GHEA Grapalat"/>
          <w:b/>
          <w:bCs/>
          <w:sz w:val="22"/>
          <w:szCs w:val="22"/>
        </w:rPr>
      </w:pPr>
      <w:r w:rsidRPr="00611272">
        <w:rPr>
          <w:rFonts w:ascii="GHEA Grapalat" w:hAnsi="GHEA Grapalat"/>
          <w:b/>
          <w:bCs/>
          <w:sz w:val="22"/>
          <w:szCs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382B9C39" w14:textId="77777777" w:rsidR="002D5CF0" w:rsidRPr="00611272" w:rsidRDefault="0078387F" w:rsidP="00172186">
      <w:pPr>
        <w:widowControl w:val="0"/>
        <w:ind w:firstLine="567"/>
        <w:jc w:val="both"/>
        <w:rPr>
          <w:rFonts w:ascii="GHEA Grapalat" w:hAnsi="GHEA Grapalat" w:cs="Sylfaen"/>
          <w:b/>
          <w:bCs/>
          <w:sz w:val="22"/>
          <w:szCs w:val="22"/>
        </w:rPr>
      </w:pPr>
      <w:r w:rsidRPr="00611272">
        <w:rPr>
          <w:rFonts w:ascii="GHEA Grapalat" w:hAnsi="GHEA Grapalat"/>
          <w:b/>
          <w:bCs/>
          <w:sz w:val="22"/>
          <w:szCs w:val="22"/>
        </w:rPr>
        <w:t>Участник заявкой представляет утвержденные им:</w:t>
      </w:r>
    </w:p>
    <w:p w14:paraId="7C150D65" w14:textId="77777777" w:rsidR="00096865" w:rsidRPr="00611272" w:rsidRDefault="002D5CF0" w:rsidP="00172186">
      <w:pPr>
        <w:widowControl w:val="0"/>
        <w:tabs>
          <w:tab w:val="left" w:pos="1134"/>
        </w:tabs>
        <w:ind w:firstLine="567"/>
        <w:jc w:val="both"/>
        <w:rPr>
          <w:rFonts w:ascii="GHEA Grapalat" w:hAnsi="GHEA Grapalat"/>
          <w:b/>
          <w:bCs/>
          <w:sz w:val="22"/>
          <w:szCs w:val="22"/>
        </w:rPr>
      </w:pPr>
      <w:r w:rsidRPr="00611272">
        <w:rPr>
          <w:rFonts w:ascii="GHEA Grapalat" w:hAnsi="GHEA Grapalat"/>
          <w:b/>
          <w:bCs/>
          <w:sz w:val="22"/>
          <w:szCs w:val="22"/>
        </w:rPr>
        <w:t>2.1</w:t>
      </w:r>
      <w:r w:rsidR="005114D0" w:rsidRPr="00611272">
        <w:rPr>
          <w:rFonts w:ascii="GHEA Grapalat" w:hAnsi="GHEA Grapalat"/>
          <w:b/>
          <w:bCs/>
          <w:sz w:val="22"/>
          <w:szCs w:val="22"/>
        </w:rPr>
        <w:t>.</w:t>
      </w:r>
      <w:r w:rsidR="009873F3" w:rsidRPr="00611272">
        <w:rPr>
          <w:rFonts w:ascii="GHEA Grapalat" w:hAnsi="GHEA Grapalat"/>
          <w:b/>
          <w:bCs/>
          <w:sz w:val="22"/>
          <w:szCs w:val="22"/>
        </w:rPr>
        <w:tab/>
      </w:r>
      <w:r w:rsidRPr="00611272">
        <w:rPr>
          <w:rFonts w:ascii="GHEA Grapalat" w:hAnsi="GHEA Grapalat"/>
          <w:b/>
          <w:bCs/>
          <w:sz w:val="22"/>
          <w:szCs w:val="22"/>
        </w:rPr>
        <w:t>заявление</w:t>
      </w:r>
      <w:r w:rsidR="00EB3C28" w:rsidRPr="00611272">
        <w:rPr>
          <w:rFonts w:ascii="GHEA Grapalat" w:hAnsi="GHEA Grapalat"/>
          <w:b/>
          <w:bCs/>
          <w:sz w:val="22"/>
          <w:szCs w:val="22"/>
        </w:rPr>
        <w:t>--</w:t>
      </w:r>
      <w:proofErr w:type="spellStart"/>
      <w:r w:rsidR="00EB3C28" w:rsidRPr="00611272">
        <w:rPr>
          <w:rFonts w:ascii="GHEA Grapalat" w:hAnsi="GHEA Grapalat"/>
          <w:b/>
          <w:bCs/>
          <w:sz w:val="22"/>
          <w:szCs w:val="22"/>
        </w:rPr>
        <w:t>объявлени</w:t>
      </w:r>
      <w:proofErr w:type="spellEnd"/>
      <w:r w:rsidR="00EB3C28" w:rsidRPr="00611272">
        <w:rPr>
          <w:rFonts w:ascii="GHEA Grapalat" w:hAnsi="GHEA Grapalat"/>
          <w:b/>
          <w:bCs/>
          <w:sz w:val="22"/>
          <w:szCs w:val="22"/>
          <w:lang w:val="en-US"/>
        </w:rPr>
        <w:t>e</w:t>
      </w:r>
      <w:r w:rsidR="00EB3C28" w:rsidRPr="00611272">
        <w:rPr>
          <w:rFonts w:ascii="GHEA Grapalat" w:hAnsi="GHEA Grapalat"/>
          <w:b/>
          <w:bCs/>
          <w:sz w:val="22"/>
          <w:szCs w:val="22"/>
        </w:rPr>
        <w:t xml:space="preserve"> </w:t>
      </w:r>
      <w:r w:rsidR="001504AC" w:rsidRPr="00611272">
        <w:rPr>
          <w:rFonts w:ascii="GHEA Grapalat" w:hAnsi="GHEA Grapalat"/>
          <w:b/>
          <w:bCs/>
          <w:sz w:val="22"/>
          <w:szCs w:val="22"/>
        </w:rPr>
        <w:t>н</w:t>
      </w:r>
      <w:r w:rsidRPr="00611272">
        <w:rPr>
          <w:rFonts w:ascii="GHEA Grapalat" w:hAnsi="GHEA Grapalat"/>
          <w:b/>
          <w:bCs/>
          <w:sz w:val="22"/>
          <w:szCs w:val="22"/>
        </w:rPr>
        <w:t>а участие в процедуре согласно Приложению №1;</w:t>
      </w:r>
    </w:p>
    <w:p w14:paraId="4EAFE1F6" w14:textId="77777777" w:rsidR="009D7EFF" w:rsidRPr="00611272" w:rsidRDefault="009D7EFF" w:rsidP="00172186">
      <w:pPr>
        <w:widowControl w:val="0"/>
        <w:tabs>
          <w:tab w:val="left" w:pos="1134"/>
        </w:tabs>
        <w:ind w:firstLine="567"/>
        <w:jc w:val="both"/>
        <w:rPr>
          <w:rFonts w:ascii="GHEA Grapalat" w:hAnsi="GHEA Grapalat"/>
          <w:b/>
          <w:bCs/>
          <w:sz w:val="22"/>
          <w:szCs w:val="22"/>
        </w:rPr>
      </w:pPr>
      <w:r w:rsidRPr="00611272">
        <w:rPr>
          <w:rFonts w:ascii="GHEA Grapalat" w:hAnsi="GHEA Grapalat"/>
          <w:b/>
          <w:bCs/>
          <w:sz w:val="22"/>
          <w:szCs w:val="22"/>
        </w:rPr>
        <w:t>2.</w:t>
      </w:r>
      <w:r w:rsidR="005A17BE" w:rsidRPr="00611272">
        <w:rPr>
          <w:rFonts w:ascii="GHEA Grapalat" w:hAnsi="GHEA Grapalat"/>
          <w:b/>
          <w:bCs/>
          <w:sz w:val="22"/>
          <w:szCs w:val="22"/>
        </w:rPr>
        <w:t>2</w:t>
      </w:r>
      <w:r w:rsidR="00EA7CA6" w:rsidRPr="00611272">
        <w:rPr>
          <w:rFonts w:ascii="GHEA Grapalat" w:hAnsi="GHEA Grapalat"/>
          <w:b/>
          <w:bCs/>
          <w:sz w:val="22"/>
          <w:szCs w:val="22"/>
        </w:rPr>
        <w:t xml:space="preserve"> </w:t>
      </w:r>
      <w:r w:rsidR="00524D3D" w:rsidRPr="00611272">
        <w:rPr>
          <w:rFonts w:ascii="GHEA Grapalat" w:hAnsi="GHEA Grapalat"/>
          <w:b/>
          <w:bCs/>
          <w:sz w:val="22"/>
          <w:szCs w:val="22"/>
        </w:rPr>
        <w:t xml:space="preserve"> </w:t>
      </w:r>
      <w:r w:rsidRPr="00611272">
        <w:rPr>
          <w:rFonts w:ascii="GHEA Grapalat" w:hAnsi="GHEA Grapalat"/>
          <w:b/>
          <w:bCs/>
          <w:sz w:val="22"/>
          <w:szCs w:val="22"/>
        </w:rPr>
        <w:t>копию договора</w:t>
      </w:r>
      <w:r w:rsidR="00AD6738" w:rsidRPr="00611272">
        <w:rPr>
          <w:rFonts w:ascii="GHEA Grapalat" w:hAnsi="GHEA Grapalat"/>
          <w:b/>
          <w:bCs/>
          <w:sz w:val="22"/>
          <w:szCs w:val="22"/>
        </w:rPr>
        <w:t xml:space="preserve"> субподряда</w:t>
      </w:r>
      <w:r w:rsidRPr="00611272">
        <w:rPr>
          <w:rFonts w:ascii="GHEA Grapalat" w:hAnsi="GHEA Grapalat"/>
          <w:b/>
          <w:bCs/>
          <w:sz w:val="22"/>
          <w:szCs w:val="22"/>
        </w:rPr>
        <w:t xml:space="preserve"> и данные лица, являющегося стороной этого договора, если Договор будет выполняться через </w:t>
      </w:r>
      <w:r w:rsidR="00771A24" w:rsidRPr="00611272">
        <w:rPr>
          <w:rFonts w:ascii="GHEA Grapalat" w:hAnsi="GHEA Grapalat"/>
          <w:b/>
          <w:bCs/>
          <w:sz w:val="22"/>
          <w:szCs w:val="22"/>
        </w:rPr>
        <w:t>субподряд</w:t>
      </w:r>
      <w:r w:rsidRPr="00611272">
        <w:rPr>
          <w:rFonts w:ascii="GHEA Grapalat" w:hAnsi="GHEA Grapalat"/>
          <w:b/>
          <w:bCs/>
          <w:sz w:val="22"/>
          <w:szCs w:val="22"/>
        </w:rPr>
        <w:t>;</w:t>
      </w:r>
    </w:p>
    <w:p w14:paraId="4C7C8763" w14:textId="77777777" w:rsidR="008D4137" w:rsidRPr="00611272" w:rsidRDefault="008D4137" w:rsidP="00172186">
      <w:pPr>
        <w:widowControl w:val="0"/>
        <w:tabs>
          <w:tab w:val="left" w:pos="1134"/>
        </w:tabs>
        <w:ind w:firstLine="567"/>
        <w:jc w:val="both"/>
        <w:rPr>
          <w:rFonts w:ascii="GHEA Grapalat" w:hAnsi="GHEA Grapalat"/>
          <w:b/>
          <w:bCs/>
          <w:sz w:val="22"/>
          <w:szCs w:val="22"/>
        </w:rPr>
      </w:pPr>
      <w:r w:rsidRPr="00611272">
        <w:rPr>
          <w:rFonts w:ascii="GHEA Grapalat" w:hAnsi="GHEA Grapalat"/>
          <w:b/>
          <w:bCs/>
          <w:sz w:val="22"/>
          <w:szCs w:val="22"/>
        </w:rPr>
        <w:t>2.</w:t>
      </w:r>
      <w:r w:rsidR="005A17BE" w:rsidRPr="00611272">
        <w:rPr>
          <w:rFonts w:ascii="GHEA Grapalat" w:hAnsi="GHEA Grapalat"/>
          <w:b/>
          <w:bCs/>
          <w:sz w:val="22"/>
          <w:szCs w:val="22"/>
        </w:rPr>
        <w:t>3</w:t>
      </w:r>
      <w:r w:rsidR="00EA7CA6" w:rsidRPr="00611272">
        <w:rPr>
          <w:rFonts w:ascii="GHEA Grapalat" w:hAnsi="GHEA Grapalat"/>
          <w:b/>
          <w:bCs/>
          <w:sz w:val="22"/>
          <w:szCs w:val="22"/>
        </w:rPr>
        <w:t xml:space="preserve"> </w:t>
      </w:r>
      <w:r w:rsidRPr="00611272">
        <w:rPr>
          <w:rFonts w:ascii="GHEA Grapalat" w:hAnsi="GHEA Grapalat"/>
          <w:b/>
          <w:bCs/>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030728" w:rsidRPr="00611272">
        <w:rPr>
          <w:rStyle w:val="af7"/>
          <w:rFonts w:ascii="GHEA Grapalat" w:hAnsi="GHEA Grapalat"/>
          <w:b/>
          <w:bCs/>
          <w:sz w:val="22"/>
          <w:szCs w:val="22"/>
        </w:rPr>
        <w:footnoteReference w:customMarkFollows="1" w:id="7"/>
        <w:t>15</w:t>
      </w:r>
    </w:p>
    <w:p w14:paraId="484BCF7F" w14:textId="3328E74E" w:rsidR="0007329C" w:rsidRPr="00611272" w:rsidRDefault="002C4DBF" w:rsidP="002647CA">
      <w:pPr>
        <w:widowControl w:val="0"/>
        <w:tabs>
          <w:tab w:val="left" w:pos="1134"/>
        </w:tabs>
        <w:ind w:firstLine="567"/>
        <w:jc w:val="both"/>
        <w:rPr>
          <w:ins w:id="6" w:author="Inesa Kocharyan" w:date="2025-03-21T19:58:00Z"/>
          <w:rFonts w:ascii="GHEA Grapalat" w:hAnsi="GHEA Grapalat"/>
          <w:b/>
          <w:bCs/>
          <w:sz w:val="22"/>
          <w:szCs w:val="22"/>
        </w:rPr>
      </w:pPr>
      <w:r w:rsidRPr="00611272">
        <w:rPr>
          <w:rFonts w:ascii="GHEA Grapalat" w:hAnsi="GHEA Grapalat"/>
          <w:b/>
          <w:bCs/>
          <w:sz w:val="22"/>
          <w:szCs w:val="22"/>
        </w:rPr>
        <w:t>2.</w:t>
      </w:r>
      <w:r w:rsidR="005A17BE" w:rsidRPr="00611272">
        <w:rPr>
          <w:rFonts w:ascii="GHEA Grapalat" w:hAnsi="GHEA Grapalat"/>
          <w:b/>
          <w:bCs/>
          <w:sz w:val="22"/>
          <w:szCs w:val="22"/>
        </w:rPr>
        <w:t>4</w:t>
      </w:r>
      <w:r w:rsidR="005114D0" w:rsidRPr="00611272">
        <w:rPr>
          <w:rFonts w:ascii="GHEA Grapalat" w:hAnsi="GHEA Grapalat"/>
          <w:b/>
          <w:bCs/>
          <w:sz w:val="22"/>
          <w:szCs w:val="22"/>
        </w:rPr>
        <w:t>.</w:t>
      </w:r>
      <w:r w:rsidR="009873F3" w:rsidRPr="00611272">
        <w:rPr>
          <w:rFonts w:ascii="GHEA Grapalat" w:hAnsi="GHEA Grapalat"/>
          <w:b/>
          <w:bCs/>
          <w:sz w:val="22"/>
          <w:szCs w:val="22"/>
        </w:rPr>
        <w:tab/>
      </w:r>
      <w:r w:rsidRPr="00611272">
        <w:rPr>
          <w:rFonts w:ascii="GHEA Grapalat" w:hAnsi="GHEA Grapalat"/>
          <w:b/>
          <w:bCs/>
          <w:sz w:val="22"/>
          <w:szCs w:val="22"/>
        </w:rPr>
        <w:t>обеспечение заявки, которое представляется в форме наличных денег или банковской гарантии</w:t>
      </w:r>
      <w:r w:rsidR="00FC016A" w:rsidRPr="00611272">
        <w:rPr>
          <w:rFonts w:ascii="GHEA Grapalat" w:hAnsi="GHEA Grapalat"/>
          <w:b/>
          <w:bCs/>
          <w:sz w:val="22"/>
          <w:szCs w:val="22"/>
        </w:rPr>
        <w:t xml:space="preserve"> (Приложению №3)</w:t>
      </w:r>
      <w:r w:rsidRPr="00611272">
        <w:rPr>
          <w:rFonts w:ascii="GHEA Grapalat" w:hAnsi="GHEA Grapalat"/>
          <w:b/>
          <w:bCs/>
          <w:sz w:val="22"/>
          <w:szCs w:val="22"/>
        </w:rPr>
        <w:t xml:space="preserve">; При этом заявкой представляется </w:t>
      </w:r>
      <w:r w:rsidR="00030728" w:rsidRPr="00611272">
        <w:rPr>
          <w:rFonts w:ascii="GHEA Grapalat" w:hAnsi="GHEA Grapalat"/>
          <w:b/>
          <w:bCs/>
          <w:sz w:val="22"/>
          <w:szCs w:val="22"/>
        </w:rPr>
        <w:t>оригинал</w:t>
      </w:r>
      <w:r w:rsidRPr="00611272">
        <w:rPr>
          <w:rFonts w:ascii="GHEA Grapalat" w:hAnsi="GHEA Grapalat"/>
          <w:b/>
          <w:bCs/>
          <w:sz w:val="22"/>
          <w:szCs w:val="22"/>
        </w:rPr>
        <w:t xml:space="preserve"> документа, удостоверяющего опла</w:t>
      </w:r>
      <w:r w:rsidR="00030728" w:rsidRPr="00611272">
        <w:rPr>
          <w:rFonts w:ascii="GHEA Grapalat" w:hAnsi="GHEA Grapalat"/>
          <w:b/>
          <w:bCs/>
          <w:sz w:val="22"/>
          <w:szCs w:val="22"/>
        </w:rPr>
        <w:t>ту наличных денег, или оригинал</w:t>
      </w:r>
      <w:r w:rsidRPr="00611272">
        <w:rPr>
          <w:rFonts w:ascii="GHEA Grapalat" w:hAnsi="GHEA Grapalat"/>
          <w:b/>
          <w:bCs/>
          <w:sz w:val="22"/>
          <w:szCs w:val="22"/>
        </w:rPr>
        <w:t xml:space="preserve"> банковской гарантии.</w:t>
      </w:r>
    </w:p>
    <w:p w14:paraId="1F641C8C" w14:textId="77777777" w:rsidR="0007329C" w:rsidRPr="00611272" w:rsidRDefault="0007329C" w:rsidP="00172186">
      <w:pPr>
        <w:pStyle w:val="HTML"/>
        <w:shd w:val="clear" w:color="auto" w:fill="F8F9FA"/>
        <w:tabs>
          <w:tab w:val="left" w:pos="9922"/>
        </w:tabs>
        <w:jc w:val="both"/>
        <w:rPr>
          <w:rStyle w:val="y2iqfc"/>
          <w:rFonts w:ascii="GHEA Grapalat" w:hAnsi="GHEA Grapalat"/>
          <w:b/>
          <w:bCs/>
          <w:color w:val="1F1F1F"/>
          <w:sz w:val="22"/>
          <w:szCs w:val="22"/>
          <w:lang w:val="ru-RU"/>
        </w:rPr>
      </w:pPr>
      <w:r w:rsidRPr="00611272">
        <w:rPr>
          <w:rFonts w:ascii="GHEA Grapalat" w:hAnsi="GHEA Grapalat"/>
          <w:b/>
          <w:bCs/>
          <w:sz w:val="22"/>
          <w:szCs w:val="22"/>
          <w:lang w:val="ru-RU"/>
        </w:rPr>
        <w:t>2.4.1</w:t>
      </w:r>
      <w:r w:rsidR="00B87D26" w:rsidRPr="00611272">
        <w:rPr>
          <w:rFonts w:ascii="GHEA Grapalat" w:hAnsi="GHEA Grapalat"/>
          <w:b/>
          <w:bCs/>
          <w:sz w:val="22"/>
          <w:szCs w:val="22"/>
          <w:lang w:val="ru-RU"/>
        </w:rPr>
        <w:t xml:space="preserve"> </w:t>
      </w:r>
      <w:r w:rsidRPr="00611272">
        <w:rPr>
          <w:rFonts w:ascii="GHEA Grapalat" w:hAnsi="GHEA Grapalat"/>
          <w:b/>
          <w:bCs/>
          <w:sz w:val="22"/>
          <w:szCs w:val="22"/>
          <w:lang w:val="ru-RU"/>
        </w:rPr>
        <w:t xml:space="preserve"> по </w:t>
      </w:r>
      <w:r w:rsidRPr="00611272">
        <w:rPr>
          <w:rStyle w:val="y2iqfc"/>
          <w:rFonts w:ascii="GHEA Grapalat" w:hAnsi="GHEA Grapalat"/>
          <w:b/>
          <w:bCs/>
          <w:color w:val="1F1F1F"/>
          <w:sz w:val="22"/>
          <w:szCs w:val="22"/>
          <w:lang w:val="ru-RU"/>
        </w:rPr>
        <w:t>пункту 2.4.1 части 1 настоящего приглашения.</w:t>
      </w:r>
    </w:p>
    <w:p w14:paraId="5EA7DF6E" w14:textId="77777777" w:rsidR="0007329C" w:rsidRPr="00611272" w:rsidRDefault="0007329C" w:rsidP="00172186">
      <w:pPr>
        <w:pStyle w:val="HTML"/>
        <w:shd w:val="clear" w:color="auto" w:fill="F8F9FA"/>
        <w:tabs>
          <w:tab w:val="clear" w:pos="10076"/>
          <w:tab w:val="left" w:pos="9922"/>
        </w:tabs>
        <w:rPr>
          <w:rStyle w:val="y2iqfc"/>
          <w:rFonts w:ascii="GHEA Grapalat" w:hAnsi="GHEA Grapalat"/>
          <w:b/>
          <w:bCs/>
          <w:color w:val="1F1F1F"/>
          <w:sz w:val="22"/>
          <w:szCs w:val="22"/>
          <w:lang w:val="ru-RU"/>
        </w:rPr>
      </w:pPr>
      <w:r w:rsidRPr="00611272">
        <w:rPr>
          <w:rStyle w:val="y2iqfc"/>
          <w:rFonts w:ascii="GHEA Grapalat" w:hAnsi="GHEA Grapalat"/>
          <w:b/>
          <w:bCs/>
          <w:color w:val="1F1F1F"/>
          <w:sz w:val="22"/>
          <w:szCs w:val="22"/>
          <w:lang w:val="ru-RU"/>
        </w:rPr>
        <w:t xml:space="preserve">1) документы, предусмотренные подпунктом 1, </w:t>
      </w:r>
    </w:p>
    <w:p w14:paraId="69335E1E" w14:textId="77777777" w:rsidR="0007329C" w:rsidRPr="00611272" w:rsidRDefault="0007329C" w:rsidP="00172186">
      <w:pPr>
        <w:pStyle w:val="HTML"/>
        <w:shd w:val="clear" w:color="auto" w:fill="F8F9FA"/>
        <w:tabs>
          <w:tab w:val="clear" w:pos="10076"/>
          <w:tab w:val="left" w:pos="9922"/>
        </w:tabs>
        <w:rPr>
          <w:rStyle w:val="y2iqfc"/>
          <w:rFonts w:ascii="GHEA Grapalat" w:hAnsi="GHEA Grapalat"/>
          <w:b/>
          <w:bCs/>
          <w:color w:val="1F1F1F"/>
          <w:sz w:val="22"/>
          <w:szCs w:val="22"/>
          <w:lang w:val="ru-RU"/>
        </w:rPr>
      </w:pPr>
      <w:r w:rsidRPr="00611272">
        <w:rPr>
          <w:rStyle w:val="y2iqfc"/>
          <w:rFonts w:ascii="GHEA Grapalat" w:hAnsi="GHEA Grapalat"/>
          <w:b/>
          <w:bCs/>
          <w:color w:val="1F1F1F"/>
          <w:sz w:val="22"/>
          <w:szCs w:val="22"/>
          <w:lang w:val="ru-RU"/>
        </w:rPr>
        <w:t xml:space="preserve">2) сведения, предусмотренные подпунктом 2, в соответствии с приложением </w:t>
      </w:r>
      <w:r w:rsidRPr="00611272">
        <w:rPr>
          <w:rStyle w:val="y2iqfc"/>
          <w:rFonts w:ascii="GHEA Grapalat" w:hAnsi="GHEA Grapalat"/>
          <w:b/>
          <w:bCs/>
          <w:color w:val="1F1F1F"/>
          <w:sz w:val="22"/>
          <w:szCs w:val="22"/>
        </w:rPr>
        <w:t>N</w:t>
      </w:r>
      <w:r w:rsidRPr="00611272">
        <w:rPr>
          <w:rStyle w:val="y2iqfc"/>
          <w:rFonts w:ascii="GHEA Grapalat" w:hAnsi="GHEA Grapalat"/>
          <w:b/>
          <w:bCs/>
          <w:color w:val="1F1F1F"/>
          <w:sz w:val="22"/>
          <w:szCs w:val="22"/>
          <w:lang w:val="ru-RU"/>
        </w:rPr>
        <w:t xml:space="preserve"> 1.2 и документы, предусмотренные этим подпунктом,</w:t>
      </w:r>
    </w:p>
    <w:p w14:paraId="72AE98F6" w14:textId="77777777" w:rsidR="0007329C" w:rsidRPr="00611272" w:rsidRDefault="0007329C" w:rsidP="00172186">
      <w:pPr>
        <w:pStyle w:val="HTML"/>
        <w:shd w:val="clear" w:color="auto" w:fill="F8F9FA"/>
        <w:tabs>
          <w:tab w:val="clear" w:pos="10076"/>
          <w:tab w:val="left" w:pos="9922"/>
        </w:tabs>
        <w:rPr>
          <w:rStyle w:val="y2iqfc"/>
          <w:rFonts w:ascii="GHEA Grapalat" w:hAnsi="GHEA Grapalat"/>
          <w:b/>
          <w:bCs/>
          <w:color w:val="1F1F1F"/>
          <w:sz w:val="22"/>
          <w:szCs w:val="22"/>
          <w:lang w:val="ru-RU"/>
        </w:rPr>
      </w:pPr>
      <w:r w:rsidRPr="00611272">
        <w:rPr>
          <w:rStyle w:val="y2iqfc"/>
          <w:rFonts w:ascii="GHEA Grapalat" w:hAnsi="GHEA Grapalat"/>
          <w:b/>
          <w:bCs/>
          <w:color w:val="1F1F1F"/>
          <w:sz w:val="22"/>
          <w:szCs w:val="22"/>
          <w:lang w:val="ru-RU"/>
        </w:rPr>
        <w:t xml:space="preserve">3) сведения о выполнении требований, установленных подпунктом 3, согласно приложению </w:t>
      </w:r>
      <w:r w:rsidRPr="00611272">
        <w:rPr>
          <w:rStyle w:val="y2iqfc"/>
          <w:rFonts w:ascii="GHEA Grapalat" w:hAnsi="GHEA Grapalat"/>
          <w:b/>
          <w:bCs/>
          <w:color w:val="1F1F1F"/>
          <w:sz w:val="22"/>
          <w:szCs w:val="22"/>
        </w:rPr>
        <w:t>N</w:t>
      </w:r>
      <w:r w:rsidRPr="00611272">
        <w:rPr>
          <w:rStyle w:val="y2iqfc"/>
          <w:rFonts w:ascii="GHEA Grapalat" w:hAnsi="GHEA Grapalat"/>
          <w:b/>
          <w:bCs/>
          <w:color w:val="1F1F1F"/>
          <w:sz w:val="22"/>
          <w:szCs w:val="22"/>
          <w:lang w:val="ru-RU"/>
        </w:rPr>
        <w:t xml:space="preserve"> 1.3 и документам, предусмотренным этим подпунктом,</w:t>
      </w:r>
    </w:p>
    <w:p w14:paraId="2F2EFD12" w14:textId="77777777" w:rsidR="0007329C" w:rsidRPr="00611272" w:rsidRDefault="0007329C" w:rsidP="00172186">
      <w:pPr>
        <w:pStyle w:val="HTML"/>
        <w:shd w:val="clear" w:color="auto" w:fill="F8F9FA"/>
        <w:tabs>
          <w:tab w:val="clear" w:pos="10076"/>
          <w:tab w:val="left" w:pos="9922"/>
        </w:tabs>
        <w:rPr>
          <w:rFonts w:ascii="GHEA Grapalat" w:hAnsi="GHEA Grapalat"/>
          <w:b/>
          <w:bCs/>
          <w:color w:val="1F1F1F"/>
          <w:sz w:val="22"/>
          <w:szCs w:val="22"/>
          <w:lang w:val="ru-RU"/>
        </w:rPr>
      </w:pPr>
      <w:r w:rsidRPr="00611272">
        <w:rPr>
          <w:rStyle w:val="y2iqfc"/>
          <w:rFonts w:ascii="GHEA Grapalat" w:hAnsi="GHEA Grapalat"/>
          <w:b/>
          <w:bCs/>
          <w:color w:val="1F1F1F"/>
          <w:sz w:val="22"/>
          <w:szCs w:val="22"/>
          <w:lang w:val="ru-RU"/>
        </w:rPr>
        <w:t xml:space="preserve">4) ) сведения, предусмотренные подпунктом 4, в соответствии с приложением </w:t>
      </w:r>
      <w:r w:rsidRPr="00611272">
        <w:rPr>
          <w:rStyle w:val="y2iqfc"/>
          <w:rFonts w:ascii="GHEA Grapalat" w:hAnsi="GHEA Grapalat"/>
          <w:b/>
          <w:bCs/>
          <w:color w:val="1F1F1F"/>
          <w:sz w:val="22"/>
          <w:szCs w:val="22"/>
        </w:rPr>
        <w:t>N</w:t>
      </w:r>
      <w:r w:rsidRPr="00611272">
        <w:rPr>
          <w:rStyle w:val="y2iqfc"/>
          <w:rFonts w:ascii="GHEA Grapalat" w:hAnsi="GHEA Grapalat"/>
          <w:b/>
          <w:bCs/>
          <w:color w:val="1F1F1F"/>
          <w:sz w:val="22"/>
          <w:szCs w:val="22"/>
          <w:lang w:val="ru-RU"/>
        </w:rPr>
        <w:t xml:space="preserve"> 1.4 и требуемые им документы.</w:t>
      </w:r>
    </w:p>
    <w:p w14:paraId="38AF5E00" w14:textId="77777777" w:rsidR="00E67BA7" w:rsidRPr="00611272" w:rsidRDefault="00096865" w:rsidP="00172186">
      <w:pPr>
        <w:widowControl w:val="0"/>
        <w:tabs>
          <w:tab w:val="left" w:pos="1134"/>
        </w:tabs>
        <w:ind w:firstLine="567"/>
        <w:jc w:val="both"/>
        <w:rPr>
          <w:rFonts w:ascii="GHEA Grapalat" w:hAnsi="GHEA Grapalat"/>
          <w:b/>
          <w:bCs/>
          <w:sz w:val="22"/>
          <w:szCs w:val="22"/>
        </w:rPr>
      </w:pPr>
      <w:r w:rsidRPr="00611272">
        <w:rPr>
          <w:rFonts w:ascii="GHEA Grapalat" w:hAnsi="GHEA Grapalat"/>
          <w:b/>
          <w:bCs/>
          <w:sz w:val="22"/>
          <w:szCs w:val="22"/>
        </w:rPr>
        <w:t>2.</w:t>
      </w:r>
      <w:r w:rsidR="005E7AC1" w:rsidRPr="00611272">
        <w:rPr>
          <w:rFonts w:ascii="GHEA Grapalat" w:hAnsi="GHEA Grapalat"/>
          <w:b/>
          <w:bCs/>
          <w:sz w:val="22"/>
          <w:szCs w:val="22"/>
        </w:rPr>
        <w:t>5</w:t>
      </w:r>
      <w:r w:rsidR="004413A5" w:rsidRPr="00611272">
        <w:rPr>
          <w:rFonts w:ascii="GHEA Grapalat" w:hAnsi="GHEA Grapalat"/>
          <w:b/>
          <w:bCs/>
          <w:sz w:val="22"/>
          <w:szCs w:val="22"/>
        </w:rPr>
        <w:t>.</w:t>
      </w:r>
      <w:r w:rsidR="00367A9A" w:rsidRPr="00611272">
        <w:rPr>
          <w:rFonts w:ascii="GHEA Grapalat" w:hAnsi="GHEA Grapalat"/>
          <w:b/>
          <w:bCs/>
          <w:sz w:val="22"/>
          <w:szCs w:val="22"/>
        </w:rPr>
        <w:tab/>
      </w:r>
      <w:r w:rsidRPr="00611272">
        <w:rPr>
          <w:rFonts w:ascii="GHEA Grapalat" w:hAnsi="GHEA Grapalat"/>
          <w:b/>
          <w:bCs/>
          <w:sz w:val="22"/>
          <w:szCs w:val="22"/>
        </w:rPr>
        <w:t>ценовое предложение согласно Приложению №</w:t>
      </w:r>
      <w:r w:rsidR="00385C27" w:rsidRPr="00611272">
        <w:rPr>
          <w:rFonts w:ascii="GHEA Grapalat" w:hAnsi="GHEA Grapalat"/>
          <w:b/>
          <w:bCs/>
          <w:sz w:val="22"/>
          <w:szCs w:val="22"/>
        </w:rPr>
        <w:t>2</w:t>
      </w:r>
      <w:r w:rsidRPr="00611272">
        <w:rPr>
          <w:rFonts w:ascii="GHEA Grapalat" w:hAnsi="GHEA Grapalat"/>
          <w:b/>
          <w:bCs/>
          <w:sz w:val="22"/>
          <w:szCs w:val="22"/>
        </w:rPr>
        <w:t>; Ценовое предложение представляется в форме расчета, состоящего из обобщенных компонентов стоимости</w:t>
      </w:r>
      <w:del w:id="7" w:author="Vardan" w:date="2020-06-03T18:32:00Z">
        <w:r w:rsidR="002C0665" w:rsidRPr="00611272" w:rsidDel="00C14716">
          <w:rPr>
            <w:rFonts w:ascii="GHEA Grapalat" w:hAnsi="GHEA Grapalat"/>
            <w:b/>
            <w:bCs/>
            <w:sz w:val="22"/>
            <w:szCs w:val="22"/>
          </w:rPr>
          <w:delText>,</w:delText>
        </w:r>
      </w:del>
      <w:ins w:id="8" w:author="Vardan" w:date="2020-06-03T18:33:00Z">
        <w:r w:rsidR="001D5C13" w:rsidRPr="00611272">
          <w:rPr>
            <w:rFonts w:ascii="GHEA Grapalat" w:hAnsi="GHEA Grapalat"/>
            <w:b/>
            <w:bCs/>
            <w:sz w:val="22"/>
            <w:szCs w:val="22"/>
          </w:rPr>
          <w:t xml:space="preserve"> </w:t>
        </w:r>
      </w:ins>
      <w:r w:rsidR="001D5C13" w:rsidRPr="00611272">
        <w:rPr>
          <w:rFonts w:ascii="GHEA Grapalat" w:hAnsi="GHEA Grapalat"/>
          <w:b/>
          <w:bCs/>
          <w:sz w:val="22"/>
          <w:szCs w:val="22"/>
        </w:rPr>
        <w:t>(совокупность себестоимости и прогнозируемой прибыли)</w:t>
      </w:r>
      <w:r w:rsidRPr="00611272">
        <w:rPr>
          <w:rFonts w:ascii="GHEA Grapalat" w:hAnsi="GHEA Grapalat"/>
          <w:b/>
          <w:bCs/>
          <w:sz w:val="22"/>
          <w:szCs w:val="22"/>
        </w:rPr>
        <w:t xml:space="preserve"> и налога на добавленную стоимость. Расчет компонентов стоимости — разбивка или другие детали — не</w:t>
      </w:r>
      <w:r w:rsidR="00E267E5" w:rsidRPr="00611272">
        <w:rPr>
          <w:rFonts w:ascii="GHEA Grapalat" w:hAnsi="GHEA Grapalat"/>
          <w:b/>
          <w:bCs/>
          <w:sz w:val="22"/>
          <w:szCs w:val="22"/>
        </w:rPr>
        <w:t xml:space="preserve"> требуются и не представляются.</w:t>
      </w:r>
    </w:p>
    <w:p w14:paraId="3AB60443" w14:textId="50B4FF0F" w:rsidR="00F27A50" w:rsidRPr="00611272" w:rsidRDefault="005E7AC1" w:rsidP="00172186">
      <w:pPr>
        <w:pStyle w:val="norm"/>
        <w:widowControl w:val="0"/>
        <w:tabs>
          <w:tab w:val="left" w:pos="1134"/>
        </w:tabs>
        <w:spacing w:line="240" w:lineRule="auto"/>
        <w:ind w:firstLine="567"/>
        <w:rPr>
          <w:rFonts w:ascii="GHEA Grapalat" w:hAnsi="GHEA Grapalat"/>
          <w:b/>
          <w:bCs/>
          <w:sz w:val="20"/>
          <w:szCs w:val="18"/>
        </w:rPr>
      </w:pPr>
      <w:r w:rsidRPr="00611272">
        <w:rPr>
          <w:rFonts w:ascii="GHEA Grapalat" w:hAnsi="GHEA Grapalat"/>
          <w:b/>
          <w:bCs/>
          <w:szCs w:val="22"/>
        </w:rPr>
        <w:t xml:space="preserve">2.6 </w:t>
      </w:r>
      <w:r w:rsidR="00F27A50" w:rsidRPr="00611272">
        <w:rPr>
          <w:rFonts w:ascii="GHEA Grapalat" w:hAnsi="GHEA Grapalat"/>
          <w:b/>
          <w:bCs/>
          <w:szCs w:val="22"/>
        </w:rPr>
        <w:t>При закупке строительных работ</w:t>
      </w:r>
      <w:r w:rsidR="00074F4F" w:rsidRPr="00611272">
        <w:rPr>
          <w:rFonts w:ascii="GHEA Grapalat" w:hAnsi="GHEA Grapalat"/>
          <w:b/>
          <w:bCs/>
          <w:szCs w:val="22"/>
        </w:rPr>
        <w:t xml:space="preserve">- </w:t>
      </w:r>
      <w:r w:rsidR="00D70ABA" w:rsidRPr="00611272">
        <w:rPr>
          <w:rFonts w:ascii="GHEA Grapalat" w:hAnsi="GHEA Grapalat" w:cs="Courier New"/>
          <w:b/>
          <w:bCs/>
          <w:sz w:val="18"/>
          <w:szCs w:val="18"/>
          <w:lang w:eastAsia="en-US" w:bidi="ar-SA"/>
        </w:rPr>
        <w:t>-</w:t>
      </w:r>
      <w:proofErr w:type="spellStart"/>
      <w:r w:rsidR="00BF154A" w:rsidRPr="00611272">
        <w:rPr>
          <w:rFonts w:ascii="GHEA Grapalat" w:hAnsi="GHEA Grapalat"/>
          <w:b/>
          <w:bCs/>
          <w:szCs w:val="22"/>
        </w:rPr>
        <w:t>утвержденое</w:t>
      </w:r>
      <w:proofErr w:type="spellEnd"/>
      <w:r w:rsidR="00BF154A" w:rsidRPr="00611272">
        <w:rPr>
          <w:rFonts w:ascii="GHEA Grapalat" w:hAnsi="GHEA Grapalat"/>
          <w:b/>
          <w:bCs/>
          <w:szCs w:val="22"/>
        </w:rPr>
        <w:t xml:space="preserve">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w:t>
      </w:r>
      <w:r w:rsidR="0094010C" w:rsidRPr="00611272">
        <w:rPr>
          <w:rFonts w:ascii="GHEA Grapalat" w:hAnsi="GHEA Grapalat"/>
          <w:b/>
          <w:bCs/>
          <w:szCs w:val="22"/>
        </w:rPr>
        <w:t>у</w:t>
      </w:r>
      <w:r w:rsidR="00BF154A" w:rsidRPr="00611272">
        <w:rPr>
          <w:rFonts w:ascii="GHEA Grapalat" w:hAnsi="GHEA Grapalat"/>
          <w:b/>
          <w:bCs/>
          <w:szCs w:val="22"/>
        </w:rPr>
        <w:t>тверждается отдельным приложением к заключаемому договору.</w:t>
      </w:r>
      <w:r w:rsidR="00F27A50" w:rsidRPr="00611272">
        <w:rPr>
          <w:rFonts w:ascii="GHEA Grapalat" w:hAnsi="GHEA Grapalat"/>
          <w:b/>
          <w:bCs/>
          <w:sz w:val="20"/>
          <w:szCs w:val="18"/>
        </w:rPr>
        <w:t xml:space="preserve"> </w:t>
      </w:r>
    </w:p>
    <w:p w14:paraId="73CE4525" w14:textId="77777777" w:rsidR="008B1F31" w:rsidRPr="00611272" w:rsidRDefault="008B1F31" w:rsidP="00172186">
      <w:pPr>
        <w:widowControl w:val="0"/>
        <w:jc w:val="center"/>
        <w:rPr>
          <w:rFonts w:ascii="GHEA Grapalat" w:hAnsi="GHEA Grapalat"/>
          <w:b/>
          <w:sz w:val="22"/>
          <w:szCs w:val="22"/>
        </w:rPr>
      </w:pPr>
    </w:p>
    <w:p w14:paraId="4B3F8F3B" w14:textId="77777777" w:rsidR="008B1F31" w:rsidRPr="00611272" w:rsidRDefault="008B1F31" w:rsidP="00172186">
      <w:pPr>
        <w:widowControl w:val="0"/>
        <w:jc w:val="center"/>
        <w:rPr>
          <w:rFonts w:ascii="GHEA Grapalat" w:hAnsi="GHEA Grapalat" w:cs="Sylfaen"/>
          <w:b/>
          <w:sz w:val="22"/>
          <w:szCs w:val="22"/>
        </w:rPr>
      </w:pPr>
      <w:r w:rsidRPr="00611272">
        <w:rPr>
          <w:rFonts w:ascii="GHEA Grapalat" w:hAnsi="GHEA Grapalat"/>
          <w:b/>
          <w:sz w:val="22"/>
          <w:szCs w:val="22"/>
        </w:rPr>
        <w:t>3. ПОРЯДОК ПОДГОТОВКИ ЗАЯВКИ</w:t>
      </w:r>
    </w:p>
    <w:p w14:paraId="6066AEC3" w14:textId="77777777" w:rsidR="008B1F31" w:rsidRPr="00611272" w:rsidRDefault="008B1F31"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3.1.</w:t>
      </w:r>
      <w:r w:rsidRPr="00611272">
        <w:rPr>
          <w:rFonts w:ascii="GHEA Grapalat" w:hAnsi="GHEA Grapalat"/>
          <w:sz w:val="22"/>
          <w:szCs w:val="22"/>
        </w:rPr>
        <w:tab/>
        <w:t xml:space="preserve">Участник подает заявку в порядке, установленном настоящим приглашением. </w:t>
      </w:r>
    </w:p>
    <w:p w14:paraId="5E4B50FF" w14:textId="4E41AF99" w:rsidR="008B1F31" w:rsidRPr="00611272" w:rsidRDefault="008B1F31" w:rsidP="00172186">
      <w:pPr>
        <w:widowControl w:val="0"/>
        <w:ind w:firstLine="567"/>
        <w:jc w:val="both"/>
        <w:rPr>
          <w:rFonts w:ascii="GHEA Grapalat" w:hAnsi="GHEA Grapalat" w:cs="Sylfaen"/>
          <w:sz w:val="22"/>
          <w:szCs w:val="22"/>
        </w:rPr>
      </w:pPr>
      <w:r w:rsidRPr="00611272">
        <w:rPr>
          <w:rFonts w:ascii="GHEA Grapalat" w:hAnsi="GHEA Grapalat"/>
          <w:sz w:val="22"/>
          <w:szCs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611272">
        <w:rPr>
          <w:rFonts w:ascii="Calibri" w:hAnsi="Calibri" w:cs="Calibri"/>
          <w:sz w:val="22"/>
          <w:szCs w:val="22"/>
        </w:rPr>
        <w:t> </w:t>
      </w:r>
      <w:r w:rsidRPr="00611272">
        <w:rPr>
          <w:rFonts w:ascii="GHEA Grapalat" w:hAnsi="GHEA Grapalat"/>
          <w:sz w:val="22"/>
          <w:szCs w:val="22"/>
        </w:rPr>
        <w:t xml:space="preserve">исключением документов, представленных либо утвержденных 3-ьей стороной, в случае которых </w:t>
      </w:r>
      <w:r w:rsidRPr="00611272">
        <w:rPr>
          <w:rFonts w:ascii="GHEA Grapalat" w:hAnsi="GHEA Grapalat"/>
          <w:sz w:val="22"/>
          <w:szCs w:val="22"/>
        </w:rPr>
        <w:lastRenderedPageBreak/>
        <w:t>представляется вариант, отксерокопированный с</w:t>
      </w:r>
      <w:r w:rsidRPr="00611272">
        <w:rPr>
          <w:rFonts w:ascii="Calibri" w:hAnsi="Calibri" w:cs="Calibri"/>
          <w:sz w:val="22"/>
          <w:szCs w:val="22"/>
        </w:rPr>
        <w:t> </w:t>
      </w:r>
      <w:r w:rsidRPr="00611272">
        <w:rPr>
          <w:rFonts w:ascii="GHEA Grapalat" w:hAnsi="GHEA Grapalat"/>
          <w:sz w:val="22"/>
          <w:szCs w:val="22"/>
        </w:rPr>
        <w:t xml:space="preserve">оригинала) и копий в </w:t>
      </w:r>
      <w:r w:rsidRPr="00611272">
        <w:rPr>
          <w:rFonts w:ascii="GHEA Grapalat" w:hAnsi="GHEA Grapalat"/>
          <w:b/>
          <w:bCs/>
          <w:sz w:val="22"/>
          <w:szCs w:val="22"/>
          <w:u w:val="single"/>
        </w:rPr>
        <w:t>_</w:t>
      </w:r>
      <w:r w:rsidR="002647CA" w:rsidRPr="00611272">
        <w:rPr>
          <w:rFonts w:ascii="GHEA Grapalat" w:hAnsi="GHEA Grapalat"/>
          <w:b/>
          <w:bCs/>
          <w:sz w:val="22"/>
          <w:szCs w:val="22"/>
          <w:u w:val="single"/>
          <w:lang w:val="hy-AM"/>
        </w:rPr>
        <w:t>1</w:t>
      </w:r>
      <w:r w:rsidRPr="00611272">
        <w:rPr>
          <w:rFonts w:ascii="GHEA Grapalat" w:hAnsi="GHEA Grapalat"/>
          <w:b/>
          <w:bCs/>
          <w:sz w:val="22"/>
          <w:szCs w:val="22"/>
          <w:u w:val="single"/>
        </w:rPr>
        <w:t>_</w:t>
      </w:r>
      <w:r w:rsidRPr="00611272">
        <w:rPr>
          <w:rFonts w:ascii="GHEA Grapalat" w:hAnsi="GHEA Grapalat"/>
          <w:sz w:val="22"/>
          <w:szCs w:val="22"/>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A6F1E88" w14:textId="77777777" w:rsidR="008B1F31" w:rsidRPr="00611272" w:rsidRDefault="008B1F31" w:rsidP="00172186">
      <w:pPr>
        <w:widowControl w:val="0"/>
        <w:ind w:firstLine="567"/>
        <w:jc w:val="both"/>
        <w:rPr>
          <w:rFonts w:ascii="GHEA Grapalat" w:hAnsi="GHEA Grapalat"/>
          <w:sz w:val="22"/>
          <w:szCs w:val="22"/>
        </w:rPr>
      </w:pPr>
      <w:r w:rsidRPr="00611272">
        <w:rPr>
          <w:rFonts w:ascii="GHEA Grapalat" w:hAnsi="GHEA Grapalat"/>
          <w:sz w:val="22"/>
          <w:szCs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63F2FD5A" w14:textId="77777777" w:rsidR="008B1F31" w:rsidRPr="00611272" w:rsidRDefault="008B1F31"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3.2.</w:t>
      </w:r>
      <w:r w:rsidRPr="00611272">
        <w:rPr>
          <w:rFonts w:ascii="GHEA Grapalat" w:hAnsi="GHEA Grapalat"/>
          <w:sz w:val="22"/>
          <w:szCs w:val="22"/>
        </w:rPr>
        <w:tab/>
        <w:t xml:space="preserve">На конверте, указанном в пункте 3.1 настоящей инструкции, на языке составления заявки указываются: </w:t>
      </w:r>
    </w:p>
    <w:p w14:paraId="7BEE5D81" w14:textId="77777777" w:rsidR="008B1F31" w:rsidRPr="00611272" w:rsidRDefault="008B1F31" w:rsidP="00172186">
      <w:pPr>
        <w:widowControl w:val="0"/>
        <w:tabs>
          <w:tab w:val="left" w:pos="1134"/>
        </w:tabs>
        <w:ind w:firstLine="567"/>
        <w:rPr>
          <w:rFonts w:ascii="GHEA Grapalat" w:hAnsi="GHEA Grapalat"/>
          <w:sz w:val="22"/>
          <w:szCs w:val="22"/>
        </w:rPr>
      </w:pPr>
      <w:r w:rsidRPr="00611272">
        <w:rPr>
          <w:rFonts w:ascii="GHEA Grapalat" w:hAnsi="GHEA Grapalat"/>
          <w:sz w:val="22"/>
          <w:szCs w:val="22"/>
        </w:rPr>
        <w:t>1)</w:t>
      </w:r>
      <w:r w:rsidRPr="00611272">
        <w:rPr>
          <w:rFonts w:ascii="GHEA Grapalat" w:hAnsi="GHEA Grapalat"/>
          <w:sz w:val="22"/>
          <w:szCs w:val="22"/>
        </w:rPr>
        <w:tab/>
        <w:t>наименование заказчика и место (адрес) подачи заявки;</w:t>
      </w:r>
    </w:p>
    <w:p w14:paraId="028608B7" w14:textId="77777777" w:rsidR="008B1F31" w:rsidRPr="00611272" w:rsidRDefault="008B1F31" w:rsidP="00172186">
      <w:pPr>
        <w:widowControl w:val="0"/>
        <w:tabs>
          <w:tab w:val="left" w:pos="1134"/>
          <w:tab w:val="left" w:pos="6284"/>
        </w:tabs>
        <w:ind w:firstLine="567"/>
        <w:jc w:val="both"/>
        <w:rPr>
          <w:rFonts w:ascii="GHEA Grapalat" w:hAnsi="GHEA Grapalat"/>
          <w:sz w:val="22"/>
          <w:szCs w:val="22"/>
        </w:rPr>
      </w:pPr>
      <w:r w:rsidRPr="00611272">
        <w:rPr>
          <w:rFonts w:ascii="GHEA Grapalat" w:hAnsi="GHEA Grapalat"/>
          <w:sz w:val="22"/>
          <w:szCs w:val="22"/>
        </w:rPr>
        <w:t>2)</w:t>
      </w:r>
      <w:r w:rsidRPr="00611272">
        <w:rPr>
          <w:rFonts w:ascii="GHEA Grapalat" w:hAnsi="GHEA Grapalat"/>
          <w:sz w:val="22"/>
          <w:szCs w:val="22"/>
        </w:rPr>
        <w:tab/>
        <w:t>код процедуры;</w:t>
      </w:r>
      <w:r w:rsidRPr="00611272">
        <w:rPr>
          <w:rFonts w:ascii="GHEA Grapalat" w:hAnsi="GHEA Grapalat"/>
          <w:sz w:val="22"/>
          <w:szCs w:val="22"/>
        </w:rPr>
        <w:tab/>
      </w:r>
    </w:p>
    <w:p w14:paraId="6B0908DA" w14:textId="77777777" w:rsidR="008B1F31" w:rsidRPr="00611272" w:rsidRDefault="008B1F31"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3)</w:t>
      </w:r>
      <w:r w:rsidRPr="00611272">
        <w:rPr>
          <w:rFonts w:ascii="GHEA Grapalat" w:hAnsi="GHEA Grapalat"/>
          <w:sz w:val="22"/>
          <w:szCs w:val="22"/>
        </w:rPr>
        <w:tab/>
        <w:t>слова “не вскрывать до заседания по вскрытию заявок”;</w:t>
      </w:r>
    </w:p>
    <w:p w14:paraId="54A59220" w14:textId="77777777" w:rsidR="008B1F31" w:rsidRPr="00611272" w:rsidRDefault="008B1F31"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4)</w:t>
      </w:r>
      <w:r w:rsidRPr="00611272">
        <w:rPr>
          <w:rFonts w:ascii="GHEA Grapalat" w:hAnsi="GHEA Grapalat"/>
          <w:sz w:val="22"/>
          <w:szCs w:val="22"/>
        </w:rPr>
        <w:tab/>
        <w:t>наименование (имя), место нахождения и номер телефона участника.</w:t>
      </w:r>
    </w:p>
    <w:p w14:paraId="6EE3BB00" w14:textId="77777777" w:rsidR="008B1F31" w:rsidRPr="00611272" w:rsidRDefault="008B1F31"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3.3.</w:t>
      </w:r>
      <w:r w:rsidRPr="00611272">
        <w:rPr>
          <w:rFonts w:ascii="GHEA Grapalat" w:hAnsi="GHEA Grapalat"/>
          <w:sz w:val="22"/>
          <w:szCs w:val="22"/>
        </w:rPr>
        <w:tab/>
        <w:t>На заседании по вскрытию заявок комиссия отклоняет заявки, не</w:t>
      </w:r>
      <w:r w:rsidRPr="00611272">
        <w:rPr>
          <w:rFonts w:ascii="Calibri" w:hAnsi="Calibri" w:cs="Calibri"/>
          <w:sz w:val="22"/>
          <w:szCs w:val="22"/>
        </w:rPr>
        <w:t> </w:t>
      </w:r>
      <w:r w:rsidRPr="00611272">
        <w:rPr>
          <w:rFonts w:ascii="GHEA Grapalat" w:hAnsi="GHEA Grapalat"/>
          <w:sz w:val="22"/>
          <w:szCs w:val="22"/>
        </w:rPr>
        <w:t>соответствующие требованиям пунктов 3.1 и 3.2 настоящей инструкции, и в том же виде возвращает подающему их лицу.</w:t>
      </w:r>
    </w:p>
    <w:p w14:paraId="3189E5FD" w14:textId="77777777" w:rsidR="00B01410" w:rsidRPr="00611272" w:rsidRDefault="00B01410" w:rsidP="00172186">
      <w:pPr>
        <w:rPr>
          <w:ins w:id="9" w:author="Inesa Kocharyan" w:date="2024-02-12T14:54:00Z"/>
          <w:rFonts w:ascii="GHEA Grapalat" w:hAnsi="GHEA Grapalat"/>
          <w:b/>
          <w:sz w:val="22"/>
          <w:szCs w:val="22"/>
        </w:rPr>
      </w:pPr>
      <w:ins w:id="10" w:author="Inesa Kocharyan" w:date="2024-02-12T14:54:00Z">
        <w:r w:rsidRPr="00611272">
          <w:rPr>
            <w:rFonts w:ascii="GHEA Grapalat" w:hAnsi="GHEA Grapalat"/>
            <w:b/>
            <w:sz w:val="22"/>
            <w:szCs w:val="22"/>
          </w:rPr>
          <w:br w:type="page"/>
        </w:r>
      </w:ins>
    </w:p>
    <w:p w14:paraId="1248DF79" w14:textId="77777777" w:rsidR="00B2572B" w:rsidRPr="002647CA" w:rsidRDefault="00B2572B" w:rsidP="00172186">
      <w:pPr>
        <w:pStyle w:val="norm"/>
        <w:widowControl w:val="0"/>
        <w:spacing w:line="240" w:lineRule="auto"/>
        <w:ind w:firstLine="284"/>
        <w:jc w:val="right"/>
        <w:rPr>
          <w:rFonts w:ascii="GHEA Grapalat" w:hAnsi="GHEA Grapalat" w:cs="Arial"/>
          <w:b/>
          <w:sz w:val="24"/>
          <w:szCs w:val="24"/>
        </w:rPr>
      </w:pPr>
      <w:r w:rsidRPr="002647CA">
        <w:rPr>
          <w:rFonts w:ascii="GHEA Grapalat" w:hAnsi="GHEA Grapalat"/>
          <w:b/>
          <w:sz w:val="24"/>
          <w:szCs w:val="24"/>
        </w:rPr>
        <w:lastRenderedPageBreak/>
        <w:t>Приложение № 1</w:t>
      </w:r>
    </w:p>
    <w:p w14:paraId="18C1A486" w14:textId="0A6E1F2B" w:rsidR="002647CA" w:rsidRPr="002647CA" w:rsidRDefault="002647CA" w:rsidP="002647CA">
      <w:pPr>
        <w:pStyle w:val="31"/>
        <w:widowControl w:val="0"/>
        <w:spacing w:line="240" w:lineRule="auto"/>
        <w:jc w:val="right"/>
        <w:rPr>
          <w:rFonts w:ascii="GHEA Grapalat" w:hAnsi="GHEA Grapalat"/>
          <w:b/>
          <w:color w:val="000000" w:themeColor="text1"/>
          <w:sz w:val="22"/>
        </w:rPr>
      </w:pPr>
      <w:r w:rsidRPr="002647CA">
        <w:rPr>
          <w:rFonts w:ascii="GHEA Grapalat" w:hAnsi="GHEA Grapalat"/>
          <w:b/>
          <w:color w:val="000000" w:themeColor="text1"/>
          <w:sz w:val="22"/>
        </w:rPr>
        <w:t>к Приглашению на открытый конкурс</w:t>
      </w:r>
      <w:r w:rsidRPr="002647CA">
        <w:rPr>
          <w:rFonts w:ascii="GHEA Grapalat" w:hAnsi="GHEA Grapalat"/>
          <w:b/>
          <w:color w:val="000000" w:themeColor="text1"/>
          <w:sz w:val="22"/>
        </w:rPr>
        <w:br/>
        <w:t xml:space="preserve">под кодом </w:t>
      </w:r>
      <w:r w:rsidRPr="002647CA">
        <w:rPr>
          <w:rFonts w:ascii="GHEA Grapalat" w:hAnsi="GHEA Grapalat"/>
          <w:b/>
          <w:color w:val="000000" w:themeColor="text1"/>
          <w:sz w:val="22"/>
          <w:szCs w:val="22"/>
        </w:rPr>
        <w:t>«HH SHMAH-BMAShDzB-</w:t>
      </w:r>
      <w:r w:rsidR="002E0E94">
        <w:rPr>
          <w:rFonts w:ascii="GHEA Grapalat" w:hAnsi="GHEA Grapalat"/>
          <w:b/>
          <w:color w:val="000000" w:themeColor="text1"/>
          <w:sz w:val="22"/>
          <w:szCs w:val="22"/>
        </w:rPr>
        <w:t>25/16</w:t>
      </w:r>
      <w:r w:rsidRPr="002647CA">
        <w:rPr>
          <w:rFonts w:ascii="GHEA Grapalat" w:hAnsi="GHEA Grapalat"/>
          <w:b/>
          <w:color w:val="000000" w:themeColor="text1"/>
          <w:sz w:val="22"/>
          <w:szCs w:val="22"/>
        </w:rPr>
        <w:t>»</w:t>
      </w:r>
    </w:p>
    <w:p w14:paraId="57D17AA6" w14:textId="77777777" w:rsidR="002647CA" w:rsidRPr="002647CA" w:rsidRDefault="002647CA" w:rsidP="002647CA">
      <w:pPr>
        <w:widowControl w:val="0"/>
        <w:jc w:val="center"/>
        <w:rPr>
          <w:rFonts w:ascii="GHEA Grapalat" w:hAnsi="GHEA Grapalat"/>
          <w:b/>
          <w:color w:val="000000" w:themeColor="text1"/>
          <w:sz w:val="22"/>
        </w:rPr>
      </w:pPr>
    </w:p>
    <w:p w14:paraId="1A5B2792" w14:textId="391A2DE6" w:rsidR="002647CA" w:rsidRPr="002647CA" w:rsidRDefault="002647CA" w:rsidP="002647CA">
      <w:pPr>
        <w:widowControl w:val="0"/>
        <w:jc w:val="center"/>
        <w:rPr>
          <w:rFonts w:ascii="GHEA Grapalat" w:hAnsi="GHEA Grapalat"/>
          <w:b/>
          <w:color w:val="000000" w:themeColor="text1"/>
          <w:sz w:val="22"/>
        </w:rPr>
      </w:pPr>
      <w:r w:rsidRPr="002647CA">
        <w:rPr>
          <w:rFonts w:ascii="GHEA Grapalat" w:hAnsi="GHEA Grapalat"/>
          <w:b/>
          <w:color w:val="000000" w:themeColor="text1"/>
          <w:sz w:val="22"/>
        </w:rPr>
        <w:t>ЗАЯВЛЕНИЕ-ОБЪЯВЛЕНИЕ *</w:t>
      </w:r>
    </w:p>
    <w:p w14:paraId="3609C9C8" w14:textId="77777777" w:rsidR="002647CA" w:rsidRPr="002647CA" w:rsidRDefault="002647CA" w:rsidP="002647CA">
      <w:pPr>
        <w:pStyle w:val="6"/>
        <w:keepNext w:val="0"/>
        <w:widowControl w:val="0"/>
        <w:jc w:val="center"/>
        <w:rPr>
          <w:rFonts w:ascii="GHEA Grapalat" w:hAnsi="GHEA Grapalat"/>
          <w:color w:val="000000" w:themeColor="text1"/>
        </w:rPr>
      </w:pPr>
      <w:r w:rsidRPr="002647CA">
        <w:rPr>
          <w:rFonts w:ascii="GHEA Grapalat" w:hAnsi="GHEA Grapalat"/>
          <w:color w:val="000000" w:themeColor="text1"/>
        </w:rPr>
        <w:t xml:space="preserve">на участие в открытом конкурсе </w:t>
      </w:r>
    </w:p>
    <w:p w14:paraId="308ECAE9" w14:textId="77777777" w:rsidR="002647CA" w:rsidRPr="002647CA" w:rsidRDefault="002647CA" w:rsidP="002647CA">
      <w:pPr>
        <w:widowControl w:val="0"/>
        <w:jc w:val="center"/>
        <w:rPr>
          <w:rFonts w:ascii="GHEA Grapalat" w:hAnsi="GHEA Grapalat"/>
          <w:color w:val="000000" w:themeColor="text1"/>
          <w:sz w:val="22"/>
        </w:rPr>
      </w:pPr>
    </w:p>
    <w:p w14:paraId="710B0A88" w14:textId="77777777"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rPr>
        <w:t xml:space="preserve">______________________________________________________________заявляет, что </w:t>
      </w:r>
    </w:p>
    <w:p w14:paraId="4FA004F5" w14:textId="77777777" w:rsidR="002647CA" w:rsidRPr="002647CA" w:rsidRDefault="002647CA" w:rsidP="002647CA">
      <w:pPr>
        <w:ind w:left="2694"/>
        <w:jc w:val="both"/>
        <w:rPr>
          <w:rFonts w:ascii="GHEA Grapalat" w:hAnsi="GHEA Grapalat"/>
          <w:color w:val="000000" w:themeColor="text1"/>
          <w:sz w:val="16"/>
        </w:rPr>
      </w:pPr>
      <w:r w:rsidRPr="002647CA">
        <w:rPr>
          <w:rFonts w:ascii="GHEA Grapalat" w:hAnsi="GHEA Grapalat"/>
          <w:color w:val="000000" w:themeColor="text1"/>
          <w:sz w:val="16"/>
        </w:rPr>
        <w:t xml:space="preserve">наименование участника </w:t>
      </w:r>
    </w:p>
    <w:p w14:paraId="48EB0717" w14:textId="77777777" w:rsidR="002647CA" w:rsidRPr="002647CA" w:rsidRDefault="002647CA" w:rsidP="002647CA">
      <w:pPr>
        <w:jc w:val="both"/>
        <w:rPr>
          <w:rFonts w:ascii="GHEA Grapalat" w:hAnsi="GHEA Grapalat"/>
          <w:color w:val="000000" w:themeColor="text1"/>
          <w:u w:val="single"/>
        </w:rPr>
      </w:pPr>
      <w:r w:rsidRPr="002647CA">
        <w:rPr>
          <w:rFonts w:ascii="GHEA Grapalat" w:hAnsi="GHEA Grapalat"/>
          <w:color w:val="000000" w:themeColor="text1"/>
        </w:rPr>
        <w:t>желает участвовать в лоте (лотах)_______________________________ объявленного</w:t>
      </w:r>
    </w:p>
    <w:p w14:paraId="7B7BE042" w14:textId="77777777" w:rsidR="002647CA" w:rsidRPr="002647CA" w:rsidRDefault="002647CA" w:rsidP="002647CA">
      <w:pPr>
        <w:ind w:left="4395"/>
        <w:jc w:val="both"/>
        <w:rPr>
          <w:rFonts w:ascii="GHEA Grapalat" w:hAnsi="GHEA Grapalat"/>
          <w:color w:val="000000" w:themeColor="text1"/>
          <w:sz w:val="16"/>
        </w:rPr>
      </w:pPr>
      <w:r w:rsidRPr="002647CA">
        <w:rPr>
          <w:rFonts w:ascii="GHEA Grapalat" w:hAnsi="GHEA Grapalat"/>
          <w:color w:val="000000" w:themeColor="text1"/>
          <w:sz w:val="28"/>
          <w:vertAlign w:val="superscript"/>
        </w:rPr>
        <w:t xml:space="preserve">       </w:t>
      </w:r>
      <w:r w:rsidRPr="002647CA">
        <w:rPr>
          <w:rFonts w:ascii="GHEA Grapalat" w:hAnsi="GHEA Grapalat"/>
          <w:color w:val="000000" w:themeColor="text1"/>
          <w:sz w:val="16"/>
        </w:rPr>
        <w:t>номер лота (лотов)</w:t>
      </w:r>
    </w:p>
    <w:p w14:paraId="5A573B30" w14:textId="651BECED"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rPr>
        <w:t xml:space="preserve">______________________________________________ под кодом </w:t>
      </w:r>
      <w:r w:rsidRPr="002647CA">
        <w:rPr>
          <w:rFonts w:ascii="GHEA Grapalat" w:hAnsi="GHEA Grapalat"/>
          <w:color w:val="000000" w:themeColor="text1"/>
          <w:sz w:val="22"/>
          <w:szCs w:val="22"/>
        </w:rPr>
        <w:t>«</w:t>
      </w:r>
      <w:r w:rsidRPr="002647CA">
        <w:rPr>
          <w:rFonts w:ascii="GHEA Grapalat" w:hAnsi="GHEA Grapalat"/>
          <w:b/>
          <w:bCs/>
          <w:color w:val="000000" w:themeColor="text1"/>
          <w:sz w:val="22"/>
          <w:szCs w:val="22"/>
        </w:rPr>
        <w:t>HH SHMAH-BMAShDzB-</w:t>
      </w:r>
      <w:r w:rsidR="002E0E94">
        <w:rPr>
          <w:rFonts w:ascii="GHEA Grapalat" w:hAnsi="GHEA Grapalat"/>
          <w:b/>
          <w:bCs/>
          <w:color w:val="000000" w:themeColor="text1"/>
          <w:sz w:val="22"/>
          <w:szCs w:val="22"/>
        </w:rPr>
        <w:t>25/16</w:t>
      </w:r>
      <w:r w:rsidRPr="002647CA">
        <w:rPr>
          <w:rFonts w:ascii="GHEA Grapalat" w:hAnsi="GHEA Grapalat"/>
          <w:color w:val="000000" w:themeColor="text1"/>
          <w:sz w:val="22"/>
          <w:szCs w:val="22"/>
        </w:rPr>
        <w:t>»</w:t>
      </w:r>
    </w:p>
    <w:p w14:paraId="5F8679FA" w14:textId="77777777" w:rsidR="002647CA" w:rsidRPr="002647CA" w:rsidRDefault="002647CA" w:rsidP="002647CA">
      <w:pPr>
        <w:ind w:left="1560"/>
        <w:jc w:val="both"/>
        <w:rPr>
          <w:rFonts w:ascii="GHEA Grapalat" w:hAnsi="GHEA Grapalat"/>
          <w:color w:val="000000" w:themeColor="text1"/>
          <w:sz w:val="20"/>
        </w:rPr>
      </w:pPr>
      <w:r w:rsidRPr="002647CA">
        <w:rPr>
          <w:rFonts w:ascii="GHEA Grapalat" w:hAnsi="GHEA Grapalat"/>
          <w:color w:val="000000" w:themeColor="text1"/>
          <w:sz w:val="16"/>
        </w:rPr>
        <w:t>наименование заказчика</w:t>
      </w:r>
    </w:p>
    <w:p w14:paraId="450247FB" w14:textId="77777777"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rPr>
        <w:t>открытого конкурса и в соответствии с требованиями приглашения подает заявку.</w:t>
      </w:r>
    </w:p>
    <w:p w14:paraId="03905210" w14:textId="77777777"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rPr>
        <w:t>__________________________________________________ заявляет и заверяет, что</w:t>
      </w:r>
    </w:p>
    <w:p w14:paraId="52A8D62D" w14:textId="77777777" w:rsidR="002647CA" w:rsidRPr="002647CA" w:rsidRDefault="002647CA" w:rsidP="002647CA">
      <w:pPr>
        <w:ind w:left="1843"/>
        <w:jc w:val="both"/>
        <w:rPr>
          <w:rFonts w:ascii="GHEA Grapalat" w:hAnsi="GHEA Grapalat"/>
          <w:color w:val="000000" w:themeColor="text1"/>
          <w:sz w:val="16"/>
        </w:rPr>
      </w:pPr>
      <w:r w:rsidRPr="002647CA">
        <w:rPr>
          <w:rFonts w:ascii="GHEA Grapalat" w:hAnsi="GHEA Grapalat"/>
          <w:color w:val="000000" w:themeColor="text1"/>
          <w:sz w:val="16"/>
        </w:rPr>
        <w:t>наименование участника</w:t>
      </w:r>
    </w:p>
    <w:p w14:paraId="322D5630" w14:textId="77777777"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rPr>
        <w:t>является</w:t>
      </w:r>
      <w:r w:rsidRPr="002647CA">
        <w:rPr>
          <w:rFonts w:ascii="GHEA Grapalat" w:hAnsi="GHEA Grapalat"/>
          <w:color w:val="000000" w:themeColor="text1"/>
          <w:sz w:val="22"/>
        </w:rPr>
        <w:t xml:space="preserve"> </w:t>
      </w:r>
      <w:r w:rsidRPr="002647CA">
        <w:rPr>
          <w:rFonts w:ascii="GHEA Grapalat" w:hAnsi="GHEA Grapalat"/>
          <w:color w:val="000000" w:themeColor="text1"/>
        </w:rPr>
        <w:t>резидентом ______________________________________________________</w:t>
      </w:r>
      <w:r w:rsidRPr="002647CA">
        <w:rPr>
          <w:rFonts w:ascii="GHEA Grapalat" w:hAnsi="GHEA Grapalat"/>
          <w:color w:val="000000" w:themeColor="text1"/>
          <w:sz w:val="22"/>
        </w:rPr>
        <w:t>.</w:t>
      </w:r>
    </w:p>
    <w:p w14:paraId="1050411D" w14:textId="77777777" w:rsidR="002647CA" w:rsidRPr="002647CA" w:rsidRDefault="002647CA" w:rsidP="002647CA">
      <w:pPr>
        <w:ind w:left="4111"/>
        <w:jc w:val="both"/>
        <w:rPr>
          <w:rFonts w:ascii="GHEA Grapalat" w:hAnsi="GHEA Grapalat"/>
          <w:color w:val="000000" w:themeColor="text1"/>
          <w:sz w:val="16"/>
        </w:rPr>
      </w:pPr>
      <w:r w:rsidRPr="002647CA">
        <w:rPr>
          <w:rFonts w:ascii="GHEA Grapalat" w:hAnsi="GHEA Grapalat"/>
          <w:color w:val="000000" w:themeColor="text1"/>
          <w:sz w:val="16"/>
        </w:rPr>
        <w:t>наименование страны</w:t>
      </w:r>
    </w:p>
    <w:p w14:paraId="71DEA88F" w14:textId="77777777" w:rsidR="002647CA" w:rsidRPr="002647CA" w:rsidRDefault="002647CA" w:rsidP="002647CA">
      <w:pPr>
        <w:jc w:val="both"/>
        <w:rPr>
          <w:rFonts w:ascii="GHEA Grapalat" w:hAnsi="GHEA Grapalat"/>
          <w:color w:val="000000" w:themeColor="text1"/>
          <w:sz w:val="22"/>
        </w:rPr>
      </w:pPr>
      <w:r w:rsidRPr="002647CA">
        <w:rPr>
          <w:rFonts w:ascii="GHEA Grapalat" w:hAnsi="GHEA Grapalat"/>
          <w:color w:val="000000" w:themeColor="text1"/>
          <w:sz w:val="22"/>
        </w:rPr>
        <w:t xml:space="preserve">Данные       </w:t>
      </w:r>
      <w:r w:rsidRPr="002647CA">
        <w:rPr>
          <w:rFonts w:ascii="GHEA Grapalat" w:hAnsi="GHEA Grapalat"/>
          <w:color w:val="000000" w:themeColor="text1"/>
          <w:sz w:val="22"/>
          <w:szCs w:val="22"/>
        </w:rPr>
        <w:t>________________________</w:t>
      </w:r>
      <w:r w:rsidRPr="002647CA">
        <w:rPr>
          <w:rFonts w:ascii="GHEA Grapalat" w:hAnsi="GHEA Grapalat"/>
          <w:color w:val="000000" w:themeColor="text1"/>
          <w:sz w:val="22"/>
        </w:rPr>
        <w:t xml:space="preserve"> следующие:</w:t>
      </w:r>
    </w:p>
    <w:p w14:paraId="05F56A8B" w14:textId="77777777" w:rsidR="002647CA" w:rsidRPr="002647CA" w:rsidRDefault="002647CA" w:rsidP="002647CA">
      <w:pPr>
        <w:ind w:left="1843"/>
        <w:rPr>
          <w:rFonts w:ascii="GHEA Grapalat" w:hAnsi="GHEA Grapalat"/>
          <w:color w:val="000000" w:themeColor="text1"/>
          <w:sz w:val="28"/>
          <w:vertAlign w:val="superscript"/>
          <w:lang w:val="hy-AM"/>
        </w:rPr>
      </w:pPr>
      <w:r w:rsidRPr="002647CA">
        <w:rPr>
          <w:rFonts w:ascii="GHEA Grapalat" w:hAnsi="GHEA Grapalat"/>
          <w:color w:val="000000" w:themeColor="text1"/>
          <w:sz w:val="16"/>
        </w:rPr>
        <w:t>наименование участника</w:t>
      </w:r>
    </w:p>
    <w:p w14:paraId="3304FBE3" w14:textId="77777777"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rPr>
        <w:t xml:space="preserve">Учетный номер налогоплательщика  </w:t>
      </w:r>
      <w:r w:rsidRPr="002647CA">
        <w:rPr>
          <w:rFonts w:ascii="GHEA Grapalat" w:hAnsi="GHEA Grapalat"/>
          <w:color w:val="000000" w:themeColor="text1"/>
          <w:sz w:val="22"/>
        </w:rPr>
        <w:t xml:space="preserve">   </w:t>
      </w:r>
      <w:r w:rsidRPr="002647CA">
        <w:rPr>
          <w:rFonts w:ascii="GHEA Grapalat" w:hAnsi="GHEA Grapalat"/>
          <w:color w:val="000000" w:themeColor="text1"/>
          <w:sz w:val="22"/>
          <w:szCs w:val="22"/>
        </w:rPr>
        <w:t>________________________________________</w:t>
      </w:r>
    </w:p>
    <w:p w14:paraId="613FFF71" w14:textId="77777777" w:rsidR="002647CA" w:rsidRPr="002647CA" w:rsidRDefault="002647CA" w:rsidP="002647CA">
      <w:pPr>
        <w:tabs>
          <w:tab w:val="left" w:pos="7371"/>
        </w:tabs>
        <w:ind w:left="4111"/>
        <w:jc w:val="both"/>
        <w:rPr>
          <w:rFonts w:ascii="GHEA Grapalat" w:hAnsi="GHEA Grapalat"/>
          <w:color w:val="000000" w:themeColor="text1"/>
          <w:sz w:val="16"/>
        </w:rPr>
      </w:pPr>
      <w:r w:rsidRPr="002647CA">
        <w:rPr>
          <w:rFonts w:ascii="GHEA Grapalat" w:hAnsi="GHEA Grapalat"/>
          <w:color w:val="000000" w:themeColor="text1"/>
          <w:sz w:val="28"/>
          <w:vertAlign w:val="superscript"/>
        </w:rPr>
        <w:t xml:space="preserve">               </w:t>
      </w:r>
      <w:r w:rsidRPr="002647CA">
        <w:rPr>
          <w:rFonts w:ascii="GHEA Grapalat" w:hAnsi="GHEA Grapalat"/>
          <w:color w:val="000000" w:themeColor="text1"/>
          <w:sz w:val="16"/>
        </w:rPr>
        <w:t>учетный номер</w:t>
      </w:r>
      <w:r w:rsidRPr="002647CA">
        <w:rPr>
          <w:rFonts w:ascii="GHEA Grapalat" w:hAnsi="GHEA Grapalat"/>
          <w:color w:val="000000" w:themeColor="text1"/>
          <w:sz w:val="28"/>
          <w:vertAlign w:val="superscript"/>
        </w:rPr>
        <w:t xml:space="preserve"> </w:t>
      </w:r>
      <w:r w:rsidRPr="002647CA">
        <w:rPr>
          <w:rFonts w:ascii="GHEA Grapalat" w:hAnsi="GHEA Grapalat"/>
          <w:color w:val="000000" w:themeColor="text1"/>
          <w:sz w:val="16"/>
        </w:rPr>
        <w:t>налогоплательщика</w:t>
      </w:r>
    </w:p>
    <w:p w14:paraId="6F3772EE" w14:textId="77777777"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sz w:val="22"/>
        </w:rPr>
        <w:t xml:space="preserve"> </w:t>
      </w:r>
      <w:r w:rsidRPr="002647CA">
        <w:rPr>
          <w:rFonts w:ascii="GHEA Grapalat" w:hAnsi="GHEA Grapalat"/>
          <w:color w:val="000000" w:themeColor="text1"/>
        </w:rPr>
        <w:t xml:space="preserve">Адрес электронной почты </w:t>
      </w:r>
      <w:r w:rsidRPr="002647CA">
        <w:rPr>
          <w:rFonts w:ascii="GHEA Grapalat" w:hAnsi="GHEA Grapalat"/>
          <w:color w:val="000000" w:themeColor="text1"/>
          <w:sz w:val="22"/>
        </w:rPr>
        <w:t xml:space="preserve">       </w:t>
      </w:r>
      <w:r w:rsidRPr="002647CA">
        <w:rPr>
          <w:rFonts w:ascii="GHEA Grapalat" w:hAnsi="GHEA Grapalat"/>
          <w:color w:val="000000" w:themeColor="text1"/>
          <w:sz w:val="22"/>
          <w:szCs w:val="22"/>
        </w:rPr>
        <w:t>__________________________________________</w:t>
      </w:r>
    </w:p>
    <w:p w14:paraId="3D410F58" w14:textId="77777777" w:rsidR="002647CA" w:rsidRPr="002647CA" w:rsidRDefault="002647CA" w:rsidP="002647CA">
      <w:pPr>
        <w:tabs>
          <w:tab w:val="left" w:pos="6946"/>
        </w:tabs>
        <w:ind w:left="3402" w:firstLine="6"/>
        <w:jc w:val="both"/>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rPr>
        <w:t xml:space="preserve">                                  </w:t>
      </w:r>
      <w:r w:rsidRPr="002647CA">
        <w:rPr>
          <w:rFonts w:ascii="GHEA Grapalat" w:hAnsi="GHEA Grapalat"/>
          <w:color w:val="000000" w:themeColor="text1"/>
          <w:sz w:val="16"/>
        </w:rPr>
        <w:t>адрес электронной</w:t>
      </w:r>
      <w:r w:rsidRPr="002647CA">
        <w:rPr>
          <w:rFonts w:ascii="GHEA Grapalat" w:hAnsi="GHEA Grapalat"/>
          <w:color w:val="000000" w:themeColor="text1"/>
          <w:sz w:val="28"/>
          <w:szCs w:val="28"/>
          <w:vertAlign w:val="superscript"/>
          <w:lang w:val="hy-AM"/>
        </w:rPr>
        <w:t xml:space="preserve"> </w:t>
      </w:r>
      <w:r w:rsidRPr="002647CA">
        <w:rPr>
          <w:rFonts w:ascii="GHEA Grapalat" w:hAnsi="GHEA Grapalat"/>
          <w:color w:val="000000" w:themeColor="text1"/>
          <w:sz w:val="16"/>
        </w:rPr>
        <w:t>почты</w:t>
      </w:r>
    </w:p>
    <w:p w14:paraId="03F6789E" w14:textId="77777777" w:rsidR="002647CA" w:rsidRPr="002647CA" w:rsidRDefault="002647CA" w:rsidP="002647CA">
      <w:pPr>
        <w:jc w:val="both"/>
        <w:rPr>
          <w:rFonts w:ascii="GHEA Grapalat" w:hAnsi="GHEA Grapalat"/>
          <w:color w:val="000000" w:themeColor="text1"/>
          <w:sz w:val="22"/>
        </w:rPr>
      </w:pPr>
      <w:r w:rsidRPr="002647CA">
        <w:rPr>
          <w:rFonts w:ascii="GHEA Grapalat" w:hAnsi="GHEA Grapalat"/>
          <w:color w:val="000000" w:themeColor="text1"/>
        </w:rPr>
        <w:t xml:space="preserve">Адрес </w:t>
      </w:r>
      <w:r w:rsidRPr="002647CA">
        <w:rPr>
          <w:rFonts w:ascii="GHEA Grapalat" w:hAnsi="GHEA Grapalat"/>
          <w:color w:val="000000" w:themeColor="text1"/>
          <w:sz w:val="22"/>
        </w:rPr>
        <w:t xml:space="preserve">деятельности              </w:t>
      </w:r>
      <w:r w:rsidRPr="002647CA">
        <w:rPr>
          <w:rFonts w:ascii="GHEA Grapalat" w:hAnsi="GHEA Grapalat"/>
          <w:color w:val="000000" w:themeColor="text1"/>
          <w:sz w:val="22"/>
          <w:szCs w:val="22"/>
        </w:rPr>
        <w:t>_________________________________________</w:t>
      </w:r>
    </w:p>
    <w:p w14:paraId="217DEA1E" w14:textId="77777777" w:rsidR="002647CA" w:rsidRPr="002647CA" w:rsidRDefault="002647CA" w:rsidP="002647CA">
      <w:pPr>
        <w:jc w:val="both"/>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rPr>
        <w:t xml:space="preserve">                                                                      адрес деятельности</w:t>
      </w:r>
    </w:p>
    <w:p w14:paraId="768B3485" w14:textId="77777777" w:rsidR="002647CA" w:rsidRPr="002647CA" w:rsidRDefault="002647CA" w:rsidP="002647CA">
      <w:pPr>
        <w:jc w:val="both"/>
        <w:rPr>
          <w:rFonts w:ascii="GHEA Grapalat" w:hAnsi="GHEA Grapalat"/>
          <w:color w:val="000000" w:themeColor="text1"/>
          <w:sz w:val="22"/>
        </w:rPr>
      </w:pPr>
      <w:r w:rsidRPr="002647CA">
        <w:rPr>
          <w:rFonts w:ascii="GHEA Grapalat" w:hAnsi="GHEA Grapalat"/>
          <w:color w:val="000000" w:themeColor="text1"/>
          <w:sz w:val="22"/>
        </w:rPr>
        <w:t xml:space="preserve">Номер телефона                    </w:t>
      </w:r>
      <w:r w:rsidRPr="002647CA">
        <w:rPr>
          <w:rFonts w:ascii="GHEA Grapalat" w:hAnsi="GHEA Grapalat"/>
          <w:color w:val="000000" w:themeColor="text1"/>
          <w:sz w:val="22"/>
          <w:szCs w:val="22"/>
        </w:rPr>
        <w:t>_________________________________________</w:t>
      </w:r>
    </w:p>
    <w:p w14:paraId="556AD84A" w14:textId="77777777" w:rsidR="002647CA" w:rsidRPr="002647CA" w:rsidRDefault="002647CA" w:rsidP="002647CA">
      <w:pPr>
        <w:tabs>
          <w:tab w:val="left" w:pos="7371"/>
        </w:tabs>
        <w:ind w:left="3544" w:firstLine="3"/>
        <w:jc w:val="both"/>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rPr>
        <w:t xml:space="preserve">                                 Номер телефона</w:t>
      </w:r>
    </w:p>
    <w:p w14:paraId="7EF86007" w14:textId="77777777" w:rsidR="002647CA" w:rsidRPr="002647CA" w:rsidRDefault="002647CA" w:rsidP="002647CA">
      <w:pPr>
        <w:widowControl w:val="0"/>
        <w:jc w:val="both"/>
        <w:rPr>
          <w:rFonts w:ascii="GHEA Grapalat" w:hAnsi="GHEA Grapalat"/>
          <w:color w:val="000000" w:themeColor="text1"/>
          <w:sz w:val="22"/>
        </w:rPr>
      </w:pPr>
      <w:r w:rsidRPr="002647CA">
        <w:rPr>
          <w:rFonts w:ascii="GHEA Grapalat" w:hAnsi="GHEA Grapalat"/>
          <w:color w:val="000000" w:themeColor="text1"/>
          <w:sz w:val="22"/>
        </w:rPr>
        <w:t xml:space="preserve">Настоящим _________________________________объявляет и </w:t>
      </w:r>
      <w:proofErr w:type="spellStart"/>
      <w:r w:rsidRPr="002647CA">
        <w:rPr>
          <w:rFonts w:ascii="GHEA Grapalat" w:hAnsi="GHEA Grapalat"/>
          <w:color w:val="000000" w:themeColor="text1"/>
          <w:sz w:val="22"/>
        </w:rPr>
        <w:t>подтверждает,что</w:t>
      </w:r>
      <w:proofErr w:type="spellEnd"/>
      <w:r w:rsidRPr="002647CA">
        <w:rPr>
          <w:rFonts w:ascii="GHEA Grapalat" w:hAnsi="GHEA Grapalat"/>
          <w:color w:val="000000" w:themeColor="text1"/>
          <w:sz w:val="22"/>
        </w:rPr>
        <w:t>:</w:t>
      </w:r>
    </w:p>
    <w:p w14:paraId="1988E1E2" w14:textId="77777777" w:rsidR="002647CA" w:rsidRPr="002647CA" w:rsidRDefault="002647CA" w:rsidP="002647CA">
      <w:pPr>
        <w:widowControl w:val="0"/>
        <w:ind w:left="2835"/>
        <w:jc w:val="both"/>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rPr>
        <w:t>наименование участника</w:t>
      </w:r>
    </w:p>
    <w:p w14:paraId="334E5FF6" w14:textId="77777777" w:rsidR="002647CA" w:rsidRPr="002647CA" w:rsidRDefault="002647CA" w:rsidP="002647CA">
      <w:pPr>
        <w:ind w:firstLine="709"/>
        <w:rPr>
          <w:rFonts w:ascii="GHEA Grapalat" w:hAnsi="GHEA Grapalat"/>
          <w:color w:val="000000" w:themeColor="text1"/>
          <w:sz w:val="22"/>
          <w:lang w:val="es-ES"/>
        </w:rPr>
      </w:pPr>
      <w:r w:rsidRPr="002647CA">
        <w:rPr>
          <w:rFonts w:ascii="GHEA Grapalat" w:hAnsi="GHEA Grapalat"/>
          <w:color w:val="000000" w:themeColor="text1"/>
          <w:sz w:val="22"/>
          <w:lang w:val="es-ES"/>
        </w:rPr>
        <w:t>1)</w:t>
      </w:r>
      <w:r w:rsidRPr="002647CA">
        <w:rPr>
          <w:rFonts w:ascii="GHEA Grapalat" w:hAnsi="GHEA Grapalat"/>
          <w:color w:val="000000" w:themeColor="text1"/>
          <w:sz w:val="22"/>
          <w:lang w:val="hy-AM"/>
        </w:rPr>
        <w:t xml:space="preserve">  </w:t>
      </w:r>
      <w:r w:rsidRPr="002647CA">
        <w:rPr>
          <w:rFonts w:ascii="GHEA Grapalat" w:hAnsi="GHEA Grapalat"/>
          <w:color w:val="000000" w:themeColor="text1"/>
          <w:sz w:val="22"/>
          <w:u w:val="single"/>
          <w:lang w:val="hy-AM"/>
        </w:rPr>
        <w:t xml:space="preserve">                                                </w:t>
      </w:r>
      <w:r w:rsidRPr="002647CA">
        <w:rPr>
          <w:rFonts w:ascii="GHEA Grapalat" w:hAnsi="GHEA Grapalat"/>
          <w:color w:val="000000" w:themeColor="text1"/>
          <w:sz w:val="22"/>
          <w:u w:val="single"/>
          <w:lang w:val="es-ES"/>
        </w:rPr>
        <w:t xml:space="preserve">                         </w:t>
      </w:r>
      <w:r w:rsidRPr="002647CA">
        <w:rPr>
          <w:rFonts w:ascii="GHEA Grapalat" w:hAnsi="GHEA Grapalat"/>
          <w:color w:val="000000" w:themeColor="text1"/>
          <w:sz w:val="22"/>
          <w:u w:val="single"/>
          <w:lang w:val="hy-AM"/>
        </w:rPr>
        <w:t xml:space="preserve">          </w:t>
      </w:r>
      <w:r w:rsidRPr="002647CA">
        <w:rPr>
          <w:rFonts w:ascii="GHEA Grapalat" w:hAnsi="GHEA Grapalat"/>
          <w:color w:val="000000" w:themeColor="text1"/>
          <w:sz w:val="22"/>
          <w:u w:val="single"/>
        </w:rPr>
        <w:t xml:space="preserve">и </w:t>
      </w:r>
      <w:r w:rsidRPr="002647CA">
        <w:rPr>
          <w:rFonts w:ascii="GHEA Grapalat" w:hAnsi="GHEA Grapalat"/>
          <w:color w:val="000000" w:themeColor="text1"/>
          <w:sz w:val="22"/>
          <w:lang w:val="hy-AM"/>
        </w:rPr>
        <w:t>аффилированные</w:t>
      </w:r>
      <w:r w:rsidRPr="002647CA">
        <w:rPr>
          <w:rFonts w:ascii="GHEA Grapalat" w:hAnsi="GHEA Grapalat"/>
          <w:color w:val="000000" w:themeColor="text1"/>
          <w:sz w:val="22"/>
        </w:rPr>
        <w:t xml:space="preserve"> с ним</w:t>
      </w:r>
      <w:r w:rsidRPr="002647CA">
        <w:rPr>
          <w:rFonts w:ascii="GHEA Grapalat" w:hAnsi="GHEA Grapalat"/>
          <w:color w:val="000000" w:themeColor="text1"/>
          <w:sz w:val="22"/>
          <w:lang w:val="hy-AM"/>
        </w:rPr>
        <w:t xml:space="preserve"> </w:t>
      </w:r>
    </w:p>
    <w:p w14:paraId="60C4376F" w14:textId="77777777" w:rsidR="002647CA" w:rsidRPr="002647CA" w:rsidRDefault="002647CA" w:rsidP="002647CA">
      <w:pPr>
        <w:widowControl w:val="0"/>
        <w:ind w:left="2835"/>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rPr>
        <w:t>наименование участника</w:t>
      </w:r>
    </w:p>
    <w:p w14:paraId="628F79B6" w14:textId="77777777" w:rsidR="002647CA" w:rsidRPr="002647CA" w:rsidRDefault="002647CA" w:rsidP="002647CA">
      <w:pPr>
        <w:rPr>
          <w:rFonts w:ascii="GHEA Grapalat" w:hAnsi="GHEA Grapalat"/>
          <w:i/>
          <w:color w:val="000000" w:themeColor="text1"/>
          <w:sz w:val="22"/>
          <w:vertAlign w:val="superscript"/>
          <w:lang w:val="es-ES"/>
        </w:rPr>
      </w:pPr>
    </w:p>
    <w:p w14:paraId="353D1389" w14:textId="4202EC75" w:rsidR="002647CA" w:rsidRPr="002647CA" w:rsidRDefault="002647CA" w:rsidP="002647CA">
      <w:pPr>
        <w:rPr>
          <w:rFonts w:ascii="GHEA Grapalat" w:hAnsi="GHEA Grapalat"/>
          <w:color w:val="000000" w:themeColor="text1"/>
          <w:sz w:val="22"/>
          <w:lang w:val="hy-AM"/>
        </w:rPr>
      </w:pPr>
      <w:r w:rsidRPr="002647CA">
        <w:rPr>
          <w:rFonts w:ascii="GHEA Grapalat" w:hAnsi="GHEA Grapalat"/>
          <w:color w:val="000000" w:themeColor="text1"/>
          <w:sz w:val="22"/>
          <w:lang w:val="hy-AM"/>
        </w:rPr>
        <w:t>лица</w:t>
      </w:r>
      <w:r w:rsidRPr="002647CA">
        <w:rPr>
          <w:rFonts w:ascii="GHEA Grapalat" w:hAnsi="GHEA Grapalat"/>
          <w:color w:val="000000" w:themeColor="text1"/>
          <w:sz w:val="22"/>
          <w:lang w:val="es-ES"/>
        </w:rPr>
        <w:t xml:space="preserve"> </w:t>
      </w:r>
      <w:r w:rsidRPr="002647CA">
        <w:rPr>
          <w:rFonts w:ascii="GHEA Grapalat" w:hAnsi="GHEA Grapalat"/>
          <w:color w:val="000000" w:themeColor="text1"/>
          <w:sz w:val="22"/>
          <w:lang w:val="hy-AM"/>
        </w:rPr>
        <w:t xml:space="preserve"> удовлетворяют </w:t>
      </w:r>
      <w:r w:rsidRPr="002647CA">
        <w:rPr>
          <w:rFonts w:ascii="GHEA Grapalat" w:hAnsi="GHEA Grapalat"/>
          <w:color w:val="000000" w:themeColor="text1"/>
          <w:spacing w:val="-4"/>
          <w:sz w:val="22"/>
        </w:rPr>
        <w:t>требованиям</w:t>
      </w:r>
      <w:r w:rsidRPr="002647CA">
        <w:rPr>
          <w:rFonts w:ascii="GHEA Grapalat" w:hAnsi="GHEA Grapalat"/>
          <w:color w:val="000000" w:themeColor="text1"/>
          <w:sz w:val="22"/>
          <w:lang w:val="es-ES"/>
        </w:rPr>
        <w:t xml:space="preserve"> </w:t>
      </w:r>
      <w:r w:rsidRPr="002647CA">
        <w:rPr>
          <w:rFonts w:ascii="GHEA Grapalat" w:hAnsi="GHEA Grapalat"/>
          <w:color w:val="000000" w:themeColor="text1"/>
          <w:spacing w:val="-4"/>
          <w:sz w:val="22"/>
        </w:rPr>
        <w:t>права</w:t>
      </w:r>
      <w:r w:rsidRPr="002647CA">
        <w:rPr>
          <w:rFonts w:ascii="GHEA Grapalat" w:hAnsi="GHEA Grapalat"/>
          <w:color w:val="000000" w:themeColor="text1"/>
          <w:spacing w:val="-4"/>
          <w:sz w:val="22"/>
          <w:lang w:val="es-ES"/>
        </w:rPr>
        <w:t xml:space="preserve"> </w:t>
      </w:r>
      <w:r w:rsidRPr="002647CA">
        <w:rPr>
          <w:rFonts w:ascii="GHEA Grapalat" w:hAnsi="GHEA Grapalat"/>
          <w:color w:val="000000" w:themeColor="text1"/>
          <w:spacing w:val="-4"/>
          <w:sz w:val="22"/>
        </w:rPr>
        <w:t>участия</w:t>
      </w:r>
      <w:r w:rsidRPr="002647CA">
        <w:rPr>
          <w:rFonts w:ascii="GHEA Grapalat" w:hAnsi="GHEA Grapalat"/>
          <w:color w:val="000000" w:themeColor="text1"/>
          <w:sz w:val="22"/>
          <w:lang w:val="es-ES"/>
        </w:rPr>
        <w:t xml:space="preserve"> </w:t>
      </w:r>
      <w:r w:rsidRPr="002647CA">
        <w:rPr>
          <w:rFonts w:ascii="GHEA Grapalat" w:hAnsi="GHEA Grapalat"/>
          <w:color w:val="000000" w:themeColor="text1"/>
          <w:spacing w:val="-4"/>
          <w:sz w:val="22"/>
        </w:rPr>
        <w:t>установленным</w:t>
      </w:r>
      <w:r w:rsidRPr="002647CA">
        <w:rPr>
          <w:rFonts w:ascii="GHEA Grapalat" w:hAnsi="GHEA Grapalat"/>
          <w:color w:val="000000" w:themeColor="text1"/>
          <w:spacing w:val="-4"/>
          <w:sz w:val="22"/>
          <w:lang w:val="es-ES"/>
        </w:rPr>
        <w:t xml:space="preserve"> </w:t>
      </w:r>
      <w:r w:rsidRPr="002647CA">
        <w:rPr>
          <w:rFonts w:ascii="GHEA Grapalat" w:hAnsi="GHEA Grapalat"/>
          <w:color w:val="000000" w:themeColor="text1"/>
          <w:spacing w:val="-4"/>
          <w:sz w:val="22"/>
        </w:rPr>
        <w:t xml:space="preserve">приглашением на </w:t>
      </w:r>
      <w:r w:rsidRPr="002647CA">
        <w:rPr>
          <w:rFonts w:ascii="GHEA Grapalat" w:hAnsi="GHEA Grapalat"/>
          <w:color w:val="000000" w:themeColor="text1"/>
          <w:sz w:val="22"/>
        </w:rPr>
        <w:t>открытый конкурс</w:t>
      </w:r>
      <w:r w:rsidRPr="002647CA">
        <w:rPr>
          <w:rFonts w:ascii="GHEA Grapalat" w:hAnsi="GHEA Grapalat"/>
          <w:color w:val="000000" w:themeColor="text1"/>
          <w:spacing w:val="-4"/>
          <w:sz w:val="22"/>
          <w:lang w:val="es-ES"/>
        </w:rPr>
        <w:t xml:space="preserve"> </w:t>
      </w:r>
      <w:r w:rsidRPr="002647CA">
        <w:rPr>
          <w:rFonts w:ascii="GHEA Grapalat" w:hAnsi="GHEA Grapalat"/>
          <w:color w:val="000000" w:themeColor="text1"/>
          <w:sz w:val="22"/>
        </w:rPr>
        <w:t xml:space="preserve">под кодом </w:t>
      </w:r>
      <w:r w:rsidRPr="002647CA">
        <w:rPr>
          <w:rFonts w:ascii="GHEA Grapalat" w:hAnsi="GHEA Grapalat"/>
          <w:color w:val="000000" w:themeColor="text1"/>
          <w:sz w:val="22"/>
          <w:lang w:val="es-ES"/>
        </w:rPr>
        <w:t xml:space="preserve"> </w:t>
      </w:r>
      <w:r w:rsidRPr="002647CA">
        <w:rPr>
          <w:rFonts w:ascii="GHEA Grapalat" w:hAnsi="GHEA Grapalat"/>
          <w:color w:val="000000" w:themeColor="text1"/>
          <w:sz w:val="22"/>
          <w:szCs w:val="22"/>
        </w:rPr>
        <w:t>«</w:t>
      </w:r>
      <w:r w:rsidRPr="002647CA">
        <w:rPr>
          <w:rFonts w:ascii="GHEA Grapalat" w:hAnsi="GHEA Grapalat"/>
          <w:b/>
          <w:bCs/>
          <w:color w:val="000000" w:themeColor="text1"/>
          <w:sz w:val="22"/>
          <w:szCs w:val="22"/>
        </w:rPr>
        <w:t>HH SHMAH-BMAShDzB-</w:t>
      </w:r>
      <w:r w:rsidR="002E0E94">
        <w:rPr>
          <w:rFonts w:ascii="GHEA Grapalat" w:hAnsi="GHEA Grapalat"/>
          <w:b/>
          <w:bCs/>
          <w:color w:val="000000" w:themeColor="text1"/>
          <w:sz w:val="22"/>
          <w:szCs w:val="22"/>
        </w:rPr>
        <w:t>25/16</w:t>
      </w:r>
      <w:r w:rsidRPr="002647CA">
        <w:rPr>
          <w:rFonts w:ascii="GHEA Grapalat" w:hAnsi="GHEA Grapalat"/>
          <w:color w:val="000000" w:themeColor="text1"/>
          <w:sz w:val="22"/>
          <w:szCs w:val="22"/>
        </w:rPr>
        <w:t>»,</w:t>
      </w:r>
      <w:r w:rsidRPr="002647CA">
        <w:rPr>
          <w:rFonts w:ascii="GHEA Grapalat" w:hAnsi="GHEA Grapalat"/>
          <w:color w:val="000000" w:themeColor="text1"/>
          <w:sz w:val="22"/>
        </w:rPr>
        <w:t>и</w:t>
      </w:r>
      <w:r w:rsidRPr="002647CA">
        <w:rPr>
          <w:rFonts w:ascii="GHEA Grapalat" w:hAnsi="GHEA Grapalat"/>
          <w:color w:val="000000" w:themeColor="text1"/>
          <w:sz w:val="22"/>
          <w:u w:val="single"/>
          <w:lang w:val="hy-AM"/>
        </w:rPr>
        <w:t xml:space="preserve"> </w:t>
      </w:r>
      <w:r w:rsidRPr="002647CA">
        <w:rPr>
          <w:rFonts w:ascii="GHEA Grapalat" w:hAnsi="GHEA Grapalat"/>
          <w:color w:val="000000" w:themeColor="text1"/>
          <w:sz w:val="22"/>
          <w:u w:val="single"/>
        </w:rPr>
        <w:t>________________________________</w:t>
      </w:r>
      <w:r w:rsidRPr="002647CA">
        <w:rPr>
          <w:rFonts w:ascii="GHEA Grapalat" w:hAnsi="GHEA Grapalat"/>
          <w:color w:val="000000" w:themeColor="text1"/>
          <w:sz w:val="22"/>
          <w:u w:val="single"/>
          <w:lang w:val="hy-AM"/>
        </w:rPr>
        <w:t xml:space="preserve">                                     </w:t>
      </w:r>
      <w:r w:rsidRPr="002647CA">
        <w:rPr>
          <w:rFonts w:ascii="GHEA Grapalat" w:hAnsi="GHEA Grapalat"/>
          <w:color w:val="000000" w:themeColor="text1"/>
          <w:sz w:val="22"/>
          <w:u w:val="single"/>
          <w:lang w:val="es-ES"/>
        </w:rPr>
        <w:t xml:space="preserve">                         </w:t>
      </w:r>
      <w:r w:rsidRPr="002647CA">
        <w:rPr>
          <w:rFonts w:ascii="GHEA Grapalat" w:hAnsi="GHEA Grapalat"/>
          <w:color w:val="000000" w:themeColor="text1"/>
          <w:sz w:val="22"/>
          <w:u w:val="single"/>
          <w:lang w:val="hy-AM"/>
        </w:rPr>
        <w:t xml:space="preserve">          </w:t>
      </w:r>
      <w:r w:rsidRPr="002647CA">
        <w:rPr>
          <w:rFonts w:ascii="GHEA Grapalat" w:hAnsi="GHEA Grapalat"/>
          <w:color w:val="000000" w:themeColor="text1"/>
          <w:sz w:val="22"/>
          <w:lang w:val="hy-AM"/>
        </w:rPr>
        <w:t xml:space="preserve"> </w:t>
      </w:r>
    </w:p>
    <w:p w14:paraId="03232F23" w14:textId="77777777" w:rsidR="002647CA" w:rsidRPr="002647CA" w:rsidRDefault="002647CA" w:rsidP="002647CA">
      <w:pPr>
        <w:tabs>
          <w:tab w:val="left" w:pos="6450"/>
        </w:tabs>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lang w:val="es-ES"/>
        </w:rPr>
        <w:t xml:space="preserve">                                                         </w:t>
      </w:r>
      <w:r w:rsidRPr="002647CA">
        <w:rPr>
          <w:rFonts w:ascii="GHEA Grapalat" w:hAnsi="GHEA Grapalat"/>
          <w:color w:val="000000" w:themeColor="text1"/>
          <w:sz w:val="28"/>
          <w:vertAlign w:val="superscript"/>
        </w:rPr>
        <w:t xml:space="preserve">                                          </w:t>
      </w:r>
      <w:r w:rsidRPr="002647CA">
        <w:rPr>
          <w:rFonts w:ascii="GHEA Grapalat" w:hAnsi="GHEA Grapalat"/>
          <w:color w:val="000000" w:themeColor="text1"/>
          <w:sz w:val="28"/>
          <w:vertAlign w:val="superscript"/>
          <w:lang w:val="es-ES"/>
        </w:rPr>
        <w:t xml:space="preserve"> </w:t>
      </w:r>
      <w:r w:rsidRPr="002647CA">
        <w:rPr>
          <w:rFonts w:ascii="GHEA Grapalat" w:hAnsi="GHEA Grapalat"/>
          <w:color w:val="000000" w:themeColor="text1"/>
          <w:sz w:val="28"/>
          <w:vertAlign w:val="superscript"/>
        </w:rPr>
        <w:t>наименование участника</w:t>
      </w:r>
    </w:p>
    <w:p w14:paraId="77D40650" w14:textId="77777777" w:rsidR="002647CA" w:rsidRPr="002647CA" w:rsidRDefault="002647CA" w:rsidP="002647CA">
      <w:pPr>
        <w:widowControl w:val="0"/>
        <w:jc w:val="both"/>
        <w:rPr>
          <w:rFonts w:ascii="GHEA Grapalat" w:hAnsi="GHEA Grapalat"/>
          <w:color w:val="000000" w:themeColor="text1"/>
          <w:sz w:val="22"/>
        </w:rPr>
      </w:pPr>
      <w:r w:rsidRPr="002647CA">
        <w:rPr>
          <w:rFonts w:ascii="GHEA Grapalat" w:hAnsi="GHEA Grapalat"/>
          <w:color w:val="000000" w:themeColor="text1"/>
          <w:sz w:val="22"/>
        </w:rPr>
        <w:t>обязуется в случае признания отобранным участником в порядке и сроки, установленные приглашением  представить обеспечение квалификации,</w:t>
      </w:r>
    </w:p>
    <w:p w14:paraId="1C03188A" w14:textId="07F1EAC0" w:rsidR="002647CA" w:rsidRPr="002647CA" w:rsidRDefault="002647CA" w:rsidP="002647CA">
      <w:pPr>
        <w:pStyle w:val="aff4"/>
        <w:widowControl w:val="0"/>
        <w:numPr>
          <w:ilvl w:val="0"/>
          <w:numId w:val="35"/>
        </w:numPr>
        <w:tabs>
          <w:tab w:val="left" w:pos="567"/>
        </w:tabs>
        <w:jc w:val="both"/>
        <w:rPr>
          <w:rFonts w:ascii="GHEA Grapalat" w:hAnsi="GHEA Grapalat"/>
          <w:color w:val="000000" w:themeColor="text1"/>
          <w:sz w:val="22"/>
        </w:rPr>
      </w:pPr>
      <w:r w:rsidRPr="002647CA">
        <w:rPr>
          <w:rFonts w:ascii="GHEA Grapalat" w:hAnsi="GHEA Grapalat"/>
          <w:color w:val="000000" w:themeColor="text1"/>
          <w:sz w:val="22"/>
        </w:rPr>
        <w:t xml:space="preserve">в рамках участия в открытом конкурсе под кодом </w:t>
      </w:r>
      <w:r w:rsidRPr="002647CA">
        <w:rPr>
          <w:rFonts w:ascii="GHEA Grapalat" w:hAnsi="GHEA Grapalat"/>
          <w:color w:val="000000" w:themeColor="text1"/>
          <w:sz w:val="22"/>
          <w:szCs w:val="22"/>
        </w:rPr>
        <w:t>«</w:t>
      </w:r>
      <w:r w:rsidRPr="002647CA">
        <w:rPr>
          <w:rFonts w:ascii="GHEA Grapalat" w:hAnsi="GHEA Grapalat"/>
          <w:b/>
          <w:bCs/>
          <w:color w:val="000000" w:themeColor="text1"/>
          <w:sz w:val="22"/>
          <w:szCs w:val="22"/>
        </w:rPr>
        <w:t>HH SHMAH-BMAShDzB-</w:t>
      </w:r>
      <w:r w:rsidR="002E0E94">
        <w:rPr>
          <w:rFonts w:ascii="GHEA Grapalat" w:hAnsi="GHEA Grapalat"/>
          <w:b/>
          <w:bCs/>
          <w:color w:val="000000" w:themeColor="text1"/>
          <w:sz w:val="22"/>
          <w:szCs w:val="22"/>
        </w:rPr>
        <w:t>25/16</w:t>
      </w:r>
      <w:r w:rsidRPr="002647CA">
        <w:rPr>
          <w:rFonts w:ascii="GHEA Grapalat" w:hAnsi="GHEA Grapalat"/>
          <w:color w:val="000000" w:themeColor="text1"/>
          <w:sz w:val="22"/>
          <w:szCs w:val="22"/>
        </w:rPr>
        <w:t>»</w:t>
      </w:r>
    </w:p>
    <w:p w14:paraId="3DD118B6" w14:textId="77777777" w:rsidR="002647CA" w:rsidRPr="002647CA" w:rsidRDefault="002647CA" w:rsidP="002647CA">
      <w:pPr>
        <w:pStyle w:val="aff4"/>
        <w:widowControl w:val="0"/>
        <w:numPr>
          <w:ilvl w:val="0"/>
          <w:numId w:val="22"/>
        </w:numPr>
        <w:tabs>
          <w:tab w:val="left" w:pos="567"/>
        </w:tabs>
        <w:jc w:val="both"/>
        <w:rPr>
          <w:rFonts w:ascii="GHEA Grapalat" w:hAnsi="GHEA Grapalat"/>
          <w:color w:val="000000" w:themeColor="text1"/>
          <w:sz w:val="22"/>
        </w:rPr>
      </w:pPr>
      <w:r w:rsidRPr="002647CA">
        <w:rPr>
          <w:rFonts w:ascii="GHEA Grapalat" w:hAnsi="GHEA Grapalat"/>
          <w:color w:val="000000" w:themeColor="text1"/>
          <w:sz w:val="22"/>
        </w:rPr>
        <w:t xml:space="preserve">не допускал и (или) не допустит недобросовестной конкуренции, злоупотребления доминирующим положением и </w:t>
      </w:r>
      <w:proofErr w:type="spellStart"/>
      <w:r w:rsidRPr="002647CA">
        <w:rPr>
          <w:rFonts w:ascii="GHEA Grapalat" w:hAnsi="GHEA Grapalat"/>
          <w:color w:val="000000" w:themeColor="text1"/>
          <w:sz w:val="22"/>
        </w:rPr>
        <w:t>антиконкурентного</w:t>
      </w:r>
      <w:proofErr w:type="spellEnd"/>
      <w:r w:rsidRPr="002647CA">
        <w:rPr>
          <w:rFonts w:ascii="GHEA Grapalat" w:hAnsi="GHEA Grapalat"/>
          <w:color w:val="000000" w:themeColor="text1"/>
          <w:sz w:val="22"/>
        </w:rPr>
        <w:t xml:space="preserve"> соглашения,</w:t>
      </w:r>
    </w:p>
    <w:p w14:paraId="19ADC8E6" w14:textId="77777777" w:rsidR="002647CA" w:rsidRPr="002647CA" w:rsidRDefault="002647CA" w:rsidP="002647CA">
      <w:pPr>
        <w:pStyle w:val="aff4"/>
        <w:widowControl w:val="0"/>
        <w:numPr>
          <w:ilvl w:val="0"/>
          <w:numId w:val="22"/>
        </w:numPr>
        <w:tabs>
          <w:tab w:val="left" w:pos="567"/>
        </w:tabs>
        <w:jc w:val="both"/>
        <w:rPr>
          <w:rFonts w:ascii="GHEA Grapalat" w:hAnsi="GHEA Grapalat"/>
          <w:color w:val="000000" w:themeColor="text1"/>
          <w:spacing w:val="-6"/>
          <w:sz w:val="22"/>
        </w:rPr>
      </w:pPr>
      <w:r w:rsidRPr="002647CA">
        <w:rPr>
          <w:rFonts w:ascii="GHEA Grapalat" w:hAnsi="GHEA Grapalat"/>
          <w:color w:val="000000" w:themeColor="text1"/>
          <w:spacing w:val="-6"/>
          <w:sz w:val="22"/>
        </w:rPr>
        <w:t xml:space="preserve">отсутствует случай установленного приглашением на </w:t>
      </w:r>
      <w:r w:rsidRPr="002647CA">
        <w:rPr>
          <w:rFonts w:ascii="GHEA Grapalat" w:hAnsi="GHEA Grapalat"/>
          <w:color w:val="000000" w:themeColor="text1"/>
          <w:sz w:val="22"/>
        </w:rPr>
        <w:t xml:space="preserve">открытый конкурс случая     одновременного </w:t>
      </w:r>
    </w:p>
    <w:p w14:paraId="3B00DDAC" w14:textId="77777777" w:rsidR="002647CA" w:rsidRPr="002647CA" w:rsidRDefault="002647CA" w:rsidP="002647CA">
      <w:pPr>
        <w:pStyle w:val="a3"/>
        <w:widowControl w:val="0"/>
        <w:spacing w:line="240" w:lineRule="auto"/>
        <w:ind w:firstLine="0"/>
        <w:jc w:val="left"/>
        <w:rPr>
          <w:rFonts w:ascii="GHEA Grapalat" w:hAnsi="GHEA Grapalat"/>
          <w:i w:val="0"/>
          <w:color w:val="000000" w:themeColor="text1"/>
          <w:sz w:val="22"/>
        </w:rPr>
      </w:pPr>
      <w:r w:rsidRPr="002647CA">
        <w:rPr>
          <w:rFonts w:ascii="GHEA Grapalat" w:hAnsi="GHEA Grapalat"/>
          <w:i w:val="0"/>
          <w:color w:val="000000" w:themeColor="text1"/>
          <w:sz w:val="22"/>
        </w:rPr>
        <w:t>участия взаимосвязанных с ________________ лиц и (или) учрежденных__________</w:t>
      </w:r>
    </w:p>
    <w:p w14:paraId="2B44D937" w14:textId="77777777" w:rsidR="002647CA" w:rsidRPr="002647CA" w:rsidRDefault="002647CA" w:rsidP="002647CA">
      <w:pPr>
        <w:widowControl w:val="0"/>
        <w:tabs>
          <w:tab w:val="left" w:pos="7938"/>
        </w:tabs>
        <w:ind w:left="3119"/>
        <w:jc w:val="both"/>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rPr>
        <w:t>наименование участника</w:t>
      </w:r>
      <w:r w:rsidRPr="002647CA">
        <w:rPr>
          <w:rFonts w:ascii="GHEA Grapalat" w:hAnsi="GHEA Grapalat"/>
          <w:color w:val="000000" w:themeColor="text1"/>
          <w:sz w:val="28"/>
          <w:szCs w:val="28"/>
          <w:vertAlign w:val="superscript"/>
          <w:lang w:val="hy-AM"/>
        </w:rPr>
        <w:t xml:space="preserve">                            </w:t>
      </w:r>
      <w:r w:rsidRPr="002647CA">
        <w:rPr>
          <w:rFonts w:ascii="GHEA Grapalat" w:hAnsi="GHEA Grapalat"/>
          <w:color w:val="000000" w:themeColor="text1"/>
          <w:sz w:val="28"/>
          <w:vertAlign w:val="superscript"/>
        </w:rPr>
        <w:t>наименование</w:t>
      </w:r>
      <w:r w:rsidRPr="002647CA">
        <w:rPr>
          <w:rFonts w:ascii="GHEA Grapalat" w:hAnsi="GHEA Grapalat"/>
          <w:color w:val="000000" w:themeColor="text1"/>
          <w:sz w:val="28"/>
          <w:szCs w:val="28"/>
          <w:vertAlign w:val="superscript"/>
          <w:lang w:val="hy-AM"/>
        </w:rPr>
        <w:t xml:space="preserve">  </w:t>
      </w:r>
      <w:r w:rsidRPr="002647CA">
        <w:rPr>
          <w:rFonts w:ascii="GHEA Grapalat" w:hAnsi="GHEA Grapalat"/>
          <w:color w:val="000000" w:themeColor="text1"/>
          <w:sz w:val="28"/>
          <w:vertAlign w:val="superscript"/>
        </w:rPr>
        <w:t>участника</w:t>
      </w:r>
    </w:p>
    <w:p w14:paraId="0B4DE2A2" w14:textId="77777777" w:rsidR="002647CA" w:rsidRPr="002647CA" w:rsidRDefault="002647CA" w:rsidP="002647CA">
      <w:pPr>
        <w:widowControl w:val="0"/>
        <w:jc w:val="both"/>
        <w:rPr>
          <w:rFonts w:ascii="GHEA Grapalat" w:hAnsi="GHEA Grapalat"/>
          <w:color w:val="000000" w:themeColor="text1"/>
          <w:sz w:val="22"/>
          <w:u w:val="single"/>
        </w:rPr>
      </w:pPr>
      <w:r w:rsidRPr="002647CA">
        <w:rPr>
          <w:rFonts w:ascii="GHEA Grapalat" w:hAnsi="GHEA Grapalat"/>
          <w:color w:val="000000" w:themeColor="text1"/>
          <w:sz w:val="22"/>
        </w:rPr>
        <w:t>организаций, либо организаций, имеющих принадлежащую ____________________</w:t>
      </w:r>
    </w:p>
    <w:p w14:paraId="45FC178D" w14:textId="77777777" w:rsidR="002647CA" w:rsidRPr="002647CA" w:rsidRDefault="002647CA" w:rsidP="002647CA">
      <w:pPr>
        <w:widowControl w:val="0"/>
        <w:ind w:left="7088"/>
        <w:jc w:val="both"/>
        <w:rPr>
          <w:rFonts w:ascii="GHEA Grapalat" w:hAnsi="GHEA Grapalat"/>
          <w:color w:val="000000" w:themeColor="text1"/>
        </w:rPr>
      </w:pPr>
      <w:r w:rsidRPr="002647CA">
        <w:rPr>
          <w:rFonts w:ascii="GHEA Grapalat" w:hAnsi="GHEA Grapalat"/>
          <w:color w:val="000000" w:themeColor="text1"/>
          <w:vertAlign w:val="superscript"/>
        </w:rPr>
        <w:t>наименование участника</w:t>
      </w:r>
    </w:p>
    <w:p w14:paraId="732046A0" w14:textId="77777777" w:rsidR="002647CA" w:rsidRPr="002647CA" w:rsidRDefault="002647CA" w:rsidP="002647CA">
      <w:pPr>
        <w:widowControl w:val="0"/>
        <w:jc w:val="both"/>
        <w:rPr>
          <w:rFonts w:ascii="GHEA Grapalat" w:hAnsi="GHEA Grapalat"/>
          <w:color w:val="000000" w:themeColor="text1"/>
          <w:sz w:val="22"/>
        </w:rPr>
      </w:pPr>
      <w:r w:rsidRPr="002647CA">
        <w:rPr>
          <w:rFonts w:ascii="GHEA Grapalat" w:hAnsi="GHEA Grapalat"/>
          <w:color w:val="000000" w:themeColor="text1"/>
          <w:sz w:val="22"/>
        </w:rPr>
        <w:t>долю (пай) в размере более пятидесяти процентов.</w:t>
      </w:r>
    </w:p>
    <w:p w14:paraId="38425020" w14:textId="77777777" w:rsidR="002647CA" w:rsidRPr="002647CA" w:rsidRDefault="002647CA" w:rsidP="002647CA">
      <w:pPr>
        <w:widowControl w:val="0"/>
        <w:contextualSpacing/>
        <w:jc w:val="both"/>
        <w:rPr>
          <w:rFonts w:ascii="GHEA Grapalat" w:hAnsi="GHEA Grapalat"/>
          <w:color w:val="000000" w:themeColor="text1"/>
          <w:sz w:val="22"/>
        </w:rPr>
      </w:pPr>
      <w:r w:rsidRPr="002647CA">
        <w:rPr>
          <w:rFonts w:ascii="GHEA Grapalat" w:hAnsi="GHEA Grapalat"/>
          <w:color w:val="000000" w:themeColor="text1"/>
          <w:sz w:val="22"/>
        </w:rPr>
        <w:t>Ниже  ------------------------------------------------------------------ представляет</w:t>
      </w:r>
      <w:r w:rsidRPr="002647CA">
        <w:rPr>
          <w:rFonts w:ascii="GHEA Grapalat" w:hAnsi="GHEA Grapalat"/>
          <w:color w:val="000000" w:themeColor="text1"/>
        </w:rPr>
        <w:t xml:space="preserve"> ссылк</w:t>
      </w:r>
      <w:r w:rsidRPr="002647CA">
        <w:rPr>
          <w:rFonts w:ascii="GHEA Grapalat" w:hAnsi="GHEA Grapalat"/>
          <w:color w:val="000000" w:themeColor="text1"/>
          <w:sz w:val="22"/>
        </w:rPr>
        <w:t>у</w:t>
      </w:r>
      <w:r w:rsidRPr="002647CA">
        <w:rPr>
          <w:rFonts w:ascii="GHEA Grapalat" w:hAnsi="GHEA Grapalat"/>
          <w:color w:val="000000" w:themeColor="text1"/>
        </w:rPr>
        <w:t xml:space="preserve"> на сайт</w:t>
      </w:r>
      <w:r w:rsidRPr="002647CA">
        <w:rPr>
          <w:rFonts w:ascii="GHEA Grapalat" w:hAnsi="GHEA Grapalat"/>
          <w:color w:val="000000" w:themeColor="text1"/>
          <w:sz w:val="22"/>
        </w:rPr>
        <w:t>,</w:t>
      </w:r>
    </w:p>
    <w:p w14:paraId="6308B9F5" w14:textId="77777777" w:rsidR="002647CA" w:rsidRPr="002647CA" w:rsidRDefault="002647CA" w:rsidP="002647CA">
      <w:pPr>
        <w:widowControl w:val="0"/>
        <w:ind w:left="2835"/>
        <w:contextualSpacing/>
        <w:jc w:val="both"/>
        <w:rPr>
          <w:rFonts w:ascii="GHEA Grapalat" w:hAnsi="GHEA Grapalat"/>
          <w:color w:val="000000" w:themeColor="text1"/>
          <w:sz w:val="28"/>
        </w:rPr>
      </w:pPr>
      <w:r w:rsidRPr="002647CA">
        <w:rPr>
          <w:rFonts w:ascii="GHEA Grapalat" w:hAnsi="GHEA Grapalat"/>
          <w:color w:val="000000" w:themeColor="text1"/>
          <w:sz w:val="28"/>
        </w:rPr>
        <w:t xml:space="preserve"> </w:t>
      </w:r>
      <w:r w:rsidRPr="002647CA">
        <w:rPr>
          <w:rFonts w:ascii="GHEA Grapalat" w:hAnsi="GHEA Grapalat"/>
          <w:color w:val="000000" w:themeColor="text1"/>
          <w:sz w:val="28"/>
          <w:vertAlign w:val="superscript"/>
        </w:rPr>
        <w:t>наименование участника</w:t>
      </w:r>
    </w:p>
    <w:p w14:paraId="60D2E024" w14:textId="77777777" w:rsidR="002647CA" w:rsidRPr="002647CA" w:rsidRDefault="002647CA" w:rsidP="002647CA">
      <w:pPr>
        <w:widowControl w:val="0"/>
        <w:jc w:val="both"/>
        <w:rPr>
          <w:rFonts w:ascii="GHEA Grapalat" w:hAnsi="GHEA Grapalat"/>
          <w:color w:val="000000" w:themeColor="text1"/>
          <w:sz w:val="22"/>
        </w:rPr>
      </w:pPr>
      <w:r w:rsidRPr="002647CA">
        <w:rPr>
          <w:rFonts w:ascii="GHEA Grapalat" w:hAnsi="GHEA Grapalat"/>
          <w:color w:val="000000" w:themeColor="text1"/>
        </w:rPr>
        <w:lastRenderedPageBreak/>
        <w:t>содержащий информацию о реальных бенефициарах</w:t>
      </w:r>
      <w:r w:rsidRPr="002647CA">
        <w:rPr>
          <w:rFonts w:ascii="GHEA Grapalat" w:hAnsi="GHEA Grapalat"/>
          <w:color w:val="000000" w:themeColor="text1"/>
          <w:sz w:val="22"/>
        </w:rPr>
        <w:t xml:space="preserve"> </w:t>
      </w:r>
      <w:r w:rsidRPr="002647CA">
        <w:rPr>
          <w:rFonts w:ascii="GHEA Grapalat" w:hAnsi="GHEA Grapalat"/>
          <w:color w:val="000000" w:themeColor="text1"/>
          <w:sz w:val="22"/>
          <w:szCs w:val="22"/>
        </w:rPr>
        <w:t>________________________________________</w:t>
      </w:r>
      <w:r w:rsidRPr="002647CA">
        <w:rPr>
          <w:rStyle w:val="af7"/>
          <w:rFonts w:ascii="GHEA Grapalat" w:hAnsi="GHEA Grapalat"/>
          <w:color w:val="000000" w:themeColor="text1"/>
          <w:sz w:val="22"/>
        </w:rPr>
        <w:footnoteReference w:customMarkFollows="1" w:id="8"/>
        <w:t>**</w:t>
      </w:r>
      <w:r w:rsidRPr="002647CA">
        <w:rPr>
          <w:rFonts w:ascii="GHEA Grapalat" w:hAnsi="GHEA Grapalat"/>
          <w:color w:val="000000" w:themeColor="text1"/>
          <w:sz w:val="22"/>
        </w:rPr>
        <w:t xml:space="preserve"> .</w:t>
      </w:r>
    </w:p>
    <w:p w14:paraId="14EDB3C0" w14:textId="77777777" w:rsidR="002647CA" w:rsidRPr="002647CA" w:rsidRDefault="002647CA" w:rsidP="002647CA">
      <w:pPr>
        <w:jc w:val="both"/>
        <w:rPr>
          <w:rFonts w:ascii="GHEA Grapalat" w:hAnsi="GHEA Grapalat"/>
          <w:color w:val="000000" w:themeColor="text1"/>
          <w:sz w:val="22"/>
        </w:rPr>
      </w:pPr>
      <w:r w:rsidRPr="002647CA">
        <w:rPr>
          <w:rFonts w:ascii="GHEA Grapalat" w:hAnsi="GHEA Grapalat"/>
          <w:color w:val="000000" w:themeColor="text1"/>
        </w:rPr>
        <w:t xml:space="preserve">Прилагается заверение об установке материалов и/или приборов и оборудования, соответствующих техническим характеристикам, установленных в прилагаемой к приглашению проектной документации. </w:t>
      </w:r>
      <w:r w:rsidRPr="002647CA">
        <w:rPr>
          <w:rFonts w:ascii="GHEA Grapalat" w:hAnsi="GHEA Grapalat"/>
          <w:color w:val="000000" w:themeColor="text1"/>
          <w:sz w:val="22"/>
        </w:rPr>
        <w:t>.</w:t>
      </w:r>
      <w:r w:rsidRPr="002647CA">
        <w:rPr>
          <w:rFonts w:ascii="GHEA Grapalat" w:hAnsi="GHEA Grapalat"/>
          <w:color w:val="000000" w:themeColor="text1"/>
          <w:sz w:val="22"/>
        </w:rPr>
        <w:footnoteReference w:customMarkFollows="1" w:id="9"/>
        <w:t xml:space="preserve">*** </w:t>
      </w:r>
    </w:p>
    <w:p w14:paraId="7E158B16" w14:textId="77777777" w:rsidR="002647CA" w:rsidRPr="002647CA" w:rsidRDefault="002647CA" w:rsidP="002647CA">
      <w:pPr>
        <w:tabs>
          <w:tab w:val="left" w:pos="7371"/>
        </w:tabs>
        <w:ind w:firstLine="3"/>
        <w:jc w:val="both"/>
        <w:rPr>
          <w:rFonts w:ascii="GHEA Grapalat" w:hAnsi="GHEA Grapalat"/>
          <w:color w:val="000000" w:themeColor="text1"/>
          <w:sz w:val="16"/>
        </w:rPr>
      </w:pPr>
    </w:p>
    <w:p w14:paraId="5581A2AE" w14:textId="77777777" w:rsidR="00F855BB" w:rsidRPr="002647CA" w:rsidRDefault="00F855BB" w:rsidP="00172186">
      <w:pPr>
        <w:tabs>
          <w:tab w:val="left" w:pos="7371"/>
        </w:tabs>
        <w:ind w:firstLine="3"/>
        <w:jc w:val="both"/>
        <w:rPr>
          <w:rFonts w:ascii="GHEA Grapalat" w:hAnsi="GHEA Grapalat"/>
          <w:sz w:val="16"/>
        </w:rPr>
      </w:pPr>
    </w:p>
    <w:p w14:paraId="694AE159" w14:textId="77777777" w:rsidR="006B3E56" w:rsidRPr="002647CA" w:rsidRDefault="006B3E56" w:rsidP="00172186">
      <w:pPr>
        <w:tabs>
          <w:tab w:val="left" w:pos="7371"/>
        </w:tabs>
        <w:ind w:firstLine="3"/>
        <w:jc w:val="both"/>
        <w:rPr>
          <w:rFonts w:ascii="GHEA Grapalat" w:hAnsi="GHEA Grapalat"/>
          <w:sz w:val="16"/>
        </w:rPr>
      </w:pPr>
    </w:p>
    <w:p w14:paraId="78B401FF" w14:textId="77777777" w:rsidR="006B3E56" w:rsidRPr="002647CA" w:rsidRDefault="006B3E56" w:rsidP="00172186">
      <w:pPr>
        <w:tabs>
          <w:tab w:val="left" w:pos="7371"/>
        </w:tabs>
        <w:ind w:firstLine="3"/>
        <w:jc w:val="both"/>
        <w:rPr>
          <w:rFonts w:ascii="GHEA Grapalat" w:hAnsi="GHEA Grapalat"/>
          <w:sz w:val="16"/>
        </w:rPr>
      </w:pPr>
    </w:p>
    <w:p w14:paraId="2CBD9EB5" w14:textId="77777777" w:rsidR="00374F4A" w:rsidRPr="002647CA" w:rsidRDefault="00374F4A" w:rsidP="00172186">
      <w:pPr>
        <w:jc w:val="both"/>
        <w:rPr>
          <w:rFonts w:ascii="GHEA Grapalat" w:hAnsi="GHEA Grapalat"/>
        </w:rPr>
      </w:pPr>
      <w:r w:rsidRPr="002647CA">
        <w:rPr>
          <w:rFonts w:ascii="GHEA Grapalat" w:hAnsi="GHEA Grapalat"/>
        </w:rPr>
        <w:t>_______________________________________________</w:t>
      </w:r>
      <w:r w:rsidRPr="002647CA">
        <w:rPr>
          <w:rFonts w:ascii="GHEA Grapalat" w:hAnsi="GHEA Grapalat"/>
        </w:rPr>
        <w:tab/>
        <w:t>_____________________</w:t>
      </w:r>
    </w:p>
    <w:p w14:paraId="017E3E07" w14:textId="77777777" w:rsidR="00374F4A" w:rsidRPr="002647CA" w:rsidRDefault="00374F4A" w:rsidP="00172186">
      <w:pPr>
        <w:tabs>
          <w:tab w:val="left" w:pos="7230"/>
        </w:tabs>
        <w:jc w:val="both"/>
        <w:rPr>
          <w:rFonts w:ascii="GHEA Grapalat" w:hAnsi="GHEA Grapalat"/>
          <w:sz w:val="16"/>
        </w:rPr>
      </w:pPr>
      <w:r w:rsidRPr="002647CA">
        <w:rPr>
          <w:rFonts w:ascii="GHEA Grapalat" w:hAnsi="GHEA Grapalat"/>
          <w:sz w:val="16"/>
        </w:rPr>
        <w:t>наименование участника (должность,</w:t>
      </w:r>
      <w:r w:rsidRPr="002647CA">
        <w:rPr>
          <w:rFonts w:ascii="GHEA Grapalat" w:hAnsi="GHEA Grapalat"/>
          <w:sz w:val="16"/>
        </w:rPr>
        <w:tab/>
        <w:t>подпись)</w:t>
      </w:r>
    </w:p>
    <w:p w14:paraId="631E55D4" w14:textId="77777777" w:rsidR="00374F4A" w:rsidRPr="002647CA" w:rsidRDefault="00374F4A" w:rsidP="00172186">
      <w:pPr>
        <w:jc w:val="both"/>
        <w:rPr>
          <w:rFonts w:ascii="GHEA Grapalat" w:hAnsi="GHEA Grapalat"/>
          <w:sz w:val="16"/>
        </w:rPr>
      </w:pPr>
      <w:r w:rsidRPr="002647CA">
        <w:rPr>
          <w:rFonts w:ascii="GHEA Grapalat" w:hAnsi="GHEA Grapalat"/>
          <w:sz w:val="16"/>
        </w:rPr>
        <w:t>имя, фамилия руководителя)</w:t>
      </w:r>
    </w:p>
    <w:p w14:paraId="1DCF8434" w14:textId="77777777" w:rsidR="0094684E" w:rsidRPr="002647CA" w:rsidRDefault="00B2572B" w:rsidP="00172186">
      <w:pPr>
        <w:widowControl w:val="0"/>
        <w:jc w:val="right"/>
        <w:rPr>
          <w:rFonts w:ascii="GHEA Grapalat" w:hAnsi="GHEA Grapalat"/>
          <w:b/>
        </w:rPr>
      </w:pPr>
      <w:r w:rsidRPr="002647CA">
        <w:rPr>
          <w:rFonts w:ascii="GHEA Grapalat" w:hAnsi="GHEA Grapalat"/>
        </w:rPr>
        <w:t>М. П.</w:t>
      </w:r>
      <w:r w:rsidR="00A225D9" w:rsidRPr="002647CA">
        <w:rPr>
          <w:rFonts w:ascii="GHEA Grapalat" w:hAnsi="GHEA Grapalat"/>
          <w:b/>
        </w:rPr>
        <w:t xml:space="preserve"> </w:t>
      </w:r>
    </w:p>
    <w:p w14:paraId="3D0F8A32" w14:textId="77777777" w:rsidR="00123294" w:rsidRPr="002647CA" w:rsidRDefault="00123294" w:rsidP="00172186">
      <w:pPr>
        <w:rPr>
          <w:rFonts w:ascii="GHEA Grapalat" w:hAnsi="GHEA Grapalat"/>
          <w:b/>
        </w:rPr>
      </w:pPr>
      <w:r w:rsidRPr="002647CA">
        <w:rPr>
          <w:rFonts w:ascii="GHEA Grapalat" w:hAnsi="GHEA Grapalat"/>
          <w:b/>
        </w:rPr>
        <w:br w:type="page"/>
      </w:r>
    </w:p>
    <w:p w14:paraId="183568B3" w14:textId="77777777" w:rsidR="00B048B2" w:rsidRPr="00E05709" w:rsidRDefault="00B048B2" w:rsidP="00172186">
      <w:pPr>
        <w:rPr>
          <w:rFonts w:ascii="GHEA Grapalat" w:hAnsi="GHEA Grapalat"/>
          <w:b/>
          <w:i/>
          <w:iCs/>
          <w:sz w:val="22"/>
          <w:szCs w:val="22"/>
        </w:rPr>
      </w:pPr>
    </w:p>
    <w:p w14:paraId="53FE47E9" w14:textId="77777777" w:rsidR="00D043C1" w:rsidRPr="00E05709" w:rsidRDefault="00D043C1" w:rsidP="00172186">
      <w:pPr>
        <w:pStyle w:val="3"/>
        <w:keepNext w:val="0"/>
        <w:widowControl w:val="0"/>
        <w:spacing w:line="240" w:lineRule="auto"/>
        <w:ind w:firstLine="567"/>
        <w:jc w:val="right"/>
        <w:rPr>
          <w:rFonts w:ascii="GHEA Grapalat" w:hAnsi="GHEA Grapalat" w:cs="Arial"/>
          <w:b/>
          <w:iCs/>
          <w:sz w:val="22"/>
          <w:szCs w:val="22"/>
        </w:rPr>
      </w:pPr>
      <w:r w:rsidRPr="00E05709">
        <w:rPr>
          <w:rFonts w:ascii="GHEA Grapalat" w:hAnsi="GHEA Grapalat"/>
          <w:b/>
          <w:iCs/>
          <w:sz w:val="22"/>
          <w:szCs w:val="22"/>
        </w:rPr>
        <w:t>Приложение № 1</w:t>
      </w:r>
      <w:r w:rsidR="00EF5BF0" w:rsidRPr="00E05709">
        <w:rPr>
          <w:rFonts w:ascii="GHEA Grapalat" w:hAnsi="GHEA Grapalat"/>
          <w:b/>
          <w:iCs/>
          <w:sz w:val="22"/>
          <w:szCs w:val="22"/>
        </w:rPr>
        <w:t>.</w:t>
      </w:r>
      <w:r w:rsidRPr="00E05709">
        <w:rPr>
          <w:rFonts w:ascii="GHEA Grapalat" w:hAnsi="GHEA Grapalat"/>
          <w:b/>
          <w:iCs/>
          <w:sz w:val="22"/>
          <w:szCs w:val="22"/>
        </w:rPr>
        <w:t>1</w:t>
      </w:r>
    </w:p>
    <w:p w14:paraId="2C3671EC" w14:textId="0B510E75" w:rsidR="002647CA" w:rsidRPr="00E05709" w:rsidRDefault="002647CA" w:rsidP="002647CA">
      <w:pPr>
        <w:pStyle w:val="3"/>
        <w:keepNext w:val="0"/>
        <w:widowControl w:val="0"/>
        <w:spacing w:line="240" w:lineRule="auto"/>
        <w:ind w:firstLine="567"/>
        <w:jc w:val="right"/>
        <w:rPr>
          <w:rFonts w:ascii="GHEA Grapalat" w:hAnsi="GHEA Grapalat"/>
          <w:b/>
          <w:iCs/>
          <w:color w:val="000000" w:themeColor="text1"/>
          <w:sz w:val="22"/>
          <w:szCs w:val="22"/>
        </w:rPr>
      </w:pPr>
      <w:r w:rsidRPr="00E05709">
        <w:rPr>
          <w:rFonts w:ascii="GHEA Grapalat" w:hAnsi="GHEA Grapalat"/>
          <w:b/>
          <w:iCs/>
          <w:color w:val="000000" w:themeColor="text1"/>
          <w:sz w:val="22"/>
          <w:szCs w:val="22"/>
        </w:rPr>
        <w:t>к Приглашению на открытый конкурс</w:t>
      </w:r>
      <w:r w:rsidRPr="00E05709">
        <w:rPr>
          <w:rFonts w:ascii="GHEA Grapalat" w:hAnsi="GHEA Grapalat" w:cs="Arial"/>
          <w:b/>
          <w:iCs/>
          <w:color w:val="000000" w:themeColor="text1"/>
          <w:sz w:val="22"/>
          <w:szCs w:val="22"/>
        </w:rPr>
        <w:br/>
      </w:r>
      <w:r w:rsidRPr="00E05709">
        <w:rPr>
          <w:rFonts w:ascii="GHEA Grapalat" w:hAnsi="GHEA Grapalat"/>
          <w:b/>
          <w:iCs/>
          <w:color w:val="000000" w:themeColor="text1"/>
          <w:sz w:val="22"/>
          <w:szCs w:val="22"/>
        </w:rPr>
        <w:t>под кодом «HH SHMAH-BMAShDzB-</w:t>
      </w:r>
      <w:r w:rsidR="002E0E94">
        <w:rPr>
          <w:rFonts w:ascii="GHEA Grapalat" w:hAnsi="GHEA Grapalat"/>
          <w:b/>
          <w:iCs/>
          <w:color w:val="000000" w:themeColor="text1"/>
          <w:sz w:val="22"/>
          <w:szCs w:val="22"/>
        </w:rPr>
        <w:t>25/16</w:t>
      </w:r>
      <w:r w:rsidRPr="00E05709">
        <w:rPr>
          <w:rFonts w:ascii="GHEA Grapalat" w:hAnsi="GHEA Grapalat"/>
          <w:b/>
          <w:iCs/>
          <w:color w:val="000000" w:themeColor="text1"/>
          <w:sz w:val="22"/>
          <w:szCs w:val="22"/>
        </w:rPr>
        <w:t>»</w:t>
      </w:r>
    </w:p>
    <w:p w14:paraId="3FBD3909" w14:textId="77777777" w:rsidR="002647CA" w:rsidRPr="002647CA" w:rsidRDefault="002647CA" w:rsidP="002647CA">
      <w:pPr>
        <w:widowControl w:val="0"/>
        <w:spacing w:after="160"/>
        <w:ind w:left="567" w:right="565"/>
        <w:jc w:val="center"/>
        <w:rPr>
          <w:rFonts w:ascii="GHEA Grapalat" w:hAnsi="GHEA Grapalat"/>
          <w:b/>
          <w:color w:val="000000" w:themeColor="text1"/>
        </w:rPr>
      </w:pPr>
    </w:p>
    <w:p w14:paraId="5941E0FD" w14:textId="77777777" w:rsidR="002647CA" w:rsidRPr="002647CA" w:rsidRDefault="002647CA" w:rsidP="002647CA">
      <w:pPr>
        <w:widowControl w:val="0"/>
        <w:spacing w:after="160"/>
        <w:ind w:left="567" w:right="565"/>
        <w:jc w:val="center"/>
        <w:rPr>
          <w:rFonts w:ascii="GHEA Grapalat" w:hAnsi="GHEA Grapalat"/>
          <w:b/>
          <w:color w:val="000000" w:themeColor="text1"/>
        </w:rPr>
      </w:pPr>
    </w:p>
    <w:p w14:paraId="4F613821" w14:textId="77777777" w:rsidR="002647CA" w:rsidRPr="00611272" w:rsidRDefault="002647CA" w:rsidP="002647CA">
      <w:pPr>
        <w:widowControl w:val="0"/>
        <w:spacing w:after="160"/>
        <w:ind w:left="567" w:right="565"/>
        <w:jc w:val="center"/>
        <w:rPr>
          <w:rFonts w:ascii="GHEA Grapalat" w:hAnsi="GHEA Grapalat"/>
          <w:b/>
          <w:color w:val="000000" w:themeColor="text1"/>
          <w:sz w:val="22"/>
          <w:szCs w:val="22"/>
          <w:lang w:val="hy-AM"/>
        </w:rPr>
      </w:pPr>
      <w:r w:rsidRPr="00611272">
        <w:rPr>
          <w:rFonts w:ascii="GHEA Grapalat" w:hAnsi="GHEA Grapalat"/>
          <w:b/>
          <w:color w:val="000000" w:themeColor="text1"/>
          <w:sz w:val="22"/>
          <w:szCs w:val="22"/>
        </w:rPr>
        <w:t>ЗАВЕРЕНИЕ</w:t>
      </w:r>
    </w:p>
    <w:p w14:paraId="5FB32B3E" w14:textId="77777777" w:rsidR="002647CA" w:rsidRPr="00611272" w:rsidRDefault="002647CA" w:rsidP="002647CA">
      <w:pPr>
        <w:pStyle w:val="3"/>
        <w:keepNext w:val="0"/>
        <w:widowControl w:val="0"/>
        <w:spacing w:after="160" w:line="240" w:lineRule="auto"/>
        <w:ind w:left="567" w:right="565"/>
        <w:rPr>
          <w:rFonts w:ascii="GHEA Grapalat" w:hAnsi="GHEA Grapalat" w:cs="Arial"/>
          <w:color w:val="000000" w:themeColor="text1"/>
          <w:sz w:val="22"/>
          <w:szCs w:val="22"/>
        </w:rPr>
      </w:pPr>
      <w:r w:rsidRPr="00611272">
        <w:rPr>
          <w:rFonts w:ascii="GHEA Grapalat" w:hAnsi="GHEA Grapalat"/>
          <w:b/>
          <w:i w:val="0"/>
          <w:color w:val="000000" w:themeColor="text1"/>
          <w:sz w:val="22"/>
          <w:szCs w:val="22"/>
        </w:rPr>
        <w:t>об обязательстве по установке материалов и/или устройств и оборудования, соответствующих техническим характеристикам и условиям гарантийного обслуживания, указанным в приглашении</w:t>
      </w:r>
    </w:p>
    <w:p w14:paraId="778EE0E2" w14:textId="77777777" w:rsidR="002647CA" w:rsidRPr="00611272" w:rsidRDefault="002647CA" w:rsidP="002647CA">
      <w:pPr>
        <w:widowControl w:val="0"/>
        <w:jc w:val="both"/>
        <w:rPr>
          <w:rFonts w:ascii="GHEA Grapalat" w:hAnsi="GHEA Grapalat"/>
          <w:color w:val="000000" w:themeColor="text1"/>
          <w:sz w:val="22"/>
          <w:szCs w:val="22"/>
        </w:rPr>
      </w:pPr>
      <w:r w:rsidRPr="00611272">
        <w:rPr>
          <w:rFonts w:ascii="GHEA Grapalat" w:hAnsi="GHEA Grapalat"/>
          <w:color w:val="000000" w:themeColor="text1"/>
          <w:sz w:val="22"/>
          <w:szCs w:val="22"/>
        </w:rPr>
        <w:t xml:space="preserve">___________________________________________________________________________,                               </w:t>
      </w:r>
    </w:p>
    <w:p w14:paraId="3F562581" w14:textId="77777777" w:rsidR="002647CA" w:rsidRPr="00611272" w:rsidRDefault="002647CA" w:rsidP="002647CA">
      <w:pPr>
        <w:widowControl w:val="0"/>
        <w:spacing w:after="120"/>
        <w:jc w:val="both"/>
        <w:rPr>
          <w:rFonts w:ascii="GHEA Grapalat" w:hAnsi="GHEA Grapalat" w:cs="Arial"/>
          <w:color w:val="000000" w:themeColor="text1"/>
          <w:sz w:val="14"/>
          <w:szCs w:val="22"/>
          <w:u w:val="single"/>
        </w:rPr>
      </w:pPr>
      <w:r w:rsidRPr="00611272">
        <w:rPr>
          <w:rFonts w:ascii="GHEA Grapalat" w:hAnsi="GHEA Grapalat"/>
          <w:color w:val="000000" w:themeColor="text1"/>
          <w:sz w:val="14"/>
          <w:szCs w:val="22"/>
        </w:rPr>
        <w:t xml:space="preserve">                                       наименование участника</w:t>
      </w:r>
    </w:p>
    <w:p w14:paraId="45547540" w14:textId="1CF866B9" w:rsidR="00D043C1" w:rsidRPr="00611272" w:rsidDel="002B6B4A" w:rsidRDefault="002647CA" w:rsidP="002647CA">
      <w:pPr>
        <w:widowControl w:val="0"/>
        <w:tabs>
          <w:tab w:val="left" w:pos="6804"/>
        </w:tabs>
        <w:jc w:val="both"/>
        <w:rPr>
          <w:del w:id="11" w:author="Inesa Kocharyan" w:date="2024-02-09T17:12:00Z"/>
          <w:rFonts w:ascii="GHEA Grapalat" w:hAnsi="GHEA Grapalat"/>
          <w:sz w:val="22"/>
          <w:szCs w:val="22"/>
        </w:rPr>
      </w:pPr>
      <w:r w:rsidRPr="00611272">
        <w:rPr>
          <w:rFonts w:ascii="GHEA Grapalat" w:hAnsi="GHEA Grapalat"/>
          <w:color w:val="000000" w:themeColor="text1"/>
          <w:sz w:val="22"/>
          <w:szCs w:val="22"/>
        </w:rPr>
        <w:t>в случае признания отобранным участником в рамках открытого конкурса под кодом "</w:t>
      </w:r>
      <w:r w:rsidRPr="00611272">
        <w:rPr>
          <w:rFonts w:ascii="GHEA Grapalat" w:hAnsi="GHEA Grapalat"/>
          <w:b/>
          <w:color w:val="000000" w:themeColor="text1"/>
          <w:sz w:val="20"/>
          <w:szCs w:val="20"/>
        </w:rPr>
        <w:t xml:space="preserve"> HH SHMAH-BMAShDzB-</w:t>
      </w:r>
      <w:r w:rsidR="002E0E94">
        <w:rPr>
          <w:rFonts w:ascii="GHEA Grapalat" w:hAnsi="GHEA Grapalat"/>
          <w:b/>
          <w:color w:val="000000" w:themeColor="text1"/>
          <w:sz w:val="20"/>
          <w:szCs w:val="20"/>
        </w:rPr>
        <w:t>25/16</w:t>
      </w:r>
      <w:r w:rsidRPr="00611272">
        <w:rPr>
          <w:rFonts w:ascii="GHEA Grapalat" w:hAnsi="GHEA Grapalat"/>
          <w:color w:val="000000" w:themeColor="text1"/>
          <w:sz w:val="22"/>
          <w:szCs w:val="22"/>
        </w:rPr>
        <w:t xml:space="preserve">"*  </w:t>
      </w:r>
      <w:r w:rsidR="002B6B4A" w:rsidRPr="00611272">
        <w:rPr>
          <w:rFonts w:ascii="GHEA Grapalat" w:hAnsi="GHEA Grapalat"/>
          <w:sz w:val="22"/>
          <w:szCs w:val="22"/>
        </w:rPr>
        <w:t>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sidRPr="00611272">
        <w:rPr>
          <w:rFonts w:ascii="GHEA Grapalat" w:hAnsi="GHEA Grapalat"/>
          <w:sz w:val="22"/>
          <w:szCs w:val="22"/>
        </w:rPr>
        <w:t>,</w:t>
      </w:r>
    </w:p>
    <w:p w14:paraId="5422FBC1" w14:textId="77777777" w:rsidR="00094180" w:rsidRPr="002647CA" w:rsidRDefault="00094180" w:rsidP="00172186">
      <w:pPr>
        <w:widowControl w:val="0"/>
        <w:tabs>
          <w:tab w:val="left" w:pos="6804"/>
        </w:tabs>
        <w:jc w:val="center"/>
        <w:rPr>
          <w:rFonts w:ascii="GHEA Grapalat" w:hAnsi="GHEA Grapalat"/>
        </w:rPr>
      </w:pPr>
    </w:p>
    <w:p w14:paraId="5D20FD58" w14:textId="77777777" w:rsidR="00094180" w:rsidRPr="002647CA" w:rsidRDefault="00094180" w:rsidP="00172186">
      <w:pPr>
        <w:widowControl w:val="0"/>
        <w:tabs>
          <w:tab w:val="left" w:pos="6804"/>
        </w:tabs>
        <w:jc w:val="center"/>
        <w:rPr>
          <w:rFonts w:ascii="GHEA Grapalat" w:hAnsi="GHEA Grapalat"/>
        </w:rPr>
      </w:pPr>
    </w:p>
    <w:p w14:paraId="55A3F7D4" w14:textId="77777777" w:rsidR="00094180" w:rsidRPr="002647CA" w:rsidRDefault="00094180" w:rsidP="00172186">
      <w:pPr>
        <w:widowControl w:val="0"/>
        <w:tabs>
          <w:tab w:val="left" w:pos="6804"/>
        </w:tabs>
        <w:jc w:val="center"/>
        <w:rPr>
          <w:rFonts w:ascii="GHEA Grapalat" w:hAnsi="GHEA Grapalat"/>
        </w:rPr>
      </w:pPr>
    </w:p>
    <w:p w14:paraId="0E675836" w14:textId="77777777" w:rsidR="00094180" w:rsidRPr="002647CA" w:rsidRDefault="00094180" w:rsidP="00172186">
      <w:pPr>
        <w:widowControl w:val="0"/>
        <w:tabs>
          <w:tab w:val="left" w:pos="6804"/>
        </w:tabs>
        <w:jc w:val="center"/>
        <w:rPr>
          <w:rFonts w:ascii="GHEA Grapalat" w:hAnsi="GHEA Grapalat"/>
        </w:rPr>
      </w:pPr>
    </w:p>
    <w:p w14:paraId="2DAFBB14" w14:textId="77777777" w:rsidR="00D043C1" w:rsidRPr="002647CA" w:rsidRDefault="00D043C1" w:rsidP="00172186">
      <w:pPr>
        <w:widowControl w:val="0"/>
        <w:tabs>
          <w:tab w:val="left" w:pos="6804"/>
        </w:tabs>
        <w:jc w:val="center"/>
        <w:rPr>
          <w:rFonts w:ascii="GHEA Grapalat" w:hAnsi="GHEA Grapalat"/>
        </w:rPr>
      </w:pPr>
      <w:r w:rsidRPr="002647CA">
        <w:rPr>
          <w:rFonts w:ascii="GHEA Grapalat" w:hAnsi="GHEA Grapalat"/>
        </w:rPr>
        <w:t>_________________________________________________</w:t>
      </w:r>
      <w:r w:rsidRPr="002647CA">
        <w:rPr>
          <w:rFonts w:ascii="GHEA Grapalat" w:hAnsi="GHEA Grapalat"/>
        </w:rPr>
        <w:tab/>
        <w:t>_________________</w:t>
      </w:r>
    </w:p>
    <w:p w14:paraId="49A8AF3A" w14:textId="77777777" w:rsidR="00D043C1" w:rsidRPr="002647CA" w:rsidRDefault="00D043C1" w:rsidP="00172186">
      <w:pPr>
        <w:widowControl w:val="0"/>
        <w:tabs>
          <w:tab w:val="left" w:pos="7513"/>
        </w:tabs>
        <w:jc w:val="both"/>
        <w:rPr>
          <w:rFonts w:ascii="GHEA Grapalat" w:hAnsi="GHEA Grapalat" w:cs="Arial"/>
          <w:sz w:val="16"/>
        </w:rPr>
      </w:pPr>
      <w:r w:rsidRPr="002647CA">
        <w:rPr>
          <w:rFonts w:ascii="GHEA Grapalat" w:hAnsi="GHEA Grapalat"/>
          <w:sz w:val="16"/>
        </w:rPr>
        <w:t>наименование участника (должность, имя, фамилия руководителя</w:t>
      </w:r>
      <w:r w:rsidRPr="002647CA">
        <w:rPr>
          <w:rFonts w:ascii="GHEA Grapalat" w:hAnsi="GHEA Grapalat"/>
          <w:sz w:val="16"/>
        </w:rPr>
        <w:tab/>
        <w:t>подпись</w:t>
      </w:r>
    </w:p>
    <w:p w14:paraId="6757306A" w14:textId="77777777" w:rsidR="00D043C1" w:rsidRPr="002647CA" w:rsidRDefault="00D043C1" w:rsidP="00172186">
      <w:pPr>
        <w:widowControl w:val="0"/>
        <w:jc w:val="right"/>
        <w:rPr>
          <w:rFonts w:ascii="GHEA Grapalat" w:hAnsi="GHEA Grapalat"/>
        </w:rPr>
      </w:pPr>
    </w:p>
    <w:p w14:paraId="16E94560" w14:textId="77777777" w:rsidR="00D043C1" w:rsidRPr="002647CA" w:rsidRDefault="00D043C1" w:rsidP="00172186">
      <w:pPr>
        <w:widowControl w:val="0"/>
        <w:jc w:val="right"/>
        <w:rPr>
          <w:rFonts w:ascii="GHEA Grapalat" w:hAnsi="GHEA Grapalat"/>
        </w:rPr>
      </w:pPr>
      <w:r w:rsidRPr="002647CA">
        <w:rPr>
          <w:rFonts w:ascii="GHEA Grapalat" w:hAnsi="GHEA Grapalat"/>
        </w:rPr>
        <w:t>М. П.</w:t>
      </w:r>
    </w:p>
    <w:p w14:paraId="0E1738D0" w14:textId="77777777" w:rsidR="00D043C1" w:rsidRPr="002647CA" w:rsidRDefault="00D043C1" w:rsidP="00172186">
      <w:pPr>
        <w:rPr>
          <w:rFonts w:ascii="GHEA Grapalat" w:hAnsi="GHEA Grapalat"/>
        </w:rPr>
      </w:pPr>
      <w:r w:rsidRPr="002647CA">
        <w:rPr>
          <w:rFonts w:ascii="GHEA Grapalat" w:hAnsi="GHEA Grapalat"/>
        </w:rPr>
        <w:br w:type="page"/>
      </w:r>
    </w:p>
    <w:p w14:paraId="79C66C65" w14:textId="77777777" w:rsidR="002647CA" w:rsidRDefault="002647CA" w:rsidP="00172186">
      <w:pPr>
        <w:pStyle w:val="3"/>
        <w:keepNext w:val="0"/>
        <w:widowControl w:val="0"/>
        <w:spacing w:line="240" w:lineRule="auto"/>
        <w:ind w:firstLine="567"/>
        <w:jc w:val="right"/>
        <w:rPr>
          <w:rFonts w:ascii="GHEA Grapalat" w:hAnsi="GHEA Grapalat"/>
          <w:b/>
          <w:i w:val="0"/>
          <w:sz w:val="24"/>
          <w:szCs w:val="24"/>
        </w:rPr>
      </w:pPr>
    </w:p>
    <w:p w14:paraId="2BEB3B3C" w14:textId="61EDC5B4" w:rsidR="00603B42" w:rsidRPr="00611272" w:rsidRDefault="00603B42" w:rsidP="00172186">
      <w:pPr>
        <w:pStyle w:val="3"/>
        <w:keepNext w:val="0"/>
        <w:widowControl w:val="0"/>
        <w:spacing w:line="240" w:lineRule="auto"/>
        <w:ind w:firstLine="567"/>
        <w:jc w:val="right"/>
        <w:rPr>
          <w:rFonts w:ascii="GHEA Grapalat" w:hAnsi="GHEA Grapalat" w:cs="Arial"/>
          <w:b/>
          <w:iCs/>
          <w:sz w:val="22"/>
          <w:szCs w:val="22"/>
        </w:rPr>
      </w:pPr>
      <w:r w:rsidRPr="00611272">
        <w:rPr>
          <w:rFonts w:ascii="GHEA Grapalat" w:hAnsi="GHEA Grapalat"/>
          <w:b/>
          <w:iCs/>
          <w:sz w:val="22"/>
          <w:szCs w:val="22"/>
        </w:rPr>
        <w:t>Приложение № 1.2</w:t>
      </w:r>
    </w:p>
    <w:p w14:paraId="27280932" w14:textId="35459C79" w:rsidR="002647CA" w:rsidRPr="00611272" w:rsidRDefault="002647CA" w:rsidP="002647CA">
      <w:pPr>
        <w:pStyle w:val="3"/>
        <w:keepNext w:val="0"/>
        <w:widowControl w:val="0"/>
        <w:spacing w:line="240" w:lineRule="auto"/>
        <w:ind w:firstLine="567"/>
        <w:jc w:val="right"/>
        <w:rPr>
          <w:rFonts w:ascii="GHEA Grapalat" w:hAnsi="GHEA Grapalat"/>
          <w:b/>
          <w:iCs/>
          <w:color w:val="000000" w:themeColor="text1"/>
          <w:szCs w:val="18"/>
        </w:rPr>
      </w:pPr>
      <w:r w:rsidRPr="00611272">
        <w:rPr>
          <w:rFonts w:ascii="GHEA Grapalat" w:hAnsi="GHEA Grapalat"/>
          <w:b/>
          <w:iCs/>
          <w:color w:val="000000" w:themeColor="text1"/>
          <w:szCs w:val="18"/>
        </w:rPr>
        <w:t>к Приглашению на открытый конкурс</w:t>
      </w:r>
      <w:r w:rsidRPr="00611272">
        <w:rPr>
          <w:rFonts w:ascii="GHEA Grapalat" w:hAnsi="GHEA Grapalat" w:cs="Arial"/>
          <w:b/>
          <w:iCs/>
          <w:color w:val="000000" w:themeColor="text1"/>
          <w:sz w:val="22"/>
          <w:szCs w:val="22"/>
        </w:rPr>
        <w:br/>
      </w:r>
      <w:r w:rsidRPr="00611272">
        <w:rPr>
          <w:rFonts w:ascii="GHEA Grapalat" w:hAnsi="GHEA Grapalat"/>
          <w:b/>
          <w:iCs/>
          <w:color w:val="000000" w:themeColor="text1"/>
          <w:szCs w:val="18"/>
        </w:rPr>
        <w:t xml:space="preserve">под кодом </w:t>
      </w:r>
      <w:r w:rsidRPr="00611272">
        <w:rPr>
          <w:rFonts w:ascii="GHEA Grapalat" w:hAnsi="GHEA Grapalat"/>
          <w:b/>
          <w:iCs/>
          <w:color w:val="000000" w:themeColor="text1"/>
        </w:rPr>
        <w:t>«HH SHMAH-BMAShDzB-</w:t>
      </w:r>
      <w:r w:rsidR="002E0E94">
        <w:rPr>
          <w:rFonts w:ascii="GHEA Grapalat" w:hAnsi="GHEA Grapalat"/>
          <w:b/>
          <w:iCs/>
          <w:color w:val="000000" w:themeColor="text1"/>
        </w:rPr>
        <w:t>25/16</w:t>
      </w:r>
      <w:r w:rsidRPr="00611272">
        <w:rPr>
          <w:rFonts w:ascii="GHEA Grapalat" w:hAnsi="GHEA Grapalat"/>
          <w:b/>
          <w:iCs/>
          <w:color w:val="000000" w:themeColor="text1"/>
        </w:rPr>
        <w:t>»</w:t>
      </w:r>
    </w:p>
    <w:p w14:paraId="75849B5C" w14:textId="77777777" w:rsidR="002647CA" w:rsidRPr="00611272" w:rsidRDefault="002647CA" w:rsidP="00172186">
      <w:pPr>
        <w:jc w:val="center"/>
        <w:rPr>
          <w:rStyle w:val="ezkurwreuab5ozgtqnkl"/>
          <w:rFonts w:ascii="GHEA Grapalat" w:hAnsi="GHEA Grapalat"/>
          <w:b/>
        </w:rPr>
      </w:pPr>
    </w:p>
    <w:p w14:paraId="02B4AA3B" w14:textId="45F57B36" w:rsidR="00603B42" w:rsidRPr="00611272" w:rsidRDefault="00603B42" w:rsidP="00172186">
      <w:pPr>
        <w:jc w:val="center"/>
        <w:rPr>
          <w:rStyle w:val="ezkurwreuab5ozgtqnkl"/>
          <w:rFonts w:ascii="GHEA Grapalat" w:hAnsi="GHEA Grapalat"/>
          <w:b/>
        </w:rPr>
      </w:pPr>
      <w:r w:rsidRPr="00611272">
        <w:rPr>
          <w:rStyle w:val="ezkurwreuab5ozgtqnkl"/>
          <w:rFonts w:ascii="GHEA Grapalat" w:hAnsi="GHEA Grapalat"/>
          <w:b/>
        </w:rPr>
        <w:t>Информация</w:t>
      </w:r>
    </w:p>
    <w:p w14:paraId="67F34065" w14:textId="77777777" w:rsidR="00603B42" w:rsidRPr="00611272" w:rsidRDefault="00603B42" w:rsidP="00172186">
      <w:pPr>
        <w:jc w:val="center"/>
        <w:rPr>
          <w:rStyle w:val="ezkurwreuab5ozgtqnkl"/>
          <w:rFonts w:ascii="GHEA Grapalat" w:hAnsi="GHEA Grapalat"/>
          <w:b/>
          <w:sz w:val="22"/>
          <w:szCs w:val="22"/>
        </w:rPr>
      </w:pPr>
      <w:r w:rsidRPr="00611272">
        <w:rPr>
          <w:rStyle w:val="ezkurwreuab5ozgtqnkl"/>
          <w:rFonts w:ascii="GHEA Grapalat" w:hAnsi="GHEA Grapalat"/>
          <w:b/>
          <w:sz w:val="22"/>
          <w:szCs w:val="22"/>
        </w:rPr>
        <w:t>о технических средствах (приборах, оборудовании), предлагаемых для исполнения заключаемого договора</w:t>
      </w:r>
    </w:p>
    <w:p w14:paraId="79FA4DEA" w14:textId="77777777" w:rsidR="00603B42" w:rsidRPr="002647CA" w:rsidRDefault="00603B42" w:rsidP="00172186">
      <w:pPr>
        <w:rPr>
          <w:rFonts w:ascii="GHEA Grapalat" w:hAnsi="GHEA Grapalat"/>
          <w:b/>
        </w:rPr>
      </w:pPr>
    </w:p>
    <w:tbl>
      <w:tblPr>
        <w:tblStyle w:val="aff3"/>
        <w:tblW w:w="10881" w:type="dxa"/>
        <w:tblLook w:val="04A0" w:firstRow="1" w:lastRow="0" w:firstColumn="1" w:lastColumn="0" w:noHBand="0" w:noVBand="1"/>
      </w:tblPr>
      <w:tblGrid>
        <w:gridCol w:w="456"/>
        <w:gridCol w:w="2771"/>
        <w:gridCol w:w="992"/>
        <w:gridCol w:w="3827"/>
        <w:gridCol w:w="2835"/>
      </w:tblGrid>
      <w:tr w:rsidR="00603B42" w:rsidRPr="002647CA" w14:paraId="1D2AA902" w14:textId="77777777" w:rsidTr="00E05709">
        <w:tc>
          <w:tcPr>
            <w:tcW w:w="456" w:type="dxa"/>
            <w:shd w:val="clear" w:color="auto" w:fill="DBE5F1" w:themeFill="accent1" w:themeFillTint="33"/>
          </w:tcPr>
          <w:p w14:paraId="128BF815" w14:textId="77777777" w:rsidR="00603B42" w:rsidRPr="00E05709" w:rsidRDefault="00603B42" w:rsidP="00172186">
            <w:pPr>
              <w:jc w:val="center"/>
              <w:rPr>
                <w:rFonts w:ascii="GHEA Grapalat" w:hAnsi="GHEA Grapalat" w:cs="Arial"/>
                <w:sz w:val="20"/>
                <w:lang w:val="hy-AM"/>
              </w:rPr>
            </w:pPr>
            <w:r w:rsidRPr="00E05709">
              <w:rPr>
                <w:rFonts w:ascii="GHEA Grapalat" w:hAnsi="GHEA Grapalat" w:cs="Arial"/>
                <w:sz w:val="20"/>
              </w:rPr>
              <w:t>N</w:t>
            </w:r>
          </w:p>
        </w:tc>
        <w:tc>
          <w:tcPr>
            <w:tcW w:w="2771" w:type="dxa"/>
            <w:shd w:val="clear" w:color="auto" w:fill="DBE5F1" w:themeFill="accent1" w:themeFillTint="33"/>
          </w:tcPr>
          <w:p w14:paraId="1EB8EAAA" w14:textId="77777777" w:rsidR="00603B42" w:rsidRPr="00E05709" w:rsidRDefault="00603B42" w:rsidP="00172186">
            <w:pPr>
              <w:jc w:val="center"/>
              <w:rPr>
                <w:rFonts w:ascii="GHEA Grapalat" w:hAnsi="GHEA Grapalat" w:cs="Arial"/>
                <w:sz w:val="20"/>
                <w:lang w:val="hy-AM"/>
              </w:rPr>
            </w:pPr>
            <w:r w:rsidRPr="00E05709">
              <w:rPr>
                <w:rFonts w:ascii="GHEA Grapalat" w:hAnsi="GHEA Grapalat"/>
                <w:sz w:val="20"/>
              </w:rPr>
              <w:t>Наименование технического средства</w:t>
            </w:r>
          </w:p>
        </w:tc>
        <w:tc>
          <w:tcPr>
            <w:tcW w:w="992" w:type="dxa"/>
            <w:shd w:val="clear" w:color="auto" w:fill="DBE5F1" w:themeFill="accent1" w:themeFillTint="33"/>
            <w:vAlign w:val="center"/>
          </w:tcPr>
          <w:p w14:paraId="370F359A" w14:textId="77777777" w:rsidR="00603B42" w:rsidRPr="00E05709" w:rsidRDefault="00603B42" w:rsidP="00172186">
            <w:pPr>
              <w:jc w:val="center"/>
              <w:rPr>
                <w:rFonts w:ascii="GHEA Grapalat" w:hAnsi="GHEA Grapalat" w:cs="Arial"/>
                <w:sz w:val="20"/>
                <w:lang w:val="hy-AM"/>
              </w:rPr>
            </w:pPr>
            <w:r w:rsidRPr="00E05709">
              <w:rPr>
                <w:rFonts w:ascii="GHEA Grapalat" w:hAnsi="GHEA Grapalat"/>
                <w:sz w:val="20"/>
              </w:rPr>
              <w:t>Тип</w:t>
            </w:r>
          </w:p>
        </w:tc>
        <w:tc>
          <w:tcPr>
            <w:tcW w:w="3827" w:type="dxa"/>
            <w:shd w:val="clear" w:color="auto" w:fill="DBE5F1" w:themeFill="accent1" w:themeFillTint="33"/>
            <w:vAlign w:val="center"/>
          </w:tcPr>
          <w:p w14:paraId="5D883779" w14:textId="77777777" w:rsidR="00603B42" w:rsidRPr="00E05709" w:rsidRDefault="00603B42" w:rsidP="00172186">
            <w:pPr>
              <w:jc w:val="center"/>
              <w:rPr>
                <w:rFonts w:ascii="GHEA Grapalat" w:hAnsi="GHEA Grapalat" w:cs="Arial"/>
                <w:sz w:val="20"/>
                <w:lang w:val="hy-AM"/>
              </w:rPr>
            </w:pPr>
            <w:r w:rsidRPr="00E05709">
              <w:rPr>
                <w:rFonts w:ascii="GHEA Grapalat" w:hAnsi="GHEA Grapalat"/>
                <w:sz w:val="20"/>
              </w:rPr>
              <w:t>Марка, государственный номер (при наличии) и дата производства технического средства</w:t>
            </w:r>
          </w:p>
        </w:tc>
        <w:tc>
          <w:tcPr>
            <w:tcW w:w="2835" w:type="dxa"/>
            <w:shd w:val="clear" w:color="auto" w:fill="DBE5F1" w:themeFill="accent1" w:themeFillTint="33"/>
            <w:vAlign w:val="center"/>
          </w:tcPr>
          <w:p w14:paraId="4DC517B0" w14:textId="77777777" w:rsidR="00603B42" w:rsidRPr="00E05709" w:rsidRDefault="00603B42" w:rsidP="00172186">
            <w:pPr>
              <w:jc w:val="center"/>
              <w:rPr>
                <w:rFonts w:ascii="GHEA Grapalat" w:hAnsi="GHEA Grapalat" w:cs="Arial"/>
                <w:sz w:val="20"/>
                <w:lang w:val="hy-AM"/>
              </w:rPr>
            </w:pPr>
            <w:r w:rsidRPr="00E05709">
              <w:rPr>
                <w:rFonts w:ascii="GHEA Grapalat" w:hAnsi="GHEA Grapalat"/>
                <w:sz w:val="20"/>
              </w:rPr>
              <w:t>Вид права на техническое средство</w:t>
            </w:r>
          </w:p>
        </w:tc>
      </w:tr>
      <w:tr w:rsidR="00603B42" w:rsidRPr="002647CA" w14:paraId="4D22E962" w14:textId="77777777" w:rsidTr="00E05709">
        <w:tc>
          <w:tcPr>
            <w:tcW w:w="456" w:type="dxa"/>
          </w:tcPr>
          <w:p w14:paraId="08A2850D" w14:textId="77777777" w:rsidR="00603B42" w:rsidRPr="002647CA" w:rsidRDefault="00603B42" w:rsidP="00172186">
            <w:pPr>
              <w:jc w:val="both"/>
              <w:rPr>
                <w:rFonts w:ascii="GHEA Grapalat" w:hAnsi="GHEA Grapalat" w:cs="Arial"/>
                <w:sz w:val="20"/>
                <w:lang w:val="hy-AM"/>
              </w:rPr>
            </w:pPr>
          </w:p>
        </w:tc>
        <w:tc>
          <w:tcPr>
            <w:tcW w:w="2771" w:type="dxa"/>
          </w:tcPr>
          <w:p w14:paraId="5DD6F699" w14:textId="77777777" w:rsidR="00603B42" w:rsidRPr="002647CA" w:rsidRDefault="00603B42" w:rsidP="00172186">
            <w:pPr>
              <w:jc w:val="both"/>
              <w:rPr>
                <w:rFonts w:ascii="GHEA Grapalat" w:hAnsi="GHEA Grapalat" w:cs="Arial"/>
                <w:sz w:val="20"/>
                <w:lang w:val="hy-AM"/>
              </w:rPr>
            </w:pPr>
          </w:p>
        </w:tc>
        <w:tc>
          <w:tcPr>
            <w:tcW w:w="992" w:type="dxa"/>
          </w:tcPr>
          <w:p w14:paraId="1ABF323D" w14:textId="77777777" w:rsidR="00603B42" w:rsidRPr="002647CA" w:rsidRDefault="00603B42" w:rsidP="00172186">
            <w:pPr>
              <w:jc w:val="both"/>
              <w:rPr>
                <w:rFonts w:ascii="GHEA Grapalat" w:hAnsi="GHEA Grapalat" w:cs="Arial"/>
                <w:sz w:val="20"/>
                <w:lang w:val="hy-AM"/>
              </w:rPr>
            </w:pPr>
          </w:p>
        </w:tc>
        <w:tc>
          <w:tcPr>
            <w:tcW w:w="3827" w:type="dxa"/>
          </w:tcPr>
          <w:p w14:paraId="33F6FBCB" w14:textId="77777777" w:rsidR="00603B42" w:rsidRPr="002647CA" w:rsidRDefault="00603B42" w:rsidP="00172186">
            <w:pPr>
              <w:jc w:val="both"/>
              <w:rPr>
                <w:rFonts w:ascii="GHEA Grapalat" w:hAnsi="GHEA Grapalat" w:cs="Arial"/>
                <w:sz w:val="20"/>
                <w:lang w:val="hy-AM"/>
              </w:rPr>
            </w:pPr>
          </w:p>
        </w:tc>
        <w:tc>
          <w:tcPr>
            <w:tcW w:w="2835" w:type="dxa"/>
          </w:tcPr>
          <w:p w14:paraId="252665FA" w14:textId="77777777" w:rsidR="00603B42" w:rsidRPr="002647CA" w:rsidRDefault="00603B42" w:rsidP="00172186">
            <w:pPr>
              <w:jc w:val="both"/>
              <w:rPr>
                <w:rFonts w:ascii="GHEA Grapalat" w:hAnsi="GHEA Grapalat" w:cs="Arial"/>
                <w:sz w:val="20"/>
                <w:lang w:val="hy-AM"/>
              </w:rPr>
            </w:pPr>
          </w:p>
        </w:tc>
      </w:tr>
      <w:tr w:rsidR="00603B42" w:rsidRPr="002647CA" w14:paraId="68214FB4" w14:textId="77777777" w:rsidTr="00E05709">
        <w:tc>
          <w:tcPr>
            <w:tcW w:w="456" w:type="dxa"/>
          </w:tcPr>
          <w:p w14:paraId="4F602BF8" w14:textId="77777777" w:rsidR="00603B42" w:rsidRPr="002647CA" w:rsidRDefault="00603B42" w:rsidP="00172186">
            <w:pPr>
              <w:jc w:val="both"/>
              <w:rPr>
                <w:rFonts w:ascii="GHEA Grapalat" w:hAnsi="GHEA Grapalat" w:cs="Arial"/>
                <w:sz w:val="20"/>
                <w:lang w:val="hy-AM"/>
              </w:rPr>
            </w:pPr>
          </w:p>
        </w:tc>
        <w:tc>
          <w:tcPr>
            <w:tcW w:w="2771" w:type="dxa"/>
          </w:tcPr>
          <w:p w14:paraId="37839AFE" w14:textId="77777777" w:rsidR="00603B42" w:rsidRPr="002647CA" w:rsidRDefault="00603B42" w:rsidP="00172186">
            <w:pPr>
              <w:jc w:val="both"/>
              <w:rPr>
                <w:rFonts w:ascii="GHEA Grapalat" w:hAnsi="GHEA Grapalat" w:cs="Arial"/>
                <w:sz w:val="20"/>
                <w:lang w:val="hy-AM"/>
              </w:rPr>
            </w:pPr>
          </w:p>
        </w:tc>
        <w:tc>
          <w:tcPr>
            <w:tcW w:w="992" w:type="dxa"/>
          </w:tcPr>
          <w:p w14:paraId="4EDDCA34" w14:textId="77777777" w:rsidR="00603B42" w:rsidRPr="002647CA" w:rsidRDefault="00603B42" w:rsidP="00172186">
            <w:pPr>
              <w:jc w:val="both"/>
              <w:rPr>
                <w:rFonts w:ascii="GHEA Grapalat" w:hAnsi="GHEA Grapalat" w:cs="Arial"/>
                <w:sz w:val="20"/>
                <w:lang w:val="hy-AM"/>
              </w:rPr>
            </w:pPr>
          </w:p>
        </w:tc>
        <w:tc>
          <w:tcPr>
            <w:tcW w:w="3827" w:type="dxa"/>
          </w:tcPr>
          <w:p w14:paraId="2DA3151E" w14:textId="77777777" w:rsidR="00603B42" w:rsidRPr="002647CA" w:rsidRDefault="00603B42" w:rsidP="00172186">
            <w:pPr>
              <w:jc w:val="both"/>
              <w:rPr>
                <w:rFonts w:ascii="GHEA Grapalat" w:hAnsi="GHEA Grapalat" w:cs="Arial"/>
                <w:sz w:val="20"/>
                <w:lang w:val="hy-AM"/>
              </w:rPr>
            </w:pPr>
          </w:p>
        </w:tc>
        <w:tc>
          <w:tcPr>
            <w:tcW w:w="2835" w:type="dxa"/>
          </w:tcPr>
          <w:p w14:paraId="646DECC6" w14:textId="77777777" w:rsidR="00603B42" w:rsidRPr="002647CA" w:rsidRDefault="00603B42" w:rsidP="00172186">
            <w:pPr>
              <w:jc w:val="both"/>
              <w:rPr>
                <w:rFonts w:ascii="GHEA Grapalat" w:hAnsi="GHEA Grapalat" w:cs="Arial"/>
                <w:sz w:val="20"/>
                <w:lang w:val="hy-AM"/>
              </w:rPr>
            </w:pPr>
          </w:p>
        </w:tc>
      </w:tr>
      <w:tr w:rsidR="00603B42" w:rsidRPr="002647CA" w14:paraId="70EF2136" w14:textId="77777777" w:rsidTr="00E05709">
        <w:tc>
          <w:tcPr>
            <w:tcW w:w="456" w:type="dxa"/>
          </w:tcPr>
          <w:p w14:paraId="60FB9C2F" w14:textId="77777777" w:rsidR="00603B42" w:rsidRPr="002647CA" w:rsidRDefault="00603B42" w:rsidP="00172186">
            <w:pPr>
              <w:jc w:val="both"/>
              <w:rPr>
                <w:rFonts w:ascii="GHEA Grapalat" w:hAnsi="GHEA Grapalat" w:cs="Arial"/>
                <w:sz w:val="20"/>
                <w:lang w:val="hy-AM"/>
              </w:rPr>
            </w:pPr>
          </w:p>
        </w:tc>
        <w:tc>
          <w:tcPr>
            <w:tcW w:w="2771" w:type="dxa"/>
          </w:tcPr>
          <w:p w14:paraId="2FA39137" w14:textId="77777777" w:rsidR="00603B42" w:rsidRPr="002647CA" w:rsidRDefault="00603B42" w:rsidP="00172186">
            <w:pPr>
              <w:jc w:val="both"/>
              <w:rPr>
                <w:rFonts w:ascii="GHEA Grapalat" w:hAnsi="GHEA Grapalat" w:cs="Arial"/>
                <w:sz w:val="20"/>
                <w:lang w:val="hy-AM"/>
              </w:rPr>
            </w:pPr>
          </w:p>
        </w:tc>
        <w:tc>
          <w:tcPr>
            <w:tcW w:w="992" w:type="dxa"/>
          </w:tcPr>
          <w:p w14:paraId="3106B22A" w14:textId="77777777" w:rsidR="00603B42" w:rsidRPr="002647CA" w:rsidRDefault="00603B42" w:rsidP="00172186">
            <w:pPr>
              <w:jc w:val="both"/>
              <w:rPr>
                <w:rFonts w:ascii="GHEA Grapalat" w:hAnsi="GHEA Grapalat" w:cs="Arial"/>
                <w:sz w:val="20"/>
                <w:lang w:val="hy-AM"/>
              </w:rPr>
            </w:pPr>
          </w:p>
        </w:tc>
        <w:tc>
          <w:tcPr>
            <w:tcW w:w="3827" w:type="dxa"/>
          </w:tcPr>
          <w:p w14:paraId="68EDBE29" w14:textId="77777777" w:rsidR="00603B42" w:rsidRPr="002647CA" w:rsidRDefault="00603B42" w:rsidP="00172186">
            <w:pPr>
              <w:jc w:val="both"/>
              <w:rPr>
                <w:rFonts w:ascii="GHEA Grapalat" w:hAnsi="GHEA Grapalat" w:cs="Arial"/>
                <w:sz w:val="20"/>
                <w:lang w:val="hy-AM"/>
              </w:rPr>
            </w:pPr>
          </w:p>
        </w:tc>
        <w:tc>
          <w:tcPr>
            <w:tcW w:w="2835" w:type="dxa"/>
          </w:tcPr>
          <w:p w14:paraId="03A520FC" w14:textId="77777777" w:rsidR="00603B42" w:rsidRPr="002647CA" w:rsidRDefault="00603B42" w:rsidP="00172186">
            <w:pPr>
              <w:jc w:val="both"/>
              <w:rPr>
                <w:rFonts w:ascii="GHEA Grapalat" w:hAnsi="GHEA Grapalat" w:cs="Arial"/>
                <w:sz w:val="20"/>
                <w:lang w:val="hy-AM"/>
              </w:rPr>
            </w:pPr>
          </w:p>
        </w:tc>
      </w:tr>
    </w:tbl>
    <w:p w14:paraId="20DA0144" w14:textId="77777777" w:rsidR="00603B42" w:rsidRPr="002647CA" w:rsidRDefault="00603B42" w:rsidP="00172186">
      <w:pPr>
        <w:rPr>
          <w:rFonts w:ascii="GHEA Grapalat" w:hAnsi="GHEA Grapalat"/>
          <w:b/>
          <w:lang w:val="hy-AM"/>
        </w:rPr>
      </w:pPr>
    </w:p>
    <w:p w14:paraId="666F4FDD" w14:textId="77777777" w:rsidR="00603B42" w:rsidRPr="002647CA" w:rsidRDefault="00603B42" w:rsidP="00172186">
      <w:pPr>
        <w:rPr>
          <w:rStyle w:val="ezkurwreuab5ozgtqnkl"/>
          <w:rFonts w:ascii="GHEA Grapalat" w:hAnsi="GHEA Grapalat"/>
        </w:rPr>
      </w:pPr>
      <w:r w:rsidRPr="002647CA">
        <w:rPr>
          <w:rStyle w:val="ezkurwreuab5ozgtqnkl"/>
          <w:rFonts w:ascii="GHEA Grapalat" w:hAnsi="GHEA Grapalat"/>
        </w:rPr>
        <w:t xml:space="preserve">             Прилагаются документы, требуемые приглашением относительно технических средств, указанных в настоящей информации.</w:t>
      </w:r>
    </w:p>
    <w:p w14:paraId="5757BA09" w14:textId="77777777" w:rsidR="00603B42" w:rsidRPr="002647CA" w:rsidRDefault="00603B42" w:rsidP="00172186">
      <w:pPr>
        <w:rPr>
          <w:rStyle w:val="ezkurwreuab5ozgtqnkl"/>
          <w:rFonts w:ascii="GHEA Grapalat" w:hAnsi="GHEA Grapalat"/>
        </w:rPr>
      </w:pPr>
    </w:p>
    <w:p w14:paraId="5B88C28F" w14:textId="77777777" w:rsidR="00603B42" w:rsidRPr="002647CA" w:rsidRDefault="00603B42" w:rsidP="00172186">
      <w:pPr>
        <w:rPr>
          <w:rStyle w:val="ezkurwreuab5ozgtqnkl"/>
          <w:rFonts w:ascii="GHEA Grapalat" w:hAnsi="GHEA Grapalat"/>
        </w:rPr>
      </w:pPr>
    </w:p>
    <w:p w14:paraId="289CD93E" w14:textId="77777777" w:rsidR="00603B42" w:rsidRPr="002647CA" w:rsidRDefault="00603B42" w:rsidP="00172186">
      <w:pPr>
        <w:rPr>
          <w:rFonts w:ascii="GHEA Grapalat" w:hAnsi="GHEA Grapalat"/>
          <w:b/>
          <w:lang w:val="hy-AM"/>
        </w:rPr>
      </w:pPr>
    </w:p>
    <w:p w14:paraId="2446EB94" w14:textId="77777777" w:rsidR="00603B42" w:rsidRPr="002647CA" w:rsidRDefault="00603B42" w:rsidP="00172186">
      <w:pPr>
        <w:rPr>
          <w:rFonts w:ascii="GHEA Grapalat" w:hAnsi="GHEA Grapalat"/>
          <w:b/>
        </w:rPr>
      </w:pPr>
    </w:p>
    <w:p w14:paraId="4FC84E41" w14:textId="77777777" w:rsidR="00603B42" w:rsidRPr="002647CA" w:rsidRDefault="00603B42" w:rsidP="00172186">
      <w:pPr>
        <w:widowControl w:val="0"/>
        <w:tabs>
          <w:tab w:val="left" w:pos="6804"/>
        </w:tabs>
        <w:jc w:val="center"/>
        <w:rPr>
          <w:rFonts w:ascii="GHEA Grapalat" w:hAnsi="GHEA Grapalat"/>
        </w:rPr>
      </w:pPr>
      <w:r w:rsidRPr="002647CA">
        <w:rPr>
          <w:rFonts w:ascii="GHEA Grapalat" w:hAnsi="GHEA Grapalat"/>
        </w:rPr>
        <w:t>_________________________________________________</w:t>
      </w:r>
      <w:r w:rsidRPr="002647CA">
        <w:rPr>
          <w:rFonts w:ascii="GHEA Grapalat" w:hAnsi="GHEA Grapalat"/>
        </w:rPr>
        <w:tab/>
        <w:t>_________________</w:t>
      </w:r>
    </w:p>
    <w:p w14:paraId="526EE403" w14:textId="77777777" w:rsidR="00603B42" w:rsidRPr="002647CA" w:rsidRDefault="00603B42" w:rsidP="00172186">
      <w:pPr>
        <w:widowControl w:val="0"/>
        <w:tabs>
          <w:tab w:val="left" w:pos="7513"/>
        </w:tabs>
        <w:jc w:val="both"/>
        <w:rPr>
          <w:rFonts w:ascii="GHEA Grapalat" w:hAnsi="GHEA Grapalat" w:cs="Arial"/>
          <w:sz w:val="16"/>
        </w:rPr>
      </w:pPr>
      <w:r w:rsidRPr="002647CA">
        <w:rPr>
          <w:rFonts w:ascii="GHEA Grapalat" w:hAnsi="GHEA Grapalat"/>
          <w:sz w:val="16"/>
        </w:rPr>
        <w:t>наименование участника (должность, имя, фамилия руководителя</w:t>
      </w:r>
      <w:r w:rsidRPr="002647CA">
        <w:rPr>
          <w:rFonts w:ascii="GHEA Grapalat" w:hAnsi="GHEA Grapalat"/>
          <w:sz w:val="16"/>
        </w:rPr>
        <w:tab/>
        <w:t>подпись</w:t>
      </w:r>
    </w:p>
    <w:p w14:paraId="032E1D1D" w14:textId="77777777" w:rsidR="00603B42" w:rsidRPr="002647CA" w:rsidRDefault="00603B42" w:rsidP="00172186">
      <w:pPr>
        <w:widowControl w:val="0"/>
        <w:jc w:val="right"/>
        <w:rPr>
          <w:rFonts w:ascii="GHEA Grapalat" w:hAnsi="GHEA Grapalat"/>
        </w:rPr>
      </w:pPr>
    </w:p>
    <w:p w14:paraId="1B1F82BB" w14:textId="77777777" w:rsidR="00603B42" w:rsidRPr="002647CA" w:rsidRDefault="00603B42" w:rsidP="00172186">
      <w:pPr>
        <w:widowControl w:val="0"/>
        <w:jc w:val="right"/>
        <w:rPr>
          <w:rFonts w:ascii="GHEA Grapalat" w:hAnsi="GHEA Grapalat"/>
        </w:rPr>
      </w:pPr>
      <w:r w:rsidRPr="002647CA">
        <w:rPr>
          <w:rFonts w:ascii="GHEA Grapalat" w:hAnsi="GHEA Grapalat"/>
        </w:rPr>
        <w:t>М. П.</w:t>
      </w:r>
    </w:p>
    <w:p w14:paraId="22E70552" w14:textId="77777777" w:rsidR="00603B42" w:rsidRPr="002647CA" w:rsidRDefault="00603B42" w:rsidP="00172186">
      <w:pPr>
        <w:rPr>
          <w:rFonts w:ascii="GHEA Grapalat" w:hAnsi="GHEA Grapalat"/>
          <w:b/>
        </w:rPr>
      </w:pPr>
    </w:p>
    <w:p w14:paraId="56261CBC" w14:textId="77777777" w:rsidR="002647CA" w:rsidRDefault="002647CA" w:rsidP="002647CA">
      <w:pPr>
        <w:jc w:val="right"/>
        <w:rPr>
          <w:rFonts w:ascii="GHEA Grapalat" w:hAnsi="GHEA Grapalat"/>
          <w:b/>
        </w:rPr>
      </w:pPr>
    </w:p>
    <w:p w14:paraId="3955C752" w14:textId="77777777" w:rsidR="002647CA" w:rsidRDefault="002647CA" w:rsidP="002647CA">
      <w:pPr>
        <w:jc w:val="right"/>
        <w:rPr>
          <w:rFonts w:ascii="GHEA Grapalat" w:hAnsi="GHEA Grapalat"/>
          <w:b/>
        </w:rPr>
      </w:pPr>
    </w:p>
    <w:p w14:paraId="7E303A01" w14:textId="77777777" w:rsidR="002647CA" w:rsidRDefault="00603B42" w:rsidP="002647CA">
      <w:pPr>
        <w:jc w:val="right"/>
        <w:rPr>
          <w:rFonts w:ascii="GHEA Grapalat" w:hAnsi="GHEA Grapalat"/>
          <w:b/>
        </w:rPr>
      </w:pPr>
      <w:r w:rsidRPr="002647CA">
        <w:rPr>
          <w:rFonts w:ascii="GHEA Grapalat" w:hAnsi="GHEA Grapalat"/>
          <w:b/>
        </w:rPr>
        <w:br w:type="page"/>
      </w:r>
    </w:p>
    <w:p w14:paraId="5628F0D6" w14:textId="77777777" w:rsidR="002647CA" w:rsidRDefault="002647CA" w:rsidP="002647CA">
      <w:pPr>
        <w:jc w:val="right"/>
        <w:rPr>
          <w:rFonts w:ascii="GHEA Grapalat" w:hAnsi="GHEA Grapalat"/>
          <w:b/>
        </w:rPr>
      </w:pPr>
    </w:p>
    <w:p w14:paraId="5E64837B" w14:textId="1B2E3160" w:rsidR="00603B42" w:rsidRPr="002647CA" w:rsidRDefault="00603B42" w:rsidP="002647CA">
      <w:pPr>
        <w:jc w:val="right"/>
        <w:rPr>
          <w:rFonts w:ascii="GHEA Grapalat" w:hAnsi="GHEA Grapalat" w:cs="Arial"/>
          <w:b/>
          <w:i/>
        </w:rPr>
      </w:pPr>
      <w:r w:rsidRPr="002647CA">
        <w:rPr>
          <w:rFonts w:ascii="GHEA Grapalat" w:hAnsi="GHEA Grapalat"/>
          <w:b/>
        </w:rPr>
        <w:t>Приложение № 1.3</w:t>
      </w:r>
    </w:p>
    <w:p w14:paraId="31D13ADB" w14:textId="26BC45BD" w:rsidR="002647CA" w:rsidRPr="002647CA" w:rsidRDefault="002647CA" w:rsidP="002647CA">
      <w:pPr>
        <w:pStyle w:val="3"/>
        <w:keepNext w:val="0"/>
        <w:widowControl w:val="0"/>
        <w:spacing w:line="240" w:lineRule="auto"/>
        <w:ind w:firstLine="567"/>
        <w:jc w:val="right"/>
        <w:rPr>
          <w:rFonts w:ascii="GHEA Grapalat" w:hAnsi="GHEA Grapalat"/>
          <w:b/>
          <w:iCs/>
          <w:color w:val="000000" w:themeColor="text1"/>
          <w:sz w:val="22"/>
        </w:rPr>
      </w:pPr>
      <w:r w:rsidRPr="002647CA">
        <w:rPr>
          <w:rFonts w:ascii="GHEA Grapalat" w:hAnsi="GHEA Grapalat"/>
          <w:b/>
          <w:iCs/>
          <w:color w:val="000000" w:themeColor="text1"/>
          <w:sz w:val="22"/>
        </w:rPr>
        <w:t>к Приглашению на открытый конкурс</w:t>
      </w:r>
      <w:r w:rsidRPr="002647CA">
        <w:rPr>
          <w:rFonts w:ascii="GHEA Grapalat" w:hAnsi="GHEA Grapalat" w:cs="Arial"/>
          <w:b/>
          <w:iCs/>
          <w:color w:val="000000" w:themeColor="text1"/>
          <w:sz w:val="24"/>
          <w:szCs w:val="24"/>
        </w:rPr>
        <w:br/>
      </w:r>
      <w:r w:rsidRPr="002647CA">
        <w:rPr>
          <w:rFonts w:ascii="GHEA Grapalat" w:hAnsi="GHEA Grapalat"/>
          <w:b/>
          <w:iCs/>
          <w:color w:val="000000" w:themeColor="text1"/>
          <w:sz w:val="22"/>
        </w:rPr>
        <w:t xml:space="preserve">под кодом </w:t>
      </w:r>
      <w:r w:rsidRPr="002647CA">
        <w:rPr>
          <w:rFonts w:ascii="GHEA Grapalat" w:hAnsi="GHEA Grapalat"/>
          <w:b/>
          <w:iCs/>
          <w:color w:val="000000" w:themeColor="text1"/>
          <w:sz w:val="22"/>
          <w:szCs w:val="22"/>
        </w:rPr>
        <w:t>«HH SHMAH-BMAShDzB-</w:t>
      </w:r>
      <w:r w:rsidR="002E0E94">
        <w:rPr>
          <w:rFonts w:ascii="GHEA Grapalat" w:hAnsi="GHEA Grapalat"/>
          <w:b/>
          <w:iCs/>
          <w:color w:val="000000" w:themeColor="text1"/>
          <w:sz w:val="22"/>
          <w:szCs w:val="22"/>
        </w:rPr>
        <w:t>25/16</w:t>
      </w:r>
      <w:r w:rsidRPr="002647CA">
        <w:rPr>
          <w:rFonts w:ascii="GHEA Grapalat" w:hAnsi="GHEA Grapalat"/>
          <w:b/>
          <w:iCs/>
          <w:color w:val="000000" w:themeColor="text1"/>
          <w:sz w:val="22"/>
          <w:szCs w:val="22"/>
        </w:rPr>
        <w:t>»</w:t>
      </w:r>
    </w:p>
    <w:p w14:paraId="1770F4DC" w14:textId="77777777" w:rsidR="002647CA" w:rsidRDefault="002647CA" w:rsidP="00172186">
      <w:pPr>
        <w:pStyle w:val="HTML"/>
        <w:shd w:val="clear" w:color="auto" w:fill="F8F9FA"/>
        <w:jc w:val="center"/>
        <w:rPr>
          <w:rStyle w:val="y2iqfc"/>
          <w:rFonts w:ascii="GHEA Grapalat" w:hAnsi="GHEA Grapalat"/>
          <w:b/>
          <w:color w:val="1F1F1F"/>
          <w:sz w:val="24"/>
          <w:szCs w:val="24"/>
          <w:lang w:val="ru-RU"/>
        </w:rPr>
      </w:pPr>
    </w:p>
    <w:p w14:paraId="1C896F77" w14:textId="77777777" w:rsidR="002647CA" w:rsidRDefault="002647CA" w:rsidP="00172186">
      <w:pPr>
        <w:pStyle w:val="HTML"/>
        <w:shd w:val="clear" w:color="auto" w:fill="F8F9FA"/>
        <w:jc w:val="center"/>
        <w:rPr>
          <w:rStyle w:val="y2iqfc"/>
          <w:rFonts w:ascii="GHEA Grapalat" w:hAnsi="GHEA Grapalat"/>
          <w:b/>
          <w:color w:val="1F1F1F"/>
          <w:sz w:val="24"/>
          <w:szCs w:val="24"/>
          <w:lang w:val="ru-RU"/>
        </w:rPr>
      </w:pPr>
    </w:p>
    <w:p w14:paraId="322FC80A" w14:textId="77777777" w:rsidR="002647CA" w:rsidRDefault="002647CA" w:rsidP="00172186">
      <w:pPr>
        <w:pStyle w:val="HTML"/>
        <w:shd w:val="clear" w:color="auto" w:fill="F8F9FA"/>
        <w:jc w:val="center"/>
        <w:rPr>
          <w:rStyle w:val="y2iqfc"/>
          <w:rFonts w:ascii="GHEA Grapalat" w:hAnsi="GHEA Grapalat"/>
          <w:b/>
          <w:color w:val="1F1F1F"/>
          <w:sz w:val="24"/>
          <w:szCs w:val="24"/>
          <w:lang w:val="ru-RU"/>
        </w:rPr>
      </w:pPr>
    </w:p>
    <w:p w14:paraId="7797868A" w14:textId="77777777" w:rsidR="002647CA" w:rsidRDefault="002647CA" w:rsidP="00172186">
      <w:pPr>
        <w:pStyle w:val="HTML"/>
        <w:shd w:val="clear" w:color="auto" w:fill="F8F9FA"/>
        <w:jc w:val="center"/>
        <w:rPr>
          <w:rStyle w:val="y2iqfc"/>
          <w:rFonts w:ascii="GHEA Grapalat" w:hAnsi="GHEA Grapalat"/>
          <w:b/>
          <w:color w:val="1F1F1F"/>
          <w:sz w:val="24"/>
          <w:szCs w:val="24"/>
          <w:lang w:val="ru-RU"/>
        </w:rPr>
      </w:pPr>
    </w:p>
    <w:p w14:paraId="291D85DD" w14:textId="6E1A0750" w:rsidR="00603B42" w:rsidRPr="00611272" w:rsidRDefault="00603B42" w:rsidP="00172186">
      <w:pPr>
        <w:pStyle w:val="HTML"/>
        <w:shd w:val="clear" w:color="auto" w:fill="F8F9FA"/>
        <w:jc w:val="center"/>
        <w:rPr>
          <w:rStyle w:val="y2iqfc"/>
          <w:rFonts w:ascii="GHEA Grapalat" w:hAnsi="GHEA Grapalat"/>
          <w:b/>
          <w:color w:val="1F1F1F"/>
          <w:sz w:val="22"/>
          <w:szCs w:val="22"/>
          <w:lang w:val="ru-RU"/>
        </w:rPr>
      </w:pPr>
      <w:r w:rsidRPr="00611272">
        <w:rPr>
          <w:rStyle w:val="y2iqfc"/>
          <w:rFonts w:ascii="GHEA Grapalat" w:hAnsi="GHEA Grapalat"/>
          <w:b/>
          <w:color w:val="1F1F1F"/>
          <w:sz w:val="22"/>
          <w:szCs w:val="22"/>
          <w:lang w:val="ru-RU"/>
        </w:rPr>
        <w:t>ИНФОРМАЦИЯ</w:t>
      </w:r>
    </w:p>
    <w:p w14:paraId="6CA52621" w14:textId="77777777" w:rsidR="00603B42" w:rsidRPr="00611272" w:rsidRDefault="00603B42" w:rsidP="00172186">
      <w:pPr>
        <w:pStyle w:val="HTML"/>
        <w:shd w:val="clear" w:color="auto" w:fill="F8F9FA"/>
        <w:jc w:val="center"/>
        <w:rPr>
          <w:rFonts w:ascii="GHEA Grapalat" w:hAnsi="GHEA Grapalat"/>
          <w:b/>
          <w:color w:val="1F1F1F"/>
          <w:sz w:val="22"/>
          <w:szCs w:val="22"/>
          <w:lang w:val="ru-RU"/>
        </w:rPr>
      </w:pPr>
      <w:r w:rsidRPr="00611272">
        <w:rPr>
          <w:rStyle w:val="y2iqfc"/>
          <w:rFonts w:ascii="GHEA Grapalat" w:hAnsi="GHEA Grapalat"/>
          <w:b/>
          <w:color w:val="1F1F1F"/>
          <w:sz w:val="22"/>
          <w:szCs w:val="22"/>
          <w:lang w:val="ru-RU"/>
        </w:rPr>
        <w:t>о соответствии требованиям квалификационного критерия «Финансовые средства»</w:t>
      </w:r>
    </w:p>
    <w:p w14:paraId="16B4BEB2" w14:textId="77777777" w:rsidR="00603B42" w:rsidRPr="00611272" w:rsidRDefault="00603B42" w:rsidP="00172186">
      <w:pPr>
        <w:rPr>
          <w:rFonts w:ascii="GHEA Grapalat" w:hAnsi="GHEA Grapalat"/>
          <w:b/>
          <w:sz w:val="22"/>
          <w:szCs w:val="22"/>
        </w:rPr>
      </w:pPr>
    </w:p>
    <w:p w14:paraId="2F046C23" w14:textId="77777777" w:rsidR="00603B42" w:rsidRPr="00611272" w:rsidRDefault="00603B42" w:rsidP="00172186">
      <w:pPr>
        <w:widowControl w:val="0"/>
        <w:jc w:val="both"/>
        <w:rPr>
          <w:rFonts w:ascii="GHEA Grapalat" w:hAnsi="GHEA Grapalat"/>
          <w:sz w:val="22"/>
          <w:szCs w:val="22"/>
        </w:rPr>
      </w:pPr>
      <w:r w:rsidRPr="00611272">
        <w:rPr>
          <w:rFonts w:ascii="GHEA Grapalat" w:hAnsi="GHEA Grapalat"/>
          <w:sz w:val="22"/>
          <w:szCs w:val="22"/>
        </w:rPr>
        <w:t xml:space="preserve">        </w:t>
      </w:r>
    </w:p>
    <w:p w14:paraId="57B53A67" w14:textId="77777777" w:rsidR="00603B42" w:rsidRPr="00611272" w:rsidRDefault="00603B42" w:rsidP="00172186">
      <w:pPr>
        <w:widowControl w:val="0"/>
        <w:jc w:val="both"/>
        <w:rPr>
          <w:rFonts w:ascii="GHEA Grapalat" w:hAnsi="GHEA Grapalat"/>
          <w:sz w:val="22"/>
          <w:szCs w:val="22"/>
        </w:rPr>
      </w:pPr>
      <w:r w:rsidRPr="00611272">
        <w:rPr>
          <w:rFonts w:ascii="GHEA Grapalat" w:hAnsi="GHEA Grapalat"/>
          <w:sz w:val="22"/>
          <w:szCs w:val="22"/>
        </w:rPr>
        <w:t xml:space="preserve">   Настоящим __________________________________ объявляет и подтверждает, что </w:t>
      </w:r>
    </w:p>
    <w:p w14:paraId="5E8E6A64" w14:textId="77777777" w:rsidR="00603B42" w:rsidRPr="00611272" w:rsidRDefault="00603B42" w:rsidP="00172186">
      <w:pPr>
        <w:widowControl w:val="0"/>
        <w:jc w:val="both"/>
        <w:rPr>
          <w:rFonts w:ascii="GHEA Grapalat" w:hAnsi="GHEA Grapalat"/>
          <w:i/>
          <w:sz w:val="22"/>
          <w:szCs w:val="22"/>
          <w:vertAlign w:val="superscript"/>
        </w:rPr>
      </w:pPr>
      <w:r w:rsidRPr="00611272">
        <w:rPr>
          <w:rFonts w:ascii="GHEA Grapalat" w:hAnsi="GHEA Grapalat"/>
          <w:sz w:val="22"/>
          <w:szCs w:val="22"/>
          <w:vertAlign w:val="superscript"/>
        </w:rPr>
        <w:t>наименование участника</w:t>
      </w:r>
    </w:p>
    <w:p w14:paraId="18946A87" w14:textId="7649ACBC" w:rsidR="00603B42" w:rsidRPr="00611272" w:rsidRDefault="00603B42" w:rsidP="00172186">
      <w:pPr>
        <w:widowControl w:val="0"/>
        <w:jc w:val="both"/>
        <w:rPr>
          <w:rFonts w:ascii="GHEA Grapalat" w:hAnsi="GHEA Grapalat"/>
          <w:b/>
          <w:sz w:val="22"/>
          <w:szCs w:val="22"/>
        </w:rPr>
      </w:pPr>
      <w:proofErr w:type="spellStart"/>
      <w:r w:rsidRPr="00611272">
        <w:rPr>
          <w:rFonts w:ascii="GHEA Grapalat" w:hAnsi="GHEA Grapalat"/>
          <w:sz w:val="22"/>
          <w:szCs w:val="22"/>
        </w:rPr>
        <w:t>удоблетворяет</w:t>
      </w:r>
      <w:proofErr w:type="spellEnd"/>
      <w:r w:rsidRPr="00611272">
        <w:rPr>
          <w:rFonts w:ascii="GHEA Grapalat" w:hAnsi="GHEA Grapalat"/>
          <w:sz w:val="22"/>
          <w:szCs w:val="22"/>
        </w:rPr>
        <w:t xml:space="preserve"> требованиям  установленным приглашением открытого конкурса под кодом </w:t>
      </w:r>
      <w:r w:rsidR="002647CA" w:rsidRPr="00611272">
        <w:rPr>
          <w:rFonts w:ascii="GHEA Grapalat" w:hAnsi="GHEA Grapalat"/>
          <w:b/>
          <w:iCs/>
          <w:color w:val="000000" w:themeColor="text1"/>
          <w:sz w:val="20"/>
          <w:szCs w:val="20"/>
        </w:rPr>
        <w:t>HH SHMAH-BMAShDzB-</w:t>
      </w:r>
      <w:r w:rsidR="002E0E94">
        <w:rPr>
          <w:rFonts w:ascii="GHEA Grapalat" w:hAnsi="GHEA Grapalat"/>
          <w:b/>
          <w:iCs/>
          <w:color w:val="000000" w:themeColor="text1"/>
          <w:sz w:val="20"/>
          <w:szCs w:val="20"/>
        </w:rPr>
        <w:t>25/16</w:t>
      </w:r>
      <w:r w:rsidR="002647CA" w:rsidRPr="00611272">
        <w:rPr>
          <w:rFonts w:ascii="GHEA Grapalat" w:hAnsi="GHEA Grapalat"/>
          <w:b/>
          <w:iCs/>
          <w:color w:val="000000" w:themeColor="text1"/>
          <w:sz w:val="20"/>
          <w:szCs w:val="20"/>
          <w:lang w:val="hy-AM"/>
        </w:rPr>
        <w:t xml:space="preserve"> </w:t>
      </w:r>
      <w:r w:rsidRPr="00611272">
        <w:rPr>
          <w:rFonts w:ascii="GHEA Grapalat" w:hAnsi="GHEA Grapalat"/>
          <w:sz w:val="22"/>
          <w:szCs w:val="22"/>
        </w:rPr>
        <w:t xml:space="preserve">по критерию </w:t>
      </w:r>
      <w:r w:rsidRPr="00611272">
        <w:rPr>
          <w:rFonts w:ascii="GHEA Grapalat" w:hAnsi="GHEA Grapalat"/>
          <w:sz w:val="22"/>
          <w:szCs w:val="22"/>
          <w:lang w:val="hy-AM"/>
        </w:rPr>
        <w:t>«</w:t>
      </w:r>
      <w:r w:rsidRPr="00611272">
        <w:rPr>
          <w:rFonts w:ascii="GHEA Grapalat" w:hAnsi="GHEA Grapalat"/>
          <w:sz w:val="22"/>
          <w:szCs w:val="22"/>
        </w:rPr>
        <w:t>Финансовые средства</w:t>
      </w:r>
      <w:r w:rsidRPr="00611272">
        <w:rPr>
          <w:rFonts w:ascii="GHEA Grapalat" w:hAnsi="GHEA Grapalat"/>
          <w:sz w:val="22"/>
          <w:szCs w:val="22"/>
          <w:lang w:val="hy-AM"/>
        </w:rPr>
        <w:t>»</w:t>
      </w:r>
      <w:r w:rsidRPr="00611272">
        <w:rPr>
          <w:rFonts w:ascii="GHEA Grapalat" w:hAnsi="GHEA Grapalat"/>
          <w:sz w:val="22"/>
          <w:szCs w:val="22"/>
        </w:rPr>
        <w:t xml:space="preserve"> .</w:t>
      </w:r>
      <w:r w:rsidRPr="00611272">
        <w:rPr>
          <w:rFonts w:ascii="GHEA Grapalat" w:hAnsi="GHEA Grapalat"/>
          <w:b/>
          <w:sz w:val="22"/>
          <w:szCs w:val="22"/>
        </w:rPr>
        <w:t xml:space="preserve">  </w:t>
      </w:r>
    </w:p>
    <w:p w14:paraId="10C77B9C" w14:textId="77777777" w:rsidR="00603B42" w:rsidRPr="00611272" w:rsidRDefault="00603B42" w:rsidP="00172186">
      <w:pPr>
        <w:widowControl w:val="0"/>
        <w:jc w:val="both"/>
        <w:rPr>
          <w:rFonts w:ascii="GHEA Grapalat" w:hAnsi="GHEA Grapalat"/>
          <w:sz w:val="22"/>
          <w:szCs w:val="22"/>
        </w:rPr>
      </w:pPr>
    </w:p>
    <w:p w14:paraId="4FDDDCD9" w14:textId="77777777" w:rsidR="00603B42" w:rsidRPr="00611272" w:rsidRDefault="00603B42" w:rsidP="00172186">
      <w:pPr>
        <w:widowControl w:val="0"/>
        <w:jc w:val="both"/>
        <w:rPr>
          <w:rFonts w:ascii="GHEA Grapalat" w:hAnsi="GHEA Grapalat"/>
          <w:sz w:val="22"/>
          <w:szCs w:val="22"/>
        </w:rPr>
      </w:pPr>
      <w:r w:rsidRPr="00611272">
        <w:rPr>
          <w:rFonts w:ascii="GHEA Grapalat" w:hAnsi="GHEA Grapalat"/>
          <w:sz w:val="22"/>
          <w:szCs w:val="22"/>
        </w:rPr>
        <w:t>Прилагаются документы, требуемые приглашением.</w:t>
      </w:r>
    </w:p>
    <w:p w14:paraId="0D6E4E1F" w14:textId="77777777" w:rsidR="00603B42" w:rsidRPr="00611272" w:rsidRDefault="00603B42" w:rsidP="00172186">
      <w:pPr>
        <w:widowControl w:val="0"/>
        <w:jc w:val="both"/>
        <w:rPr>
          <w:rFonts w:ascii="GHEA Grapalat" w:hAnsi="GHEA Grapalat"/>
          <w:b/>
          <w:sz w:val="22"/>
          <w:szCs w:val="22"/>
        </w:rPr>
      </w:pPr>
      <w:r w:rsidRPr="00611272">
        <w:rPr>
          <w:rFonts w:ascii="GHEA Grapalat" w:hAnsi="GHEA Grapalat"/>
          <w:b/>
          <w:sz w:val="22"/>
          <w:szCs w:val="22"/>
        </w:rPr>
        <w:t xml:space="preserve">     </w:t>
      </w:r>
    </w:p>
    <w:p w14:paraId="5BB7B435" w14:textId="77777777" w:rsidR="00603B42" w:rsidRPr="002647CA" w:rsidRDefault="00603B42" w:rsidP="00172186">
      <w:pPr>
        <w:widowControl w:val="0"/>
        <w:tabs>
          <w:tab w:val="left" w:pos="6804"/>
        </w:tabs>
        <w:jc w:val="center"/>
        <w:rPr>
          <w:rFonts w:ascii="GHEA Grapalat" w:hAnsi="GHEA Grapalat"/>
        </w:rPr>
      </w:pPr>
      <w:r w:rsidRPr="002647CA">
        <w:rPr>
          <w:rFonts w:ascii="GHEA Grapalat" w:hAnsi="GHEA Grapalat"/>
        </w:rPr>
        <w:t>_________________________________________________</w:t>
      </w:r>
      <w:r w:rsidRPr="002647CA">
        <w:rPr>
          <w:rFonts w:ascii="GHEA Grapalat" w:hAnsi="GHEA Grapalat"/>
        </w:rPr>
        <w:tab/>
        <w:t>_________________</w:t>
      </w:r>
    </w:p>
    <w:p w14:paraId="318930E4" w14:textId="77777777" w:rsidR="00603B42" w:rsidRPr="002647CA" w:rsidRDefault="00603B42" w:rsidP="00172186">
      <w:pPr>
        <w:widowControl w:val="0"/>
        <w:tabs>
          <w:tab w:val="left" w:pos="7513"/>
        </w:tabs>
        <w:jc w:val="both"/>
        <w:rPr>
          <w:rFonts w:ascii="GHEA Grapalat" w:hAnsi="GHEA Grapalat" w:cs="Arial"/>
          <w:sz w:val="16"/>
        </w:rPr>
      </w:pPr>
      <w:r w:rsidRPr="002647CA">
        <w:rPr>
          <w:rFonts w:ascii="GHEA Grapalat" w:hAnsi="GHEA Grapalat"/>
          <w:sz w:val="16"/>
        </w:rPr>
        <w:t>наименование участника (должность, имя, фамилия руководителя</w:t>
      </w:r>
      <w:r w:rsidRPr="002647CA">
        <w:rPr>
          <w:rFonts w:ascii="GHEA Grapalat" w:hAnsi="GHEA Grapalat"/>
          <w:sz w:val="16"/>
        </w:rPr>
        <w:tab/>
        <w:t>подпись</w:t>
      </w:r>
    </w:p>
    <w:p w14:paraId="77257A49" w14:textId="77777777" w:rsidR="00603B42" w:rsidRPr="002647CA" w:rsidRDefault="00603B42" w:rsidP="00172186">
      <w:pPr>
        <w:jc w:val="right"/>
        <w:rPr>
          <w:rFonts w:ascii="GHEA Grapalat" w:hAnsi="GHEA Grapalat"/>
          <w:b/>
        </w:rPr>
      </w:pPr>
      <w:r w:rsidRPr="002647CA">
        <w:rPr>
          <w:rFonts w:ascii="GHEA Grapalat" w:hAnsi="GHEA Grapalat"/>
        </w:rPr>
        <w:t>М. П</w:t>
      </w:r>
    </w:p>
    <w:p w14:paraId="73D12C17" w14:textId="77777777" w:rsidR="00603B42" w:rsidRPr="002647CA" w:rsidRDefault="00603B42" w:rsidP="00172186">
      <w:pPr>
        <w:rPr>
          <w:rFonts w:ascii="GHEA Grapalat" w:hAnsi="GHEA Grapalat"/>
          <w:b/>
        </w:rPr>
      </w:pPr>
    </w:p>
    <w:p w14:paraId="3A956C03" w14:textId="77777777" w:rsidR="00603B42" w:rsidRPr="002647CA" w:rsidRDefault="00603B42" w:rsidP="00172186">
      <w:pPr>
        <w:rPr>
          <w:rFonts w:ascii="GHEA Grapalat" w:hAnsi="GHEA Grapalat"/>
          <w:b/>
        </w:rPr>
      </w:pPr>
    </w:p>
    <w:p w14:paraId="115D7A19" w14:textId="77777777" w:rsidR="00603B42" w:rsidRPr="002647CA" w:rsidRDefault="00603B42" w:rsidP="00172186">
      <w:pPr>
        <w:rPr>
          <w:rFonts w:ascii="GHEA Grapalat" w:hAnsi="GHEA Grapalat"/>
          <w:b/>
        </w:rPr>
      </w:pPr>
    </w:p>
    <w:p w14:paraId="4A21BDBD" w14:textId="77777777" w:rsidR="00603B42" w:rsidRPr="002647CA" w:rsidRDefault="00603B42" w:rsidP="00172186">
      <w:pPr>
        <w:rPr>
          <w:rFonts w:ascii="GHEA Grapalat" w:hAnsi="GHEA Grapalat"/>
          <w:b/>
        </w:rPr>
      </w:pPr>
    </w:p>
    <w:p w14:paraId="0B78DF65" w14:textId="77777777" w:rsidR="00603B42" w:rsidRPr="002647CA" w:rsidRDefault="00603B42" w:rsidP="00172186">
      <w:pPr>
        <w:rPr>
          <w:rFonts w:ascii="GHEA Grapalat" w:hAnsi="GHEA Grapalat"/>
          <w:b/>
        </w:rPr>
      </w:pPr>
    </w:p>
    <w:p w14:paraId="371ED01A" w14:textId="77777777" w:rsidR="00603B42" w:rsidRPr="002647CA" w:rsidRDefault="00603B42" w:rsidP="00172186">
      <w:pPr>
        <w:rPr>
          <w:rFonts w:ascii="GHEA Grapalat" w:hAnsi="GHEA Grapalat"/>
          <w:b/>
        </w:rPr>
      </w:pPr>
    </w:p>
    <w:p w14:paraId="342247F1" w14:textId="7C6910A8" w:rsidR="00603B42" w:rsidRPr="002647CA" w:rsidRDefault="00603B42" w:rsidP="00172186">
      <w:pPr>
        <w:rPr>
          <w:rFonts w:ascii="GHEA Grapalat" w:hAnsi="GHEA Grapalat"/>
          <w:b/>
        </w:rPr>
      </w:pPr>
    </w:p>
    <w:p w14:paraId="222EC1DE" w14:textId="77777777" w:rsidR="00603B42" w:rsidRPr="002647CA" w:rsidRDefault="00603B42" w:rsidP="00172186">
      <w:pPr>
        <w:rPr>
          <w:ins w:id="12" w:author="Inesa Kocharyan" w:date="2025-03-21T20:04:00Z"/>
          <w:rFonts w:ascii="GHEA Grapalat" w:hAnsi="GHEA Grapalat"/>
          <w:b/>
        </w:rPr>
      </w:pPr>
      <w:ins w:id="13" w:author="Inesa Kocharyan" w:date="2025-03-21T20:04:00Z">
        <w:r w:rsidRPr="002647CA">
          <w:rPr>
            <w:rFonts w:ascii="GHEA Grapalat" w:hAnsi="GHEA Grapalat"/>
            <w:b/>
          </w:rPr>
          <w:br w:type="page"/>
        </w:r>
      </w:ins>
    </w:p>
    <w:p w14:paraId="76D028E7" w14:textId="77777777" w:rsidR="00603B42" w:rsidRPr="002647CA" w:rsidRDefault="00603B42" w:rsidP="00172186">
      <w:pPr>
        <w:pStyle w:val="3"/>
        <w:keepNext w:val="0"/>
        <w:widowControl w:val="0"/>
        <w:spacing w:line="240" w:lineRule="auto"/>
        <w:ind w:firstLine="567"/>
        <w:jc w:val="right"/>
        <w:rPr>
          <w:rFonts w:ascii="GHEA Grapalat" w:hAnsi="GHEA Grapalat" w:cs="Arial"/>
          <w:b/>
          <w:i w:val="0"/>
          <w:sz w:val="24"/>
          <w:szCs w:val="24"/>
        </w:rPr>
      </w:pPr>
      <w:r w:rsidRPr="002647CA">
        <w:rPr>
          <w:rFonts w:ascii="GHEA Grapalat" w:hAnsi="GHEA Grapalat"/>
          <w:b/>
          <w:i w:val="0"/>
          <w:sz w:val="24"/>
          <w:szCs w:val="24"/>
        </w:rPr>
        <w:lastRenderedPageBreak/>
        <w:t>Приложение № 1.4</w:t>
      </w:r>
    </w:p>
    <w:p w14:paraId="33D25509" w14:textId="2ABC477E" w:rsidR="002647CA" w:rsidRPr="002647CA" w:rsidRDefault="002647CA" w:rsidP="002647CA">
      <w:pPr>
        <w:pStyle w:val="3"/>
        <w:keepNext w:val="0"/>
        <w:widowControl w:val="0"/>
        <w:spacing w:line="240" w:lineRule="auto"/>
        <w:ind w:firstLine="567"/>
        <w:jc w:val="right"/>
        <w:rPr>
          <w:rFonts w:ascii="GHEA Grapalat" w:hAnsi="GHEA Grapalat"/>
          <w:b/>
          <w:iCs/>
          <w:color w:val="000000" w:themeColor="text1"/>
          <w:sz w:val="22"/>
        </w:rPr>
      </w:pPr>
      <w:r w:rsidRPr="002647CA">
        <w:rPr>
          <w:rFonts w:ascii="GHEA Grapalat" w:hAnsi="GHEA Grapalat"/>
          <w:b/>
          <w:iCs/>
          <w:color w:val="000000" w:themeColor="text1"/>
          <w:sz w:val="22"/>
        </w:rPr>
        <w:t>к Приглашению на открытый конкурс</w:t>
      </w:r>
      <w:r w:rsidRPr="002647CA">
        <w:rPr>
          <w:rFonts w:ascii="GHEA Grapalat" w:hAnsi="GHEA Grapalat" w:cs="Arial"/>
          <w:b/>
          <w:iCs/>
          <w:color w:val="000000" w:themeColor="text1"/>
          <w:sz w:val="24"/>
          <w:szCs w:val="24"/>
        </w:rPr>
        <w:br/>
      </w:r>
      <w:r w:rsidRPr="002647CA">
        <w:rPr>
          <w:rFonts w:ascii="GHEA Grapalat" w:hAnsi="GHEA Grapalat"/>
          <w:b/>
          <w:iCs/>
          <w:color w:val="000000" w:themeColor="text1"/>
          <w:sz w:val="22"/>
        </w:rPr>
        <w:t xml:space="preserve">под кодом </w:t>
      </w:r>
      <w:r w:rsidRPr="002647CA">
        <w:rPr>
          <w:rFonts w:ascii="GHEA Grapalat" w:hAnsi="GHEA Grapalat"/>
          <w:b/>
          <w:iCs/>
          <w:color w:val="000000" w:themeColor="text1"/>
          <w:sz w:val="22"/>
          <w:szCs w:val="22"/>
        </w:rPr>
        <w:t>«HH SHMAH-BMAShDzB-</w:t>
      </w:r>
      <w:r w:rsidR="002E0E94">
        <w:rPr>
          <w:rFonts w:ascii="GHEA Grapalat" w:hAnsi="GHEA Grapalat"/>
          <w:b/>
          <w:iCs/>
          <w:color w:val="000000" w:themeColor="text1"/>
          <w:sz w:val="22"/>
          <w:szCs w:val="22"/>
        </w:rPr>
        <w:t>25/16</w:t>
      </w:r>
      <w:r w:rsidRPr="002647CA">
        <w:rPr>
          <w:rFonts w:ascii="GHEA Grapalat" w:hAnsi="GHEA Grapalat"/>
          <w:b/>
          <w:iCs/>
          <w:color w:val="000000" w:themeColor="text1"/>
          <w:sz w:val="22"/>
          <w:szCs w:val="22"/>
        </w:rPr>
        <w:t>»</w:t>
      </w:r>
    </w:p>
    <w:p w14:paraId="22216713" w14:textId="77777777" w:rsidR="002647CA" w:rsidRDefault="002647CA" w:rsidP="00172186">
      <w:pPr>
        <w:jc w:val="center"/>
        <w:rPr>
          <w:rFonts w:ascii="GHEA Grapalat" w:hAnsi="GHEA Grapalat"/>
          <w:b/>
        </w:rPr>
      </w:pPr>
    </w:p>
    <w:p w14:paraId="0FC213E7" w14:textId="77777777" w:rsidR="002647CA" w:rsidRDefault="002647CA" w:rsidP="00172186">
      <w:pPr>
        <w:jc w:val="center"/>
        <w:rPr>
          <w:rFonts w:ascii="GHEA Grapalat" w:hAnsi="GHEA Grapalat"/>
          <w:b/>
        </w:rPr>
      </w:pPr>
    </w:p>
    <w:p w14:paraId="08D71A80" w14:textId="767C0B15" w:rsidR="00603B42" w:rsidRPr="00611272" w:rsidRDefault="00603B42" w:rsidP="00172186">
      <w:pPr>
        <w:jc w:val="center"/>
        <w:rPr>
          <w:rFonts w:ascii="GHEA Grapalat" w:hAnsi="GHEA Grapalat"/>
          <w:b/>
          <w:sz w:val="22"/>
          <w:szCs w:val="22"/>
        </w:rPr>
      </w:pPr>
      <w:r w:rsidRPr="00611272">
        <w:rPr>
          <w:rFonts w:ascii="GHEA Grapalat" w:hAnsi="GHEA Grapalat"/>
          <w:b/>
          <w:sz w:val="22"/>
          <w:szCs w:val="22"/>
        </w:rPr>
        <w:t>ИНФОРМАЦИЯ</w:t>
      </w:r>
    </w:p>
    <w:p w14:paraId="3F205B05" w14:textId="77777777" w:rsidR="00603B42" w:rsidRPr="00611272" w:rsidRDefault="00603B42" w:rsidP="00172186">
      <w:pPr>
        <w:jc w:val="center"/>
        <w:rPr>
          <w:rFonts w:ascii="GHEA Grapalat" w:hAnsi="GHEA Grapalat"/>
          <w:b/>
          <w:sz w:val="22"/>
          <w:szCs w:val="22"/>
        </w:rPr>
      </w:pPr>
      <w:r w:rsidRPr="00611272">
        <w:rPr>
          <w:rFonts w:ascii="GHEA Grapalat" w:hAnsi="GHEA Grapalat"/>
          <w:b/>
          <w:sz w:val="22"/>
          <w:szCs w:val="22"/>
        </w:rPr>
        <w:t>об основном составе персонала, предлагаемом для исполнения заключаемого договора</w:t>
      </w:r>
    </w:p>
    <w:p w14:paraId="5750A356" w14:textId="77777777" w:rsidR="00603B42" w:rsidRPr="002647CA" w:rsidRDefault="00603B42" w:rsidP="00172186">
      <w:pPr>
        <w:pStyle w:val="31"/>
        <w:widowControl w:val="0"/>
        <w:spacing w:line="240" w:lineRule="auto"/>
        <w:jc w:val="right"/>
        <w:rPr>
          <w:rFonts w:ascii="GHEA Grapalat" w:hAnsi="GHEA Grapalat"/>
          <w:b/>
          <w:sz w:val="24"/>
          <w:szCs w:val="24"/>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440"/>
        <w:gridCol w:w="1980"/>
        <w:gridCol w:w="2430"/>
        <w:gridCol w:w="2532"/>
      </w:tblGrid>
      <w:tr w:rsidR="00603B42" w:rsidRPr="002647CA" w14:paraId="06D1887D" w14:textId="77777777" w:rsidTr="00E05709">
        <w:trPr>
          <w:cantSplit/>
        </w:trPr>
        <w:tc>
          <w:tcPr>
            <w:tcW w:w="817" w:type="dxa"/>
            <w:vMerge w:val="restart"/>
            <w:shd w:val="clear" w:color="auto" w:fill="DBE5F1" w:themeFill="accent1" w:themeFillTint="33"/>
            <w:vAlign w:val="center"/>
          </w:tcPr>
          <w:p w14:paraId="4B96EFE3" w14:textId="77777777" w:rsidR="00603B42" w:rsidRPr="002647CA" w:rsidRDefault="00603B42" w:rsidP="00172186">
            <w:pPr>
              <w:widowControl w:val="0"/>
              <w:jc w:val="center"/>
              <w:rPr>
                <w:rFonts w:ascii="GHEA Grapalat" w:hAnsi="GHEA Grapalat"/>
                <w:sz w:val="20"/>
                <w:szCs w:val="20"/>
              </w:rPr>
            </w:pPr>
            <w:r w:rsidRPr="002647CA">
              <w:rPr>
                <w:rFonts w:ascii="GHEA Grapalat" w:hAnsi="GHEA Grapalat"/>
                <w:b/>
                <w:sz w:val="20"/>
                <w:szCs w:val="20"/>
              </w:rPr>
              <w:t>п/н</w:t>
            </w:r>
            <w:r w:rsidRPr="002647CA">
              <w:rPr>
                <w:rFonts w:ascii="GHEA Grapalat" w:hAnsi="GHEA Grapalat"/>
                <w:sz w:val="20"/>
                <w:szCs w:val="20"/>
              </w:rPr>
              <w:t xml:space="preserve"> </w:t>
            </w:r>
          </w:p>
        </w:tc>
        <w:tc>
          <w:tcPr>
            <w:tcW w:w="9923" w:type="dxa"/>
            <w:gridSpan w:val="5"/>
            <w:shd w:val="clear" w:color="auto" w:fill="DBE5F1" w:themeFill="accent1" w:themeFillTint="33"/>
            <w:vAlign w:val="center"/>
          </w:tcPr>
          <w:p w14:paraId="787DA28A" w14:textId="77777777" w:rsidR="00603B42" w:rsidRPr="002647CA" w:rsidRDefault="00603B42" w:rsidP="00172186">
            <w:pPr>
              <w:widowControl w:val="0"/>
              <w:jc w:val="center"/>
              <w:rPr>
                <w:rFonts w:ascii="GHEA Grapalat" w:hAnsi="GHEA Grapalat"/>
                <w:b/>
                <w:bCs/>
                <w:sz w:val="20"/>
                <w:szCs w:val="20"/>
              </w:rPr>
            </w:pPr>
            <w:r w:rsidRPr="002647CA">
              <w:rPr>
                <w:rFonts w:ascii="GHEA Grapalat" w:hAnsi="GHEA Grapalat"/>
                <w:b/>
                <w:sz w:val="20"/>
                <w:szCs w:val="20"/>
              </w:rPr>
              <w:t>Специалисты, включенные в состав основного персонала:</w:t>
            </w:r>
          </w:p>
        </w:tc>
      </w:tr>
      <w:tr w:rsidR="00603B42" w:rsidRPr="002647CA" w14:paraId="304CFBDC" w14:textId="77777777" w:rsidTr="00E05709">
        <w:trPr>
          <w:cantSplit/>
          <w:trHeight w:val="301"/>
        </w:trPr>
        <w:tc>
          <w:tcPr>
            <w:tcW w:w="817" w:type="dxa"/>
            <w:vMerge/>
            <w:shd w:val="clear" w:color="auto" w:fill="DBE5F1" w:themeFill="accent1" w:themeFillTint="33"/>
            <w:vAlign w:val="center"/>
          </w:tcPr>
          <w:p w14:paraId="2F6DDCBB" w14:textId="77777777" w:rsidR="00603B42" w:rsidRPr="002647CA" w:rsidRDefault="00603B42" w:rsidP="00172186">
            <w:pPr>
              <w:widowControl w:val="0"/>
              <w:jc w:val="center"/>
              <w:rPr>
                <w:rFonts w:ascii="GHEA Grapalat" w:hAnsi="GHEA Grapalat"/>
                <w:sz w:val="20"/>
                <w:szCs w:val="20"/>
              </w:rPr>
            </w:pPr>
          </w:p>
        </w:tc>
        <w:tc>
          <w:tcPr>
            <w:tcW w:w="1541" w:type="dxa"/>
            <w:vMerge w:val="restart"/>
            <w:shd w:val="clear" w:color="auto" w:fill="DBE5F1" w:themeFill="accent1" w:themeFillTint="33"/>
            <w:vAlign w:val="center"/>
          </w:tcPr>
          <w:p w14:paraId="24B9CA0D" w14:textId="77777777" w:rsidR="00603B42" w:rsidRPr="002647CA" w:rsidRDefault="00603B42" w:rsidP="00172186">
            <w:pPr>
              <w:widowControl w:val="0"/>
              <w:jc w:val="center"/>
              <w:rPr>
                <w:rFonts w:ascii="GHEA Grapalat" w:hAnsi="GHEA Grapalat"/>
                <w:b/>
                <w:bCs/>
                <w:sz w:val="20"/>
                <w:szCs w:val="20"/>
              </w:rPr>
            </w:pPr>
            <w:r w:rsidRPr="002647CA">
              <w:rPr>
                <w:rFonts w:ascii="GHEA Grapalat" w:hAnsi="GHEA Grapalat"/>
                <w:b/>
                <w:sz w:val="20"/>
                <w:szCs w:val="20"/>
              </w:rPr>
              <w:t>имя, фамилия</w:t>
            </w:r>
          </w:p>
        </w:tc>
        <w:tc>
          <w:tcPr>
            <w:tcW w:w="1440" w:type="dxa"/>
            <w:vMerge w:val="restart"/>
            <w:shd w:val="clear" w:color="auto" w:fill="DBE5F1" w:themeFill="accent1" w:themeFillTint="33"/>
            <w:vAlign w:val="center"/>
          </w:tcPr>
          <w:p w14:paraId="06891F94" w14:textId="77777777" w:rsidR="00603B42" w:rsidRPr="002647CA" w:rsidRDefault="00603B42" w:rsidP="00172186">
            <w:pPr>
              <w:widowControl w:val="0"/>
              <w:jc w:val="center"/>
              <w:rPr>
                <w:rFonts w:ascii="GHEA Grapalat" w:hAnsi="GHEA Grapalat"/>
                <w:b/>
                <w:bCs/>
                <w:sz w:val="20"/>
                <w:szCs w:val="20"/>
              </w:rPr>
            </w:pPr>
            <w:r w:rsidRPr="002647CA">
              <w:rPr>
                <w:rFonts w:ascii="GHEA Grapalat" w:hAnsi="GHEA Grapalat"/>
                <w:b/>
                <w:sz w:val="20"/>
                <w:szCs w:val="20"/>
              </w:rPr>
              <w:t>квалификация</w:t>
            </w:r>
          </w:p>
        </w:tc>
        <w:tc>
          <w:tcPr>
            <w:tcW w:w="4410" w:type="dxa"/>
            <w:gridSpan w:val="2"/>
            <w:shd w:val="clear" w:color="auto" w:fill="DBE5F1" w:themeFill="accent1" w:themeFillTint="33"/>
            <w:vAlign w:val="center"/>
          </w:tcPr>
          <w:p w14:paraId="558D35D9" w14:textId="77777777" w:rsidR="00603B42" w:rsidRPr="002647CA" w:rsidRDefault="00603B42" w:rsidP="00172186">
            <w:pPr>
              <w:widowControl w:val="0"/>
              <w:jc w:val="center"/>
              <w:rPr>
                <w:rFonts w:ascii="GHEA Grapalat" w:hAnsi="GHEA Grapalat"/>
                <w:b/>
                <w:bCs/>
                <w:sz w:val="20"/>
                <w:szCs w:val="20"/>
              </w:rPr>
            </w:pPr>
            <w:r w:rsidRPr="002647CA">
              <w:rPr>
                <w:rFonts w:ascii="GHEA Grapalat" w:hAnsi="GHEA Grapalat"/>
                <w:b/>
                <w:sz w:val="20"/>
                <w:szCs w:val="20"/>
              </w:rPr>
              <w:t>трудовой опыт</w:t>
            </w:r>
          </w:p>
        </w:tc>
        <w:tc>
          <w:tcPr>
            <w:tcW w:w="2532" w:type="dxa"/>
            <w:vMerge w:val="restart"/>
            <w:shd w:val="clear" w:color="auto" w:fill="DBE5F1" w:themeFill="accent1" w:themeFillTint="33"/>
            <w:vAlign w:val="center"/>
          </w:tcPr>
          <w:p w14:paraId="2557B1CE" w14:textId="77777777" w:rsidR="00603B42" w:rsidRPr="002647CA" w:rsidRDefault="00603B42" w:rsidP="00172186">
            <w:pPr>
              <w:widowControl w:val="0"/>
              <w:jc w:val="center"/>
              <w:rPr>
                <w:rFonts w:ascii="GHEA Grapalat" w:hAnsi="GHEA Grapalat" w:cs="Arial"/>
                <w:sz w:val="20"/>
                <w:szCs w:val="20"/>
              </w:rPr>
            </w:pPr>
            <w:r w:rsidRPr="002647CA">
              <w:rPr>
                <w:rFonts w:ascii="GHEA Grapalat" w:hAnsi="GHEA Grapalat"/>
                <w:b/>
                <w:sz w:val="20"/>
                <w:szCs w:val="20"/>
              </w:rPr>
              <w:t>наименование работодателя</w:t>
            </w:r>
          </w:p>
        </w:tc>
      </w:tr>
      <w:tr w:rsidR="00603B42" w:rsidRPr="002647CA" w14:paraId="377F6A8B" w14:textId="77777777" w:rsidTr="00E05709">
        <w:trPr>
          <w:cantSplit/>
          <w:trHeight w:val="299"/>
        </w:trPr>
        <w:tc>
          <w:tcPr>
            <w:tcW w:w="817" w:type="dxa"/>
            <w:vMerge/>
            <w:vAlign w:val="center"/>
          </w:tcPr>
          <w:p w14:paraId="14670077" w14:textId="77777777" w:rsidR="00603B42" w:rsidRPr="002647CA" w:rsidRDefault="00603B42" w:rsidP="00172186">
            <w:pPr>
              <w:widowControl w:val="0"/>
              <w:jc w:val="center"/>
              <w:rPr>
                <w:rFonts w:ascii="GHEA Grapalat" w:hAnsi="GHEA Grapalat"/>
                <w:sz w:val="20"/>
                <w:szCs w:val="20"/>
              </w:rPr>
            </w:pPr>
          </w:p>
        </w:tc>
        <w:tc>
          <w:tcPr>
            <w:tcW w:w="1541" w:type="dxa"/>
            <w:vMerge/>
            <w:vAlign w:val="center"/>
          </w:tcPr>
          <w:p w14:paraId="4E898B07" w14:textId="77777777" w:rsidR="00603B42" w:rsidRPr="002647CA" w:rsidRDefault="00603B42" w:rsidP="00172186">
            <w:pPr>
              <w:widowControl w:val="0"/>
              <w:jc w:val="center"/>
              <w:rPr>
                <w:rFonts w:ascii="GHEA Grapalat" w:hAnsi="GHEA Grapalat"/>
                <w:sz w:val="20"/>
                <w:szCs w:val="20"/>
              </w:rPr>
            </w:pPr>
          </w:p>
        </w:tc>
        <w:tc>
          <w:tcPr>
            <w:tcW w:w="1440" w:type="dxa"/>
            <w:vMerge/>
            <w:vAlign w:val="center"/>
          </w:tcPr>
          <w:p w14:paraId="0DA7756C" w14:textId="77777777" w:rsidR="00603B42" w:rsidRPr="002647CA" w:rsidDel="006B374D" w:rsidRDefault="00603B42" w:rsidP="00172186">
            <w:pPr>
              <w:widowControl w:val="0"/>
              <w:jc w:val="center"/>
              <w:rPr>
                <w:rFonts w:ascii="GHEA Grapalat" w:hAnsi="GHEA Grapalat"/>
                <w:b/>
                <w:bCs/>
                <w:sz w:val="20"/>
                <w:szCs w:val="20"/>
              </w:rPr>
            </w:pPr>
          </w:p>
        </w:tc>
        <w:tc>
          <w:tcPr>
            <w:tcW w:w="1980" w:type="dxa"/>
            <w:shd w:val="clear" w:color="auto" w:fill="DBE5F1" w:themeFill="accent1" w:themeFillTint="33"/>
            <w:vAlign w:val="center"/>
          </w:tcPr>
          <w:p w14:paraId="6C505698" w14:textId="77777777" w:rsidR="00603B42" w:rsidRPr="002647CA" w:rsidDel="00B57526" w:rsidRDefault="00603B42" w:rsidP="00172186">
            <w:pPr>
              <w:widowControl w:val="0"/>
              <w:jc w:val="center"/>
              <w:rPr>
                <w:rFonts w:ascii="GHEA Grapalat" w:hAnsi="GHEA Grapalat"/>
                <w:b/>
                <w:bCs/>
                <w:sz w:val="20"/>
                <w:szCs w:val="20"/>
              </w:rPr>
            </w:pPr>
            <w:r w:rsidRPr="002647CA">
              <w:rPr>
                <w:rFonts w:ascii="GHEA Grapalat" w:hAnsi="GHEA Grapalat"/>
                <w:b/>
                <w:sz w:val="20"/>
                <w:szCs w:val="20"/>
              </w:rPr>
              <w:t>период</w:t>
            </w:r>
          </w:p>
        </w:tc>
        <w:tc>
          <w:tcPr>
            <w:tcW w:w="2430" w:type="dxa"/>
            <w:shd w:val="clear" w:color="auto" w:fill="DBE5F1" w:themeFill="accent1" w:themeFillTint="33"/>
            <w:vAlign w:val="center"/>
          </w:tcPr>
          <w:p w14:paraId="6117056B" w14:textId="77777777" w:rsidR="00603B42" w:rsidRPr="002647CA" w:rsidDel="00B57526" w:rsidRDefault="00603B42" w:rsidP="00172186">
            <w:pPr>
              <w:widowControl w:val="0"/>
              <w:jc w:val="center"/>
              <w:rPr>
                <w:rFonts w:ascii="GHEA Grapalat" w:hAnsi="GHEA Grapalat"/>
                <w:b/>
                <w:bCs/>
                <w:sz w:val="20"/>
                <w:szCs w:val="20"/>
              </w:rPr>
            </w:pPr>
            <w:r w:rsidRPr="002647CA">
              <w:rPr>
                <w:rFonts w:ascii="GHEA Grapalat" w:hAnsi="GHEA Grapalat"/>
                <w:b/>
                <w:sz w:val="20"/>
                <w:szCs w:val="20"/>
              </w:rPr>
              <w:t>сфера деятельности и выполненная работа</w:t>
            </w:r>
          </w:p>
        </w:tc>
        <w:tc>
          <w:tcPr>
            <w:tcW w:w="2532" w:type="dxa"/>
            <w:vMerge/>
            <w:vAlign w:val="center"/>
          </w:tcPr>
          <w:p w14:paraId="4B37D1FB" w14:textId="77777777" w:rsidR="00603B42" w:rsidRPr="002647CA" w:rsidRDefault="00603B42" w:rsidP="00172186">
            <w:pPr>
              <w:widowControl w:val="0"/>
              <w:jc w:val="center"/>
              <w:rPr>
                <w:rFonts w:ascii="GHEA Grapalat" w:hAnsi="GHEA Grapalat"/>
                <w:sz w:val="20"/>
                <w:szCs w:val="20"/>
              </w:rPr>
            </w:pPr>
          </w:p>
        </w:tc>
      </w:tr>
      <w:tr w:rsidR="00603B42" w:rsidRPr="002647CA" w14:paraId="32950036" w14:textId="77777777" w:rsidTr="00630CF7">
        <w:trPr>
          <w:cantSplit/>
        </w:trPr>
        <w:tc>
          <w:tcPr>
            <w:tcW w:w="817" w:type="dxa"/>
          </w:tcPr>
          <w:p w14:paraId="2E27209A" w14:textId="77777777" w:rsidR="00603B42" w:rsidRPr="002647CA" w:rsidRDefault="00603B42" w:rsidP="00172186">
            <w:pPr>
              <w:widowControl w:val="0"/>
              <w:jc w:val="center"/>
              <w:rPr>
                <w:rFonts w:ascii="GHEA Grapalat" w:hAnsi="GHEA Grapalat"/>
                <w:sz w:val="20"/>
                <w:szCs w:val="20"/>
              </w:rPr>
            </w:pPr>
          </w:p>
        </w:tc>
        <w:tc>
          <w:tcPr>
            <w:tcW w:w="1541" w:type="dxa"/>
          </w:tcPr>
          <w:p w14:paraId="2E1A8013" w14:textId="77777777" w:rsidR="00603B42" w:rsidRPr="002647CA" w:rsidRDefault="00603B42" w:rsidP="00172186">
            <w:pPr>
              <w:widowControl w:val="0"/>
              <w:jc w:val="center"/>
              <w:rPr>
                <w:rFonts w:ascii="GHEA Grapalat" w:hAnsi="GHEA Grapalat"/>
                <w:sz w:val="20"/>
                <w:szCs w:val="20"/>
              </w:rPr>
            </w:pPr>
          </w:p>
        </w:tc>
        <w:tc>
          <w:tcPr>
            <w:tcW w:w="1440" w:type="dxa"/>
          </w:tcPr>
          <w:p w14:paraId="49B0215C" w14:textId="77777777" w:rsidR="00603B42" w:rsidRPr="002647CA" w:rsidRDefault="00603B42" w:rsidP="00172186">
            <w:pPr>
              <w:widowControl w:val="0"/>
              <w:jc w:val="center"/>
              <w:rPr>
                <w:rFonts w:ascii="GHEA Grapalat" w:hAnsi="GHEA Grapalat"/>
                <w:sz w:val="20"/>
                <w:szCs w:val="20"/>
              </w:rPr>
            </w:pPr>
          </w:p>
        </w:tc>
        <w:tc>
          <w:tcPr>
            <w:tcW w:w="1980" w:type="dxa"/>
          </w:tcPr>
          <w:p w14:paraId="04FC92B4" w14:textId="77777777" w:rsidR="00603B42" w:rsidRPr="002647CA" w:rsidRDefault="00603B42" w:rsidP="00172186">
            <w:pPr>
              <w:widowControl w:val="0"/>
              <w:jc w:val="center"/>
              <w:rPr>
                <w:rFonts w:ascii="GHEA Grapalat" w:hAnsi="GHEA Grapalat"/>
                <w:sz w:val="20"/>
                <w:szCs w:val="20"/>
              </w:rPr>
            </w:pPr>
          </w:p>
        </w:tc>
        <w:tc>
          <w:tcPr>
            <w:tcW w:w="2430" w:type="dxa"/>
          </w:tcPr>
          <w:p w14:paraId="6894B36B" w14:textId="77777777" w:rsidR="00603B42" w:rsidRPr="002647CA" w:rsidRDefault="00603B42" w:rsidP="00172186">
            <w:pPr>
              <w:widowControl w:val="0"/>
              <w:jc w:val="center"/>
              <w:rPr>
                <w:rFonts w:ascii="GHEA Grapalat" w:hAnsi="GHEA Grapalat"/>
                <w:sz w:val="20"/>
                <w:szCs w:val="20"/>
              </w:rPr>
            </w:pPr>
          </w:p>
        </w:tc>
        <w:tc>
          <w:tcPr>
            <w:tcW w:w="2532" w:type="dxa"/>
          </w:tcPr>
          <w:p w14:paraId="2BB3FA45" w14:textId="77777777" w:rsidR="00603B42" w:rsidRPr="002647CA" w:rsidRDefault="00603B42" w:rsidP="00172186">
            <w:pPr>
              <w:widowControl w:val="0"/>
              <w:jc w:val="center"/>
              <w:rPr>
                <w:rFonts w:ascii="GHEA Grapalat" w:hAnsi="GHEA Grapalat"/>
                <w:sz w:val="20"/>
                <w:szCs w:val="20"/>
              </w:rPr>
            </w:pPr>
          </w:p>
        </w:tc>
      </w:tr>
      <w:tr w:rsidR="00603B42" w:rsidRPr="002647CA" w14:paraId="09DAC836" w14:textId="77777777" w:rsidTr="00630CF7">
        <w:trPr>
          <w:cantSplit/>
        </w:trPr>
        <w:tc>
          <w:tcPr>
            <w:tcW w:w="817" w:type="dxa"/>
          </w:tcPr>
          <w:p w14:paraId="1935D49D" w14:textId="77777777" w:rsidR="00603B42" w:rsidRPr="002647CA" w:rsidRDefault="00603B42" w:rsidP="00172186">
            <w:pPr>
              <w:widowControl w:val="0"/>
              <w:jc w:val="center"/>
              <w:rPr>
                <w:rFonts w:ascii="GHEA Grapalat" w:hAnsi="GHEA Grapalat"/>
                <w:sz w:val="20"/>
                <w:szCs w:val="20"/>
              </w:rPr>
            </w:pPr>
          </w:p>
        </w:tc>
        <w:tc>
          <w:tcPr>
            <w:tcW w:w="1541" w:type="dxa"/>
          </w:tcPr>
          <w:p w14:paraId="412A38F7" w14:textId="77777777" w:rsidR="00603B42" w:rsidRPr="002647CA" w:rsidRDefault="00603B42" w:rsidP="00172186">
            <w:pPr>
              <w:widowControl w:val="0"/>
              <w:jc w:val="center"/>
              <w:rPr>
                <w:rFonts w:ascii="GHEA Grapalat" w:hAnsi="GHEA Grapalat"/>
                <w:sz w:val="20"/>
                <w:szCs w:val="20"/>
              </w:rPr>
            </w:pPr>
          </w:p>
        </w:tc>
        <w:tc>
          <w:tcPr>
            <w:tcW w:w="1440" w:type="dxa"/>
          </w:tcPr>
          <w:p w14:paraId="0BD842D6" w14:textId="77777777" w:rsidR="00603B42" w:rsidRPr="002647CA" w:rsidRDefault="00603B42" w:rsidP="00172186">
            <w:pPr>
              <w:widowControl w:val="0"/>
              <w:jc w:val="center"/>
              <w:rPr>
                <w:rFonts w:ascii="GHEA Grapalat" w:hAnsi="GHEA Grapalat"/>
                <w:sz w:val="20"/>
                <w:szCs w:val="20"/>
              </w:rPr>
            </w:pPr>
          </w:p>
        </w:tc>
        <w:tc>
          <w:tcPr>
            <w:tcW w:w="1980" w:type="dxa"/>
          </w:tcPr>
          <w:p w14:paraId="0288BCD3" w14:textId="77777777" w:rsidR="00603B42" w:rsidRPr="002647CA" w:rsidRDefault="00603B42" w:rsidP="00172186">
            <w:pPr>
              <w:widowControl w:val="0"/>
              <w:jc w:val="center"/>
              <w:rPr>
                <w:rFonts w:ascii="GHEA Grapalat" w:hAnsi="GHEA Grapalat"/>
                <w:sz w:val="20"/>
                <w:szCs w:val="20"/>
              </w:rPr>
            </w:pPr>
          </w:p>
        </w:tc>
        <w:tc>
          <w:tcPr>
            <w:tcW w:w="2430" w:type="dxa"/>
          </w:tcPr>
          <w:p w14:paraId="52C09D27" w14:textId="77777777" w:rsidR="00603B42" w:rsidRPr="002647CA" w:rsidRDefault="00603B42" w:rsidP="00172186">
            <w:pPr>
              <w:widowControl w:val="0"/>
              <w:jc w:val="center"/>
              <w:rPr>
                <w:rFonts w:ascii="GHEA Grapalat" w:hAnsi="GHEA Grapalat"/>
                <w:sz w:val="20"/>
                <w:szCs w:val="20"/>
              </w:rPr>
            </w:pPr>
          </w:p>
        </w:tc>
        <w:tc>
          <w:tcPr>
            <w:tcW w:w="2532" w:type="dxa"/>
          </w:tcPr>
          <w:p w14:paraId="4259CB58" w14:textId="77777777" w:rsidR="00603B42" w:rsidRPr="002647CA" w:rsidRDefault="00603B42" w:rsidP="00172186">
            <w:pPr>
              <w:widowControl w:val="0"/>
              <w:jc w:val="center"/>
              <w:rPr>
                <w:rFonts w:ascii="GHEA Grapalat" w:hAnsi="GHEA Grapalat"/>
                <w:sz w:val="20"/>
                <w:szCs w:val="20"/>
              </w:rPr>
            </w:pPr>
          </w:p>
        </w:tc>
      </w:tr>
      <w:tr w:rsidR="00603B42" w:rsidRPr="002647CA" w14:paraId="62DD2013" w14:textId="77777777" w:rsidTr="00630CF7">
        <w:trPr>
          <w:cantSplit/>
        </w:trPr>
        <w:tc>
          <w:tcPr>
            <w:tcW w:w="817" w:type="dxa"/>
          </w:tcPr>
          <w:p w14:paraId="293F7FE8" w14:textId="77777777" w:rsidR="00603B42" w:rsidRPr="002647CA" w:rsidRDefault="00603B42" w:rsidP="00172186">
            <w:pPr>
              <w:widowControl w:val="0"/>
              <w:jc w:val="center"/>
              <w:rPr>
                <w:rFonts w:ascii="GHEA Grapalat" w:hAnsi="GHEA Grapalat"/>
                <w:sz w:val="20"/>
                <w:szCs w:val="20"/>
              </w:rPr>
            </w:pPr>
          </w:p>
        </w:tc>
        <w:tc>
          <w:tcPr>
            <w:tcW w:w="1541" w:type="dxa"/>
          </w:tcPr>
          <w:p w14:paraId="041ABB48" w14:textId="77777777" w:rsidR="00603B42" w:rsidRPr="002647CA" w:rsidRDefault="00603B42" w:rsidP="00172186">
            <w:pPr>
              <w:widowControl w:val="0"/>
              <w:jc w:val="center"/>
              <w:rPr>
                <w:rFonts w:ascii="GHEA Grapalat" w:hAnsi="GHEA Grapalat"/>
                <w:sz w:val="20"/>
                <w:szCs w:val="20"/>
              </w:rPr>
            </w:pPr>
          </w:p>
        </w:tc>
        <w:tc>
          <w:tcPr>
            <w:tcW w:w="1440" w:type="dxa"/>
          </w:tcPr>
          <w:p w14:paraId="108F5E06" w14:textId="77777777" w:rsidR="00603B42" w:rsidRPr="002647CA" w:rsidRDefault="00603B42" w:rsidP="00172186">
            <w:pPr>
              <w:widowControl w:val="0"/>
              <w:jc w:val="center"/>
              <w:rPr>
                <w:rFonts w:ascii="GHEA Grapalat" w:hAnsi="GHEA Grapalat"/>
                <w:sz w:val="20"/>
                <w:szCs w:val="20"/>
              </w:rPr>
            </w:pPr>
          </w:p>
        </w:tc>
        <w:tc>
          <w:tcPr>
            <w:tcW w:w="1980" w:type="dxa"/>
          </w:tcPr>
          <w:p w14:paraId="6716CDBD" w14:textId="77777777" w:rsidR="00603B42" w:rsidRPr="002647CA" w:rsidRDefault="00603B42" w:rsidP="00172186">
            <w:pPr>
              <w:widowControl w:val="0"/>
              <w:jc w:val="center"/>
              <w:rPr>
                <w:rFonts w:ascii="GHEA Grapalat" w:hAnsi="GHEA Grapalat"/>
                <w:sz w:val="20"/>
                <w:szCs w:val="20"/>
              </w:rPr>
            </w:pPr>
          </w:p>
        </w:tc>
        <w:tc>
          <w:tcPr>
            <w:tcW w:w="2430" w:type="dxa"/>
          </w:tcPr>
          <w:p w14:paraId="70DFC963" w14:textId="77777777" w:rsidR="00603B42" w:rsidRPr="002647CA" w:rsidRDefault="00603B42" w:rsidP="00172186">
            <w:pPr>
              <w:widowControl w:val="0"/>
              <w:jc w:val="center"/>
              <w:rPr>
                <w:rFonts w:ascii="GHEA Grapalat" w:hAnsi="GHEA Grapalat"/>
                <w:sz w:val="20"/>
                <w:szCs w:val="20"/>
              </w:rPr>
            </w:pPr>
          </w:p>
        </w:tc>
        <w:tc>
          <w:tcPr>
            <w:tcW w:w="2532" w:type="dxa"/>
          </w:tcPr>
          <w:p w14:paraId="543DD339" w14:textId="77777777" w:rsidR="00603B42" w:rsidRPr="002647CA" w:rsidRDefault="00603B42" w:rsidP="00172186">
            <w:pPr>
              <w:widowControl w:val="0"/>
              <w:jc w:val="center"/>
              <w:rPr>
                <w:rFonts w:ascii="GHEA Grapalat" w:hAnsi="GHEA Grapalat"/>
                <w:sz w:val="20"/>
                <w:szCs w:val="20"/>
              </w:rPr>
            </w:pPr>
          </w:p>
        </w:tc>
      </w:tr>
    </w:tbl>
    <w:p w14:paraId="58246818" w14:textId="77777777" w:rsidR="00603B42" w:rsidRPr="002647CA" w:rsidRDefault="00603B42" w:rsidP="00172186">
      <w:pPr>
        <w:pStyle w:val="31"/>
        <w:widowControl w:val="0"/>
        <w:spacing w:line="240" w:lineRule="auto"/>
        <w:jc w:val="right"/>
        <w:rPr>
          <w:rFonts w:ascii="GHEA Grapalat" w:hAnsi="GHEA Grapalat"/>
          <w:b/>
          <w:sz w:val="24"/>
          <w:szCs w:val="24"/>
        </w:rPr>
      </w:pPr>
    </w:p>
    <w:p w14:paraId="07BA4FD7" w14:textId="77777777" w:rsidR="00603B42" w:rsidRPr="002647CA" w:rsidRDefault="00603B42" w:rsidP="00172186">
      <w:pPr>
        <w:pStyle w:val="31"/>
        <w:widowControl w:val="0"/>
        <w:spacing w:line="240" w:lineRule="auto"/>
        <w:jc w:val="right"/>
        <w:rPr>
          <w:rFonts w:ascii="GHEA Grapalat" w:hAnsi="GHEA Grapalat"/>
          <w:b/>
          <w:sz w:val="24"/>
          <w:szCs w:val="24"/>
          <w:lang w:val="es-ES"/>
        </w:rPr>
      </w:pPr>
    </w:p>
    <w:p w14:paraId="1195ACE5" w14:textId="77777777" w:rsidR="00603B42" w:rsidRPr="00611272" w:rsidRDefault="00603B42" w:rsidP="00172186">
      <w:pPr>
        <w:jc w:val="both"/>
        <w:rPr>
          <w:rFonts w:ascii="GHEA Grapalat" w:hAnsi="GHEA Grapalat"/>
          <w:sz w:val="22"/>
          <w:szCs w:val="22"/>
        </w:rPr>
      </w:pPr>
      <w:r w:rsidRPr="00611272">
        <w:rPr>
          <w:rFonts w:ascii="GHEA Grapalat" w:hAnsi="GHEA Grapalat"/>
          <w:sz w:val="22"/>
          <w:szCs w:val="22"/>
          <w:lang w:val="es-ES"/>
        </w:rPr>
        <w:t xml:space="preserve">       </w:t>
      </w:r>
      <w:r w:rsidRPr="00611272">
        <w:rPr>
          <w:rFonts w:ascii="GHEA Grapalat" w:hAnsi="GHEA Grapalat"/>
          <w:sz w:val="22"/>
          <w:szCs w:val="22"/>
        </w:rPr>
        <w:t xml:space="preserve">Прилагаются письменные согласия утвержденные специалистами, указанными в настоящей информации, </w:t>
      </w:r>
      <w:r w:rsidRPr="00611272">
        <w:rPr>
          <w:rStyle w:val="ezkurwreuab5ozgtqnkl"/>
          <w:rFonts w:ascii="GHEA Grapalat" w:hAnsi="GHEA Grapalat"/>
          <w:sz w:val="22"/>
          <w:szCs w:val="22"/>
        </w:rPr>
        <w:t xml:space="preserve">об их </w:t>
      </w:r>
      <w:r w:rsidRPr="00611272">
        <w:rPr>
          <w:rFonts w:ascii="GHEA Grapalat" w:hAnsi="GHEA Grapalat"/>
          <w:sz w:val="22"/>
          <w:szCs w:val="22"/>
        </w:rPr>
        <w:t>включении в выполняемые работы, а также документы, требуемые приглашением.</w:t>
      </w:r>
    </w:p>
    <w:p w14:paraId="3616931A" w14:textId="77777777" w:rsidR="00603B42" w:rsidRPr="002647CA" w:rsidRDefault="00603B42" w:rsidP="00172186">
      <w:pPr>
        <w:jc w:val="both"/>
        <w:rPr>
          <w:rFonts w:ascii="GHEA Grapalat" w:hAnsi="GHEA Grapalat"/>
        </w:rPr>
      </w:pPr>
    </w:p>
    <w:p w14:paraId="1B1611FB" w14:textId="77777777" w:rsidR="00603B42" w:rsidRPr="002647CA" w:rsidRDefault="00603B42" w:rsidP="00172186">
      <w:pPr>
        <w:jc w:val="both"/>
        <w:rPr>
          <w:rFonts w:ascii="GHEA Grapalat" w:hAnsi="GHEA Grapalat"/>
        </w:rPr>
      </w:pPr>
    </w:p>
    <w:p w14:paraId="38BC933D" w14:textId="77777777" w:rsidR="00603B42" w:rsidRPr="002647CA" w:rsidRDefault="00603B42" w:rsidP="00172186">
      <w:pPr>
        <w:widowControl w:val="0"/>
        <w:tabs>
          <w:tab w:val="left" w:pos="6804"/>
        </w:tabs>
        <w:jc w:val="center"/>
        <w:rPr>
          <w:rFonts w:ascii="GHEA Grapalat" w:hAnsi="GHEA Grapalat"/>
        </w:rPr>
      </w:pPr>
      <w:r w:rsidRPr="002647CA">
        <w:rPr>
          <w:rFonts w:ascii="GHEA Grapalat" w:hAnsi="GHEA Grapalat"/>
        </w:rPr>
        <w:t>_________________________________________________</w:t>
      </w:r>
      <w:r w:rsidRPr="002647CA">
        <w:rPr>
          <w:rFonts w:ascii="GHEA Grapalat" w:hAnsi="GHEA Grapalat"/>
        </w:rPr>
        <w:tab/>
        <w:t>_________________</w:t>
      </w:r>
    </w:p>
    <w:p w14:paraId="356968D2" w14:textId="6B26B08F" w:rsidR="00603B42" w:rsidRPr="002647CA" w:rsidRDefault="00E05709" w:rsidP="00172186">
      <w:pPr>
        <w:widowControl w:val="0"/>
        <w:tabs>
          <w:tab w:val="left" w:pos="7513"/>
        </w:tabs>
        <w:jc w:val="both"/>
        <w:rPr>
          <w:rFonts w:ascii="GHEA Grapalat" w:hAnsi="GHEA Grapalat"/>
          <w:sz w:val="16"/>
        </w:rPr>
      </w:pPr>
      <w:r>
        <w:rPr>
          <w:rFonts w:ascii="GHEA Grapalat" w:hAnsi="GHEA Grapalat"/>
          <w:sz w:val="16"/>
        </w:rPr>
        <w:t xml:space="preserve">                              </w:t>
      </w:r>
      <w:r w:rsidR="00603B42" w:rsidRPr="002647CA">
        <w:rPr>
          <w:rFonts w:ascii="GHEA Grapalat" w:hAnsi="GHEA Grapalat"/>
          <w:sz w:val="16"/>
        </w:rPr>
        <w:t>наименование участника (должность, имя, фамилия руководителя</w:t>
      </w:r>
      <w:r w:rsidR="00603B42" w:rsidRPr="002647CA">
        <w:rPr>
          <w:rFonts w:ascii="GHEA Grapalat" w:hAnsi="GHEA Grapalat"/>
          <w:sz w:val="16"/>
        </w:rPr>
        <w:tab/>
      </w:r>
      <w:r>
        <w:rPr>
          <w:rFonts w:ascii="GHEA Grapalat" w:hAnsi="GHEA Grapalat"/>
          <w:sz w:val="16"/>
        </w:rPr>
        <w:t xml:space="preserve">                    </w:t>
      </w:r>
      <w:r w:rsidR="00603B42" w:rsidRPr="002647CA">
        <w:rPr>
          <w:rFonts w:ascii="GHEA Grapalat" w:hAnsi="GHEA Grapalat"/>
          <w:sz w:val="16"/>
        </w:rPr>
        <w:t>подпись</w:t>
      </w:r>
    </w:p>
    <w:p w14:paraId="27E71C14" w14:textId="77777777" w:rsidR="00603B42" w:rsidRPr="002647CA" w:rsidRDefault="00603B42" w:rsidP="00172186">
      <w:pPr>
        <w:widowControl w:val="0"/>
        <w:tabs>
          <w:tab w:val="left" w:pos="7513"/>
        </w:tabs>
        <w:jc w:val="both"/>
        <w:rPr>
          <w:ins w:id="14" w:author="Inesa Kocharyan" w:date="2025-03-21T20:04:00Z"/>
          <w:rFonts w:ascii="GHEA Grapalat" w:hAnsi="GHEA Grapalat"/>
          <w:sz w:val="16"/>
        </w:rPr>
      </w:pPr>
    </w:p>
    <w:p w14:paraId="682CF24C" w14:textId="77777777" w:rsidR="00603B42" w:rsidRPr="002647CA" w:rsidRDefault="00603B42" w:rsidP="00172186">
      <w:pPr>
        <w:widowControl w:val="0"/>
        <w:tabs>
          <w:tab w:val="left" w:pos="7513"/>
        </w:tabs>
        <w:jc w:val="right"/>
        <w:rPr>
          <w:rFonts w:ascii="GHEA Grapalat" w:hAnsi="GHEA Grapalat"/>
          <w:sz w:val="16"/>
        </w:rPr>
      </w:pPr>
      <w:r w:rsidRPr="002647CA">
        <w:rPr>
          <w:rFonts w:ascii="GHEA Grapalat" w:hAnsi="GHEA Grapalat"/>
        </w:rPr>
        <w:t>М. П</w:t>
      </w:r>
    </w:p>
    <w:p w14:paraId="1F582EF2" w14:textId="77777777" w:rsidR="00603B42" w:rsidRPr="002647CA" w:rsidRDefault="00603B42" w:rsidP="00172186">
      <w:pPr>
        <w:widowControl w:val="0"/>
        <w:tabs>
          <w:tab w:val="left" w:pos="7513"/>
        </w:tabs>
        <w:jc w:val="both"/>
        <w:rPr>
          <w:ins w:id="15" w:author="Inesa Kocharyan" w:date="2025-03-21T20:04:00Z"/>
          <w:rFonts w:ascii="GHEA Grapalat" w:hAnsi="GHEA Grapalat"/>
          <w:sz w:val="16"/>
        </w:rPr>
      </w:pPr>
    </w:p>
    <w:p w14:paraId="150DAB85" w14:textId="77777777" w:rsidR="00603B42" w:rsidRPr="002647CA" w:rsidRDefault="00603B42" w:rsidP="00172186">
      <w:pPr>
        <w:widowControl w:val="0"/>
        <w:tabs>
          <w:tab w:val="left" w:pos="7513"/>
        </w:tabs>
        <w:jc w:val="both"/>
        <w:rPr>
          <w:ins w:id="16" w:author="Inesa Kocharyan" w:date="2025-03-21T20:04:00Z"/>
          <w:rFonts w:ascii="GHEA Grapalat" w:hAnsi="GHEA Grapalat"/>
          <w:sz w:val="16"/>
        </w:rPr>
      </w:pPr>
    </w:p>
    <w:p w14:paraId="4879CA3C" w14:textId="77777777" w:rsidR="00603B42" w:rsidRPr="002647CA" w:rsidRDefault="00603B42" w:rsidP="00172186">
      <w:pPr>
        <w:widowControl w:val="0"/>
        <w:tabs>
          <w:tab w:val="left" w:pos="7513"/>
        </w:tabs>
        <w:jc w:val="both"/>
        <w:rPr>
          <w:ins w:id="17" w:author="Inesa Kocharyan" w:date="2025-03-21T20:04:00Z"/>
          <w:rFonts w:ascii="GHEA Grapalat" w:hAnsi="GHEA Grapalat"/>
          <w:sz w:val="16"/>
        </w:rPr>
      </w:pPr>
    </w:p>
    <w:p w14:paraId="03502D20" w14:textId="77777777" w:rsidR="00603B42" w:rsidRPr="002647CA" w:rsidRDefault="00603B42" w:rsidP="00172186">
      <w:pPr>
        <w:widowControl w:val="0"/>
        <w:tabs>
          <w:tab w:val="left" w:pos="7513"/>
        </w:tabs>
        <w:jc w:val="both"/>
        <w:rPr>
          <w:ins w:id="18" w:author="Inesa Kocharyan" w:date="2025-03-21T20:04:00Z"/>
          <w:rFonts w:ascii="GHEA Grapalat" w:hAnsi="GHEA Grapalat"/>
          <w:sz w:val="16"/>
        </w:rPr>
      </w:pPr>
    </w:p>
    <w:p w14:paraId="35DFE97C" w14:textId="77777777" w:rsidR="00603B42" w:rsidRPr="002647CA" w:rsidRDefault="00603B42" w:rsidP="00172186">
      <w:pPr>
        <w:widowControl w:val="0"/>
        <w:tabs>
          <w:tab w:val="left" w:pos="7513"/>
        </w:tabs>
        <w:jc w:val="both"/>
        <w:rPr>
          <w:ins w:id="19" w:author="Inesa Kocharyan" w:date="2025-03-21T20:04:00Z"/>
          <w:rFonts w:ascii="GHEA Grapalat" w:hAnsi="GHEA Grapalat" w:cs="Arial"/>
          <w:sz w:val="16"/>
        </w:rPr>
      </w:pPr>
    </w:p>
    <w:p w14:paraId="6A0D111D" w14:textId="77777777" w:rsidR="00603B42" w:rsidRPr="002647CA" w:rsidRDefault="00603B42" w:rsidP="00172186">
      <w:pPr>
        <w:rPr>
          <w:ins w:id="20" w:author="Inesa Kocharyan" w:date="2025-03-21T20:04:00Z"/>
          <w:rFonts w:ascii="GHEA Grapalat" w:hAnsi="GHEA Grapalat"/>
          <w:b/>
        </w:rPr>
      </w:pPr>
      <w:ins w:id="21" w:author="Inesa Kocharyan" w:date="2025-03-21T20:04:00Z">
        <w:r w:rsidRPr="002647CA">
          <w:rPr>
            <w:rFonts w:ascii="GHEA Grapalat" w:hAnsi="GHEA Grapalat"/>
            <w:b/>
          </w:rPr>
          <w:br w:type="page"/>
        </w:r>
      </w:ins>
    </w:p>
    <w:p w14:paraId="125678EE" w14:textId="77777777" w:rsidR="00603B42" w:rsidRPr="002647CA" w:rsidRDefault="00603B42" w:rsidP="00172186">
      <w:pPr>
        <w:rPr>
          <w:ins w:id="22" w:author="Inesa Kocharyan" w:date="2025-03-21T20:04:00Z"/>
          <w:rFonts w:ascii="GHEA Grapalat" w:hAnsi="GHEA Grapalat"/>
          <w:b/>
        </w:rPr>
      </w:pPr>
    </w:p>
    <w:p w14:paraId="1A69EB73" w14:textId="77777777" w:rsidR="00220899" w:rsidRPr="002647CA" w:rsidRDefault="00220899" w:rsidP="00172186">
      <w:pPr>
        <w:jc w:val="right"/>
        <w:rPr>
          <w:rFonts w:ascii="GHEA Grapalat" w:hAnsi="GHEA Grapalat"/>
          <w:b/>
        </w:rPr>
      </w:pPr>
      <w:r w:rsidRPr="002647CA">
        <w:rPr>
          <w:rFonts w:ascii="GHEA Grapalat" w:hAnsi="GHEA Grapalat"/>
          <w:b/>
        </w:rPr>
        <w:t>Приложение 1.</w:t>
      </w:r>
      <w:r w:rsidR="00603B42" w:rsidRPr="002647CA">
        <w:rPr>
          <w:rFonts w:ascii="GHEA Grapalat" w:hAnsi="GHEA Grapalat"/>
          <w:b/>
        </w:rPr>
        <w:t>5</w:t>
      </w:r>
      <w:r w:rsidRPr="002647CA">
        <w:rPr>
          <w:rFonts w:ascii="GHEA Grapalat" w:hAnsi="GHEA Grapalat"/>
          <w:b/>
        </w:rPr>
        <w:t xml:space="preserve">** </w:t>
      </w:r>
    </w:p>
    <w:p w14:paraId="448A8F39" w14:textId="2E4DD904" w:rsidR="002647CA" w:rsidRPr="00EE248D" w:rsidRDefault="002647CA" w:rsidP="002647CA">
      <w:pPr>
        <w:pStyle w:val="3"/>
        <w:keepNext w:val="0"/>
        <w:widowControl w:val="0"/>
        <w:spacing w:line="240" w:lineRule="auto"/>
        <w:ind w:firstLine="567"/>
        <w:jc w:val="right"/>
        <w:rPr>
          <w:rFonts w:ascii="GHEA Grapalat" w:hAnsi="GHEA Grapalat"/>
          <w:b/>
          <w:iCs/>
          <w:color w:val="000000" w:themeColor="text1"/>
          <w:sz w:val="22"/>
        </w:rPr>
      </w:pPr>
      <w:r w:rsidRPr="00EE248D">
        <w:rPr>
          <w:rFonts w:ascii="GHEA Grapalat" w:hAnsi="GHEA Grapalat"/>
          <w:b/>
          <w:iCs/>
          <w:color w:val="000000" w:themeColor="text1"/>
          <w:sz w:val="22"/>
        </w:rPr>
        <w:t>к Приглашению на открытый конкурс</w:t>
      </w:r>
      <w:r w:rsidRPr="00EE248D">
        <w:rPr>
          <w:rFonts w:ascii="GHEA Grapalat" w:hAnsi="GHEA Grapalat" w:cs="Arial"/>
          <w:b/>
          <w:iCs/>
          <w:color w:val="000000" w:themeColor="text1"/>
          <w:sz w:val="24"/>
          <w:szCs w:val="24"/>
        </w:rPr>
        <w:br/>
      </w:r>
      <w:r w:rsidRPr="00EE248D">
        <w:rPr>
          <w:rFonts w:ascii="GHEA Grapalat" w:hAnsi="GHEA Grapalat"/>
          <w:b/>
          <w:iCs/>
          <w:color w:val="000000" w:themeColor="text1"/>
          <w:sz w:val="22"/>
        </w:rPr>
        <w:t xml:space="preserve">под кодом </w:t>
      </w:r>
      <w:r w:rsidRPr="00EE248D">
        <w:rPr>
          <w:rFonts w:ascii="GHEA Grapalat" w:hAnsi="GHEA Grapalat"/>
          <w:b/>
          <w:iCs/>
          <w:color w:val="000000" w:themeColor="text1"/>
          <w:sz w:val="22"/>
          <w:szCs w:val="22"/>
        </w:rPr>
        <w:t>«</w:t>
      </w:r>
      <w:r>
        <w:rPr>
          <w:rFonts w:ascii="GHEA Grapalat" w:hAnsi="GHEA Grapalat"/>
          <w:b/>
          <w:iCs/>
          <w:color w:val="000000" w:themeColor="text1"/>
          <w:sz w:val="22"/>
          <w:szCs w:val="22"/>
        </w:rPr>
        <w:t>HH SHMAH-BMAShDzB-</w:t>
      </w:r>
      <w:r w:rsidR="002E0E94">
        <w:rPr>
          <w:rFonts w:ascii="GHEA Grapalat" w:hAnsi="GHEA Grapalat"/>
          <w:b/>
          <w:iCs/>
          <w:color w:val="000000" w:themeColor="text1"/>
          <w:sz w:val="22"/>
          <w:szCs w:val="22"/>
        </w:rPr>
        <w:t>25/16</w:t>
      </w:r>
      <w:r w:rsidRPr="00EE248D">
        <w:rPr>
          <w:rFonts w:ascii="GHEA Grapalat" w:hAnsi="GHEA Grapalat"/>
          <w:b/>
          <w:iCs/>
          <w:color w:val="000000" w:themeColor="text1"/>
          <w:sz w:val="22"/>
          <w:szCs w:val="22"/>
        </w:rPr>
        <w:t>»</w:t>
      </w:r>
    </w:p>
    <w:p w14:paraId="12A56928" w14:textId="77777777" w:rsidR="002647CA" w:rsidRPr="00EE248D" w:rsidRDefault="002647CA" w:rsidP="002647CA">
      <w:pPr>
        <w:jc w:val="right"/>
        <w:rPr>
          <w:rFonts w:ascii="GHEA Grapalat" w:hAnsi="GHEA Grapalat"/>
          <w:b/>
          <w:color w:val="000000" w:themeColor="text1"/>
          <w:sz w:val="22"/>
        </w:rPr>
      </w:pPr>
    </w:p>
    <w:p w14:paraId="6EBFE923" w14:textId="77777777" w:rsidR="002647CA" w:rsidRPr="00EE248D" w:rsidRDefault="002647CA" w:rsidP="002647CA">
      <w:pPr>
        <w:ind w:left="360" w:hanging="360"/>
        <w:jc w:val="center"/>
        <w:rPr>
          <w:rFonts w:ascii="GHEA Grapalat" w:hAnsi="GHEA Grapalat"/>
          <w:b/>
          <w:color w:val="000000" w:themeColor="text1"/>
          <w:sz w:val="22"/>
        </w:rPr>
      </w:pPr>
      <w:r w:rsidRPr="00EE248D">
        <w:rPr>
          <w:rFonts w:ascii="GHEA Grapalat" w:hAnsi="GHEA Grapalat"/>
          <w:b/>
          <w:color w:val="000000" w:themeColor="text1"/>
          <w:sz w:val="22"/>
        </w:rPr>
        <w:t>ФОРМА</w:t>
      </w:r>
    </w:p>
    <w:p w14:paraId="535FDA1A" w14:textId="77777777" w:rsidR="002647CA" w:rsidRPr="00EE248D" w:rsidRDefault="002647CA" w:rsidP="002647CA">
      <w:pPr>
        <w:ind w:left="360" w:hanging="360"/>
        <w:jc w:val="center"/>
        <w:rPr>
          <w:rFonts w:ascii="GHEA Grapalat" w:hAnsi="GHEA Grapalat"/>
          <w:b/>
          <w:color w:val="000000" w:themeColor="text1"/>
        </w:rPr>
      </w:pPr>
      <w:r w:rsidRPr="00EE248D">
        <w:rPr>
          <w:rFonts w:ascii="GHEA Grapalat" w:hAnsi="GHEA Grapalat"/>
          <w:b/>
          <w:color w:val="000000" w:themeColor="text1"/>
        </w:rPr>
        <w:t xml:space="preserve">ДЕКЛАРАЦИИ </w:t>
      </w:r>
      <w:r w:rsidRPr="00EE248D">
        <w:rPr>
          <w:rFonts w:ascii="GHEA Grapalat" w:hAnsi="GHEA Grapalat"/>
          <w:b/>
          <w:color w:val="000000" w:themeColor="text1"/>
          <w:sz w:val="22"/>
        </w:rPr>
        <w:t>О</w:t>
      </w:r>
      <w:r w:rsidRPr="00EE248D">
        <w:rPr>
          <w:rFonts w:ascii="GHEA Grapalat" w:hAnsi="GHEA Grapalat"/>
          <w:b/>
          <w:color w:val="000000" w:themeColor="text1"/>
        </w:rPr>
        <w:t xml:space="preserve"> РЕАЛЬНЫХ  БЕНЕФИЦИАР</w:t>
      </w:r>
      <w:r w:rsidRPr="00EE248D">
        <w:rPr>
          <w:rFonts w:ascii="GHEA Grapalat" w:hAnsi="GHEA Grapalat"/>
          <w:b/>
          <w:color w:val="000000" w:themeColor="text1"/>
          <w:sz w:val="22"/>
        </w:rPr>
        <w:t>АХ</w:t>
      </w:r>
    </w:p>
    <w:p w14:paraId="1F3EF0FD" w14:textId="77777777" w:rsidR="002647CA" w:rsidRPr="00EE248D" w:rsidRDefault="002647CA" w:rsidP="002647CA">
      <w:pPr>
        <w:ind w:left="360" w:hanging="360"/>
        <w:jc w:val="center"/>
        <w:rPr>
          <w:rFonts w:ascii="GHEA Grapalat" w:eastAsia="GHEA Grapalat" w:hAnsi="GHEA Grapalat"/>
          <w:b/>
          <w:color w:val="000000" w:themeColor="text1"/>
        </w:rPr>
      </w:pPr>
    </w:p>
    <w:p w14:paraId="4CAFCFB5" w14:textId="77777777" w:rsidR="002647CA" w:rsidRPr="00EE248D" w:rsidRDefault="002647CA" w:rsidP="002647CA">
      <w:pPr>
        <w:numPr>
          <w:ilvl w:val="0"/>
          <w:numId w:val="28"/>
        </w:numPr>
        <w:pBdr>
          <w:top w:val="nil"/>
          <w:left w:val="nil"/>
          <w:bottom w:val="nil"/>
          <w:right w:val="nil"/>
          <w:between w:val="nil"/>
        </w:pBdr>
        <w:rPr>
          <w:rFonts w:ascii="GHEA Grapalat" w:eastAsia="GHEA Grapalat" w:hAnsi="GHEA Grapalat" w:cs="GHEA Grapalat"/>
          <w:b/>
          <w:color w:val="000000" w:themeColor="text1"/>
        </w:rPr>
      </w:pPr>
      <w:r w:rsidRPr="00EE248D">
        <w:rPr>
          <w:rFonts w:ascii="GHEA Grapalat" w:eastAsia="GHEA Grapalat" w:hAnsi="GHEA Grapalat" w:cs="GHEA Grapalat"/>
          <w:b/>
          <w:color w:val="000000" w:themeColor="text1"/>
        </w:rPr>
        <w:t>Организация</w:t>
      </w:r>
    </w:p>
    <w:p w14:paraId="0FC03CA1"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организации</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08"/>
        <w:gridCol w:w="5287"/>
      </w:tblGrid>
      <w:tr w:rsidR="002647CA" w:rsidRPr="00EE248D" w14:paraId="6AD7E5F5" w14:textId="77777777" w:rsidTr="00443FAC">
        <w:tc>
          <w:tcPr>
            <w:tcW w:w="5508" w:type="dxa"/>
            <w:shd w:val="clear" w:color="auto" w:fill="D9E2F3"/>
            <w:vAlign w:val="center"/>
          </w:tcPr>
          <w:p w14:paraId="5CE2B937"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w:t>
            </w:r>
          </w:p>
        </w:tc>
        <w:tc>
          <w:tcPr>
            <w:tcW w:w="5287" w:type="dxa"/>
            <w:vAlign w:val="center"/>
          </w:tcPr>
          <w:p w14:paraId="00E84CD3"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9E1102D" w14:textId="77777777" w:rsidTr="00443FAC">
        <w:tc>
          <w:tcPr>
            <w:tcW w:w="5508" w:type="dxa"/>
            <w:shd w:val="clear" w:color="auto" w:fill="D9E2F3"/>
            <w:vAlign w:val="center"/>
          </w:tcPr>
          <w:p w14:paraId="779DE7C1"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 латинскими буквами</w:t>
            </w:r>
          </w:p>
        </w:tc>
        <w:tc>
          <w:tcPr>
            <w:tcW w:w="5287" w:type="dxa"/>
            <w:vAlign w:val="center"/>
          </w:tcPr>
          <w:p w14:paraId="7FD0D750"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CA868EC" w14:textId="77777777" w:rsidTr="00443FAC">
        <w:tc>
          <w:tcPr>
            <w:tcW w:w="5508" w:type="dxa"/>
            <w:shd w:val="clear" w:color="auto" w:fill="D9E2F3"/>
            <w:vAlign w:val="center"/>
          </w:tcPr>
          <w:p w14:paraId="1A36486B"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Номер государственной регистрации</w:t>
            </w:r>
          </w:p>
        </w:tc>
        <w:tc>
          <w:tcPr>
            <w:tcW w:w="5287" w:type="dxa"/>
            <w:vAlign w:val="center"/>
          </w:tcPr>
          <w:p w14:paraId="2F8501F2"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D7ED91D" w14:textId="77777777" w:rsidTr="00443FAC">
        <w:tc>
          <w:tcPr>
            <w:tcW w:w="5508" w:type="dxa"/>
            <w:shd w:val="clear" w:color="auto" w:fill="D9E2F3"/>
            <w:vAlign w:val="center"/>
          </w:tcPr>
          <w:p w14:paraId="03CDEE92"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регистрации</w:t>
            </w:r>
          </w:p>
        </w:tc>
        <w:tc>
          <w:tcPr>
            <w:tcW w:w="5287" w:type="dxa"/>
            <w:vAlign w:val="center"/>
          </w:tcPr>
          <w:p w14:paraId="0E45F96F"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0FE3056" w14:textId="77777777" w:rsidTr="00443FAC">
        <w:tc>
          <w:tcPr>
            <w:tcW w:w="5508" w:type="dxa"/>
            <w:shd w:val="clear" w:color="auto" w:fill="D9E2F3"/>
            <w:vAlign w:val="center"/>
          </w:tcPr>
          <w:p w14:paraId="765BF371"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Адрес  регистрации</w:t>
            </w:r>
          </w:p>
        </w:tc>
        <w:tc>
          <w:tcPr>
            <w:tcW w:w="5287" w:type="dxa"/>
            <w:vAlign w:val="center"/>
          </w:tcPr>
          <w:p w14:paraId="409721F3"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EF7CF45" w14:textId="77777777" w:rsidTr="00443FAC">
        <w:tc>
          <w:tcPr>
            <w:tcW w:w="5508" w:type="dxa"/>
            <w:shd w:val="clear" w:color="auto" w:fill="D9E2F3"/>
            <w:vAlign w:val="center"/>
          </w:tcPr>
          <w:p w14:paraId="32910A8A"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Государство регистрации</w:t>
            </w:r>
          </w:p>
        </w:tc>
        <w:tc>
          <w:tcPr>
            <w:tcW w:w="5287" w:type="dxa"/>
            <w:vAlign w:val="center"/>
          </w:tcPr>
          <w:p w14:paraId="014E2BED" w14:textId="77777777" w:rsidR="002647CA" w:rsidRPr="00EE248D" w:rsidRDefault="002647CA" w:rsidP="00443FAC">
            <w:pPr>
              <w:ind w:left="993" w:hanging="851"/>
              <w:rPr>
                <w:rFonts w:ascii="GHEA Grapalat" w:eastAsia="GHEA Grapalat" w:hAnsi="GHEA Grapalat" w:cs="GHEA Grapalat"/>
                <w:color w:val="000000" w:themeColor="text1"/>
              </w:rPr>
            </w:pPr>
          </w:p>
        </w:tc>
      </w:tr>
      <w:tr w:rsidR="002647CA" w:rsidRPr="00EE248D" w14:paraId="1FF8F4ED" w14:textId="77777777" w:rsidTr="00443FAC">
        <w:tc>
          <w:tcPr>
            <w:tcW w:w="5508" w:type="dxa"/>
            <w:shd w:val="clear" w:color="auto" w:fill="D9E2F3"/>
            <w:vAlign w:val="center"/>
          </w:tcPr>
          <w:p w14:paraId="73D753AF" w14:textId="77777777" w:rsidR="002647CA" w:rsidRPr="00EE248D" w:rsidRDefault="002647CA" w:rsidP="00443FAC">
            <w:pPr>
              <w:numPr>
                <w:ilvl w:val="2"/>
                <w:numId w:val="28"/>
              </w:numPr>
              <w:pBdr>
                <w:top w:val="nil"/>
                <w:left w:val="nil"/>
                <w:bottom w:val="nil"/>
                <w:right w:val="nil"/>
                <w:between w:val="nil"/>
              </w:pBdr>
              <w:ind w:left="284" w:hanging="284"/>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 и фамилия руководителя исполнительного органа</w:t>
            </w:r>
          </w:p>
        </w:tc>
        <w:tc>
          <w:tcPr>
            <w:tcW w:w="5287" w:type="dxa"/>
            <w:vAlign w:val="center"/>
          </w:tcPr>
          <w:p w14:paraId="26B24475" w14:textId="77777777" w:rsidR="002647CA" w:rsidRPr="00EE248D" w:rsidRDefault="002647CA" w:rsidP="00443FAC">
            <w:pPr>
              <w:ind w:left="993" w:hanging="851"/>
              <w:rPr>
                <w:rFonts w:ascii="GHEA Grapalat" w:eastAsia="GHEA Grapalat" w:hAnsi="GHEA Grapalat" w:cs="GHEA Grapalat"/>
                <w:color w:val="000000" w:themeColor="text1"/>
              </w:rPr>
            </w:pPr>
          </w:p>
        </w:tc>
      </w:tr>
    </w:tbl>
    <w:p w14:paraId="2CD8F952"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Лицо, представляющее декларацию</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08"/>
        <w:gridCol w:w="5287"/>
      </w:tblGrid>
      <w:tr w:rsidR="002647CA" w:rsidRPr="00EE248D" w14:paraId="1D75BDF9" w14:textId="77777777" w:rsidTr="00443FAC">
        <w:trPr>
          <w:trHeight w:val="20"/>
        </w:trPr>
        <w:tc>
          <w:tcPr>
            <w:tcW w:w="5508" w:type="dxa"/>
            <w:shd w:val="clear" w:color="auto" w:fill="D9E2F3"/>
            <w:vAlign w:val="center"/>
          </w:tcPr>
          <w:p w14:paraId="1AE194BC"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 и фамилия лица, представляющего декларацию</w:t>
            </w:r>
          </w:p>
        </w:tc>
        <w:tc>
          <w:tcPr>
            <w:tcW w:w="5287" w:type="dxa"/>
            <w:vAlign w:val="center"/>
          </w:tcPr>
          <w:p w14:paraId="5B13B0E2"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55F4E6EB" w14:textId="77777777" w:rsidTr="00443FAC">
        <w:trPr>
          <w:trHeight w:val="20"/>
        </w:trPr>
        <w:tc>
          <w:tcPr>
            <w:tcW w:w="5508" w:type="dxa"/>
            <w:shd w:val="clear" w:color="auto" w:fill="D9E2F3"/>
            <w:vAlign w:val="center"/>
          </w:tcPr>
          <w:p w14:paraId="4905B433"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Должность лица, представляющего декларацию</w:t>
            </w:r>
          </w:p>
        </w:tc>
        <w:tc>
          <w:tcPr>
            <w:tcW w:w="5287" w:type="dxa"/>
            <w:vAlign w:val="center"/>
          </w:tcPr>
          <w:p w14:paraId="7ADEF1F3" w14:textId="77777777" w:rsidR="002647CA" w:rsidRPr="00EE248D" w:rsidRDefault="002647CA" w:rsidP="00443FAC">
            <w:pPr>
              <w:rPr>
                <w:rFonts w:ascii="GHEA Grapalat" w:eastAsia="GHEA Grapalat" w:hAnsi="GHEA Grapalat" w:cs="GHEA Grapalat"/>
                <w:color w:val="000000" w:themeColor="text1"/>
              </w:rPr>
            </w:pPr>
          </w:p>
        </w:tc>
      </w:tr>
    </w:tbl>
    <w:p w14:paraId="2F4BB816"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Представление декларации</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98"/>
        <w:gridCol w:w="5197"/>
      </w:tblGrid>
      <w:tr w:rsidR="002647CA" w:rsidRPr="00EE248D" w14:paraId="5F838AF9" w14:textId="77777777" w:rsidTr="00443FAC">
        <w:tc>
          <w:tcPr>
            <w:tcW w:w="5598" w:type="dxa"/>
            <w:shd w:val="clear" w:color="auto" w:fill="D9E2F3"/>
            <w:vAlign w:val="center"/>
          </w:tcPr>
          <w:p w14:paraId="06E2015B" w14:textId="77777777" w:rsidR="002647CA" w:rsidRPr="00EE248D" w:rsidRDefault="002647CA" w:rsidP="00443FAC">
            <w:pPr>
              <w:numPr>
                <w:ilvl w:val="2"/>
                <w:numId w:val="28"/>
              </w:numPr>
              <w:pBdr>
                <w:top w:val="nil"/>
                <w:left w:val="nil"/>
                <w:bottom w:val="nil"/>
                <w:right w:val="nil"/>
                <w:between w:val="nil"/>
              </w:pBdr>
              <w:ind w:left="0" w:hanging="79"/>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подписания декларации</w:t>
            </w:r>
          </w:p>
        </w:tc>
        <w:tc>
          <w:tcPr>
            <w:tcW w:w="5197" w:type="dxa"/>
            <w:vAlign w:val="center"/>
          </w:tcPr>
          <w:p w14:paraId="275ABFF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988A7CD" w14:textId="77777777" w:rsidTr="00443FAC">
        <w:tc>
          <w:tcPr>
            <w:tcW w:w="5598" w:type="dxa"/>
            <w:shd w:val="clear" w:color="auto" w:fill="D9E2F3"/>
            <w:vAlign w:val="center"/>
          </w:tcPr>
          <w:p w14:paraId="5477524A" w14:textId="77777777" w:rsidR="002647CA" w:rsidRPr="00EE248D" w:rsidRDefault="002647CA" w:rsidP="00443FAC">
            <w:pPr>
              <w:numPr>
                <w:ilvl w:val="2"/>
                <w:numId w:val="28"/>
              </w:numPr>
              <w:pBdr>
                <w:top w:val="nil"/>
                <w:left w:val="nil"/>
                <w:bottom w:val="nil"/>
                <w:right w:val="nil"/>
                <w:between w:val="nil"/>
              </w:pBdr>
              <w:ind w:left="0" w:hanging="79"/>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Количество страниц декларации</w:t>
            </w:r>
          </w:p>
        </w:tc>
        <w:tc>
          <w:tcPr>
            <w:tcW w:w="5197" w:type="dxa"/>
            <w:vAlign w:val="center"/>
          </w:tcPr>
          <w:p w14:paraId="009CC6F0"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52B8C06" w14:textId="77777777" w:rsidTr="00443FAC">
        <w:tc>
          <w:tcPr>
            <w:tcW w:w="5598" w:type="dxa"/>
            <w:shd w:val="clear" w:color="auto" w:fill="D9E2F3"/>
            <w:vAlign w:val="center"/>
          </w:tcPr>
          <w:p w14:paraId="2A9A294F" w14:textId="77777777" w:rsidR="002647CA" w:rsidRPr="00EE248D" w:rsidRDefault="002647CA" w:rsidP="00443FAC">
            <w:pPr>
              <w:numPr>
                <w:ilvl w:val="2"/>
                <w:numId w:val="28"/>
              </w:numPr>
              <w:pBdr>
                <w:top w:val="nil"/>
                <w:left w:val="nil"/>
                <w:bottom w:val="nil"/>
                <w:right w:val="nil"/>
                <w:between w:val="nil"/>
              </w:pBdr>
              <w:ind w:left="0" w:hanging="79"/>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Подпись лица, представляющего декларацию</w:t>
            </w:r>
          </w:p>
        </w:tc>
        <w:tc>
          <w:tcPr>
            <w:tcW w:w="5197" w:type="dxa"/>
            <w:vAlign w:val="center"/>
          </w:tcPr>
          <w:p w14:paraId="772F85C3" w14:textId="77777777" w:rsidR="002647CA" w:rsidRPr="00EE248D" w:rsidRDefault="002647CA" w:rsidP="00443FAC">
            <w:pPr>
              <w:rPr>
                <w:rFonts w:ascii="GHEA Grapalat" w:eastAsia="GHEA Grapalat" w:hAnsi="GHEA Grapalat" w:cs="GHEA Grapalat"/>
                <w:color w:val="000000" w:themeColor="text1"/>
              </w:rPr>
            </w:pPr>
          </w:p>
        </w:tc>
      </w:tr>
    </w:tbl>
    <w:p w14:paraId="22A7C648" w14:textId="77777777" w:rsidR="002647CA" w:rsidRPr="00EE248D" w:rsidRDefault="002647CA" w:rsidP="002647CA">
      <w:pPr>
        <w:rPr>
          <w:rFonts w:ascii="GHEA Grapalat" w:eastAsia="GHEA Grapalat" w:hAnsi="GHEA Grapalat" w:cs="GHEA Grapalat"/>
          <w:color w:val="000000" w:themeColor="text1"/>
        </w:rPr>
      </w:pPr>
    </w:p>
    <w:p w14:paraId="196E74A0" w14:textId="77777777" w:rsidR="002647CA" w:rsidRPr="00EE248D" w:rsidRDefault="002647CA" w:rsidP="002647CA">
      <w:pPr>
        <w:rPr>
          <w:rFonts w:ascii="GHEA Grapalat" w:eastAsia="GHEA Grapalat" w:hAnsi="GHEA Grapalat" w:cs="GHEA Grapalat"/>
          <w:color w:val="000000" w:themeColor="text1"/>
        </w:rPr>
      </w:pPr>
      <w:r w:rsidRPr="00EE248D">
        <w:rPr>
          <w:rFonts w:ascii="GHEA Grapalat" w:hAnsi="GHEA Grapalat"/>
          <w:color w:val="000000" w:themeColor="text1"/>
        </w:rPr>
        <w:br w:type="page"/>
      </w:r>
    </w:p>
    <w:p w14:paraId="3D7CE801" w14:textId="77777777" w:rsidR="002647CA" w:rsidRPr="00EE248D" w:rsidRDefault="002647CA" w:rsidP="002647CA">
      <w:pPr>
        <w:numPr>
          <w:ilvl w:val="0"/>
          <w:numId w:val="28"/>
        </w:numPr>
        <w:pBdr>
          <w:top w:val="nil"/>
          <w:left w:val="nil"/>
          <w:bottom w:val="nil"/>
          <w:right w:val="nil"/>
          <w:between w:val="nil"/>
        </w:pBdr>
        <w:rPr>
          <w:rFonts w:ascii="GHEA Grapalat" w:eastAsia="GHEA Grapalat" w:hAnsi="GHEA Grapalat" w:cs="GHEA Grapalat"/>
          <w:color w:val="000000" w:themeColor="text1"/>
        </w:rPr>
      </w:pPr>
      <w:r w:rsidRPr="00EE248D">
        <w:rPr>
          <w:rFonts w:ascii="GHEA Grapalat" w:eastAsia="GHEA Grapalat" w:hAnsi="GHEA Grapalat" w:cs="GHEA Grapalat"/>
          <w:b/>
          <w:color w:val="000000" w:themeColor="text1"/>
        </w:rPr>
        <w:lastRenderedPageBreak/>
        <w:t>Данные листинга  акций</w:t>
      </w:r>
    </w:p>
    <w:p w14:paraId="7BDD4BF2"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листинга акций</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8"/>
        <w:gridCol w:w="6457"/>
      </w:tblGrid>
      <w:tr w:rsidR="002647CA" w:rsidRPr="00EE248D" w14:paraId="39ABEED4" w14:textId="77777777" w:rsidTr="00443FAC">
        <w:tc>
          <w:tcPr>
            <w:tcW w:w="4338" w:type="dxa"/>
            <w:shd w:val="clear" w:color="auto" w:fill="D9E2F3"/>
            <w:vAlign w:val="center"/>
          </w:tcPr>
          <w:p w14:paraId="73B77E18" w14:textId="77777777" w:rsidR="002647CA" w:rsidRPr="00EE248D" w:rsidRDefault="002647CA" w:rsidP="00443FAC">
            <w:pPr>
              <w:numPr>
                <w:ilvl w:val="2"/>
                <w:numId w:val="28"/>
              </w:numPr>
              <w:pBdr>
                <w:top w:val="nil"/>
                <w:left w:val="nil"/>
                <w:bottom w:val="nil"/>
                <w:right w:val="nil"/>
                <w:between w:val="nil"/>
              </w:pBdr>
              <w:ind w:left="284" w:hanging="284"/>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 фондовой биржи</w:t>
            </w:r>
          </w:p>
        </w:tc>
        <w:tc>
          <w:tcPr>
            <w:tcW w:w="6457" w:type="dxa"/>
            <w:vAlign w:val="center"/>
          </w:tcPr>
          <w:p w14:paraId="616D503C"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F772D41" w14:textId="77777777" w:rsidTr="00443FAC">
        <w:tc>
          <w:tcPr>
            <w:tcW w:w="4338" w:type="dxa"/>
            <w:shd w:val="clear" w:color="auto" w:fill="D9E2F3"/>
            <w:vAlign w:val="center"/>
          </w:tcPr>
          <w:p w14:paraId="13F61D79"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 xml:space="preserve">Ссылка на документы, наличествующие на бирже </w:t>
            </w:r>
          </w:p>
        </w:tc>
        <w:tc>
          <w:tcPr>
            <w:tcW w:w="6457" w:type="dxa"/>
            <w:vAlign w:val="center"/>
          </w:tcPr>
          <w:p w14:paraId="63D5785B" w14:textId="77777777" w:rsidR="002647CA" w:rsidRPr="00EE248D" w:rsidRDefault="002647CA" w:rsidP="00443FAC">
            <w:pPr>
              <w:rPr>
                <w:rFonts w:ascii="GHEA Grapalat" w:eastAsia="GHEA Grapalat" w:hAnsi="GHEA Grapalat" w:cs="GHEA Grapalat"/>
                <w:color w:val="000000" w:themeColor="text1"/>
              </w:rPr>
            </w:pPr>
          </w:p>
        </w:tc>
      </w:tr>
    </w:tbl>
    <w:p w14:paraId="6A0FC332"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юридического лица, контролирующего организацию</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8"/>
        <w:gridCol w:w="6457"/>
      </w:tblGrid>
      <w:tr w:rsidR="002647CA" w:rsidRPr="00EE248D" w14:paraId="33E65379" w14:textId="77777777" w:rsidTr="00443FAC">
        <w:tc>
          <w:tcPr>
            <w:tcW w:w="4338" w:type="dxa"/>
            <w:shd w:val="clear" w:color="auto" w:fill="D9E2F3"/>
            <w:vAlign w:val="center"/>
          </w:tcPr>
          <w:p w14:paraId="79C031EC"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w:t>
            </w:r>
          </w:p>
        </w:tc>
        <w:tc>
          <w:tcPr>
            <w:tcW w:w="6457" w:type="dxa"/>
            <w:vAlign w:val="center"/>
          </w:tcPr>
          <w:p w14:paraId="5D4825FD"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55AB67B" w14:textId="77777777" w:rsidTr="00443FAC">
        <w:tc>
          <w:tcPr>
            <w:tcW w:w="4338" w:type="dxa"/>
            <w:shd w:val="clear" w:color="auto" w:fill="D9E2F3"/>
            <w:vAlign w:val="center"/>
          </w:tcPr>
          <w:p w14:paraId="261D0666"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 латинскими буквами</w:t>
            </w:r>
            <w:r w:rsidRPr="00EE248D">
              <w:rPr>
                <w:color w:val="000000" w:themeColor="text1"/>
              </w:rPr>
              <w:t xml:space="preserve"> </w:t>
            </w:r>
          </w:p>
        </w:tc>
        <w:tc>
          <w:tcPr>
            <w:tcW w:w="6457" w:type="dxa"/>
            <w:vAlign w:val="center"/>
          </w:tcPr>
          <w:p w14:paraId="428B4ECC"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F28CE31" w14:textId="77777777" w:rsidTr="00443FAC">
        <w:tc>
          <w:tcPr>
            <w:tcW w:w="4338" w:type="dxa"/>
            <w:shd w:val="clear" w:color="auto" w:fill="D9E2F3"/>
            <w:vAlign w:val="center"/>
          </w:tcPr>
          <w:p w14:paraId="34178CBD"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Номер государственной регистрации</w:t>
            </w:r>
          </w:p>
        </w:tc>
        <w:tc>
          <w:tcPr>
            <w:tcW w:w="6457" w:type="dxa"/>
            <w:vAlign w:val="center"/>
          </w:tcPr>
          <w:p w14:paraId="067EF27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3DBE68DD" w14:textId="77777777" w:rsidTr="00443FAC">
        <w:tc>
          <w:tcPr>
            <w:tcW w:w="4338" w:type="dxa"/>
            <w:shd w:val="clear" w:color="auto" w:fill="D9E2F3"/>
            <w:vAlign w:val="center"/>
          </w:tcPr>
          <w:p w14:paraId="6B7B1D84"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регистрации</w:t>
            </w:r>
          </w:p>
        </w:tc>
        <w:tc>
          <w:tcPr>
            <w:tcW w:w="6457" w:type="dxa"/>
            <w:vAlign w:val="center"/>
          </w:tcPr>
          <w:p w14:paraId="6D284A7C"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6D9D2D0" w14:textId="77777777" w:rsidTr="00443FAC">
        <w:tc>
          <w:tcPr>
            <w:tcW w:w="4338" w:type="dxa"/>
            <w:shd w:val="clear" w:color="auto" w:fill="D9E2F3"/>
            <w:vAlign w:val="center"/>
          </w:tcPr>
          <w:p w14:paraId="4CC9BCD4"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Адрес регистрации</w:t>
            </w:r>
          </w:p>
        </w:tc>
        <w:tc>
          <w:tcPr>
            <w:tcW w:w="6457" w:type="dxa"/>
            <w:vAlign w:val="center"/>
          </w:tcPr>
          <w:p w14:paraId="725DE2FC"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FAD3CA3" w14:textId="77777777" w:rsidTr="00443FAC">
        <w:trPr>
          <w:trHeight w:val="1361"/>
        </w:trPr>
        <w:tc>
          <w:tcPr>
            <w:tcW w:w="4338" w:type="dxa"/>
            <w:shd w:val="clear" w:color="auto" w:fill="D9E2F3"/>
            <w:vAlign w:val="center"/>
          </w:tcPr>
          <w:p w14:paraId="3D793361"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EE248D">
              <w:rPr>
                <w:rFonts w:ascii="GHEA Grapalat" w:eastAsia="GHEA Grapalat" w:hAnsi="GHEA Grapalat" w:cs="GHEA Grapalat"/>
                <w:color w:val="000000" w:themeColor="text1"/>
              </w:rPr>
              <w:t>Государтво</w:t>
            </w:r>
            <w:proofErr w:type="spellEnd"/>
            <w:r w:rsidRPr="00EE248D">
              <w:rPr>
                <w:rFonts w:ascii="GHEA Grapalat" w:eastAsia="GHEA Grapalat" w:hAnsi="GHEA Grapalat" w:cs="GHEA Grapalat"/>
                <w:color w:val="000000" w:themeColor="text1"/>
              </w:rPr>
              <w:t xml:space="preserve"> регистрации</w:t>
            </w:r>
          </w:p>
        </w:tc>
        <w:tc>
          <w:tcPr>
            <w:tcW w:w="6457" w:type="dxa"/>
            <w:vAlign w:val="center"/>
          </w:tcPr>
          <w:p w14:paraId="6DB4E475"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4DCC63E" w14:textId="77777777" w:rsidTr="00443FAC">
        <w:tc>
          <w:tcPr>
            <w:tcW w:w="4338" w:type="dxa"/>
            <w:shd w:val="clear" w:color="auto" w:fill="D9E2F3"/>
            <w:vAlign w:val="center"/>
          </w:tcPr>
          <w:p w14:paraId="43FC14DA"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 и фамилия руководителя исполнительного органа</w:t>
            </w:r>
          </w:p>
        </w:tc>
        <w:tc>
          <w:tcPr>
            <w:tcW w:w="6457" w:type="dxa"/>
            <w:vAlign w:val="center"/>
          </w:tcPr>
          <w:p w14:paraId="38B8CEA8" w14:textId="77777777" w:rsidR="002647CA" w:rsidRPr="00EE248D" w:rsidRDefault="002647CA" w:rsidP="00443FAC">
            <w:pPr>
              <w:rPr>
                <w:rFonts w:ascii="GHEA Grapalat" w:eastAsia="GHEA Grapalat" w:hAnsi="GHEA Grapalat" w:cs="GHEA Grapalat"/>
                <w:color w:val="000000" w:themeColor="text1"/>
              </w:rPr>
            </w:pPr>
          </w:p>
        </w:tc>
      </w:tr>
    </w:tbl>
    <w:p w14:paraId="44AE0FBD"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iCs/>
          <w:color w:val="000000" w:themeColor="text1"/>
        </w:rPr>
      </w:pPr>
      <w:r w:rsidRPr="00EE248D">
        <w:rPr>
          <w:rFonts w:ascii="GHEA Grapalat" w:eastAsia="GHEA Grapalat" w:hAnsi="GHEA Grapalat" w:cs="GHEA Grapalat"/>
          <w:i/>
          <w:iCs/>
          <w:color w:val="000000" w:themeColor="text1"/>
        </w:rPr>
        <w:t>Уровень контроля</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8"/>
        <w:gridCol w:w="6457"/>
      </w:tblGrid>
      <w:tr w:rsidR="002647CA" w:rsidRPr="00EE248D" w14:paraId="37244852" w14:textId="77777777" w:rsidTr="00443FAC">
        <w:tc>
          <w:tcPr>
            <w:tcW w:w="4338" w:type="dxa"/>
            <w:shd w:val="clear" w:color="auto" w:fill="D9E2F3"/>
            <w:vAlign w:val="center"/>
          </w:tcPr>
          <w:p w14:paraId="649EAFFB" w14:textId="77777777" w:rsidR="002647CA" w:rsidRPr="00EE248D" w:rsidRDefault="002647CA" w:rsidP="00443FAC">
            <w:pPr>
              <w:numPr>
                <w:ilvl w:val="2"/>
                <w:numId w:val="28"/>
              </w:numPr>
              <w:pBdr>
                <w:top w:val="nil"/>
                <w:left w:val="nil"/>
                <w:bottom w:val="nil"/>
                <w:right w:val="nil"/>
                <w:between w:val="nil"/>
              </w:pBdr>
              <w:ind w:hanging="93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Размер участия (%)</w:t>
            </w:r>
          </w:p>
        </w:tc>
        <w:tc>
          <w:tcPr>
            <w:tcW w:w="6457" w:type="dxa"/>
            <w:vAlign w:val="center"/>
          </w:tcPr>
          <w:p w14:paraId="36D226B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43DBDE1" w14:textId="77777777" w:rsidTr="00443FAC">
        <w:tc>
          <w:tcPr>
            <w:tcW w:w="4338" w:type="dxa"/>
            <w:shd w:val="clear" w:color="auto" w:fill="D9E2F3"/>
            <w:vAlign w:val="center"/>
          </w:tcPr>
          <w:p w14:paraId="05F745B6" w14:textId="77777777" w:rsidR="002647CA" w:rsidRPr="00EE248D" w:rsidRDefault="002647CA" w:rsidP="00443FAC">
            <w:pPr>
              <w:numPr>
                <w:ilvl w:val="2"/>
                <w:numId w:val="28"/>
              </w:numPr>
              <w:pBdr>
                <w:top w:val="nil"/>
                <w:left w:val="nil"/>
                <w:bottom w:val="nil"/>
                <w:right w:val="nil"/>
                <w:between w:val="nil"/>
              </w:pBdr>
              <w:ind w:hanging="93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Вид участия</w:t>
            </w:r>
          </w:p>
        </w:tc>
        <w:tc>
          <w:tcPr>
            <w:tcW w:w="6457" w:type="dxa"/>
            <w:vAlign w:val="center"/>
          </w:tcPr>
          <w:p w14:paraId="7A3A1B60" w14:textId="77777777" w:rsidR="002647CA" w:rsidRPr="00EE248D" w:rsidRDefault="009F5745"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EndPr/>
              <w:sdtContent>
                <w:r w:rsidR="002647CA" w:rsidRPr="00EE248D">
                  <w:rPr>
                    <w:rFonts w:ascii="MS Gothic" w:eastAsia="MS Gothic" w:hAnsi="MS Gothic" w:cs="GHEA Grapalat" w:hint="eastAsia"/>
                    <w:color w:val="000000" w:themeColor="text1"/>
                  </w:rPr>
                  <w:t>☐</w:t>
                </w:r>
              </w:sdtContent>
            </w:sdt>
            <w:r w:rsidR="002647CA" w:rsidRPr="00EE248D">
              <w:rPr>
                <w:rFonts w:ascii="GHEA Grapalat" w:eastAsia="GHEA Grapalat" w:hAnsi="GHEA Grapalat" w:cs="GHEA Grapalat"/>
                <w:color w:val="000000" w:themeColor="text1"/>
              </w:rPr>
              <w:tab/>
              <w:t>Прямое участие</w:t>
            </w:r>
          </w:p>
          <w:p w14:paraId="22391DEC" w14:textId="77777777" w:rsidR="002647CA" w:rsidRPr="00EE248D" w:rsidRDefault="009F5745"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EndPr/>
              <w:sdtContent>
                <w:r w:rsidR="002647CA" w:rsidRPr="00EE248D">
                  <w:rPr>
                    <w:rFonts w:ascii="MS Gothic" w:eastAsia="MS Gothic" w:hAnsi="MS Gothic" w:cs="GHEA Grapalat" w:hint="eastAsia"/>
                    <w:color w:val="000000" w:themeColor="text1"/>
                  </w:rPr>
                  <w:t>☐</w:t>
                </w:r>
              </w:sdtContent>
            </w:sdt>
            <w:r w:rsidR="002647CA" w:rsidRPr="00EE248D">
              <w:rPr>
                <w:rFonts w:ascii="GHEA Grapalat" w:eastAsia="GHEA Grapalat" w:hAnsi="GHEA Grapalat" w:cs="GHEA Grapalat"/>
                <w:color w:val="000000" w:themeColor="text1"/>
              </w:rPr>
              <w:tab/>
              <w:t>Косвенное участие</w:t>
            </w:r>
          </w:p>
        </w:tc>
      </w:tr>
    </w:tbl>
    <w:p w14:paraId="4FAA1DBB" w14:textId="77777777" w:rsidR="002647CA" w:rsidRPr="00EE248D" w:rsidRDefault="002647CA" w:rsidP="002647CA">
      <w:pPr>
        <w:pBdr>
          <w:top w:val="nil"/>
          <w:left w:val="nil"/>
          <w:bottom w:val="nil"/>
          <w:right w:val="nil"/>
          <w:between w:val="nil"/>
        </w:pBdr>
        <w:rPr>
          <w:rFonts w:ascii="GHEA Grapalat" w:eastAsia="GHEA Grapalat" w:hAnsi="GHEA Grapalat" w:cs="GHEA Grapalat"/>
          <w:color w:val="000000" w:themeColor="text1"/>
        </w:rPr>
      </w:pPr>
      <w:r w:rsidRPr="00EE248D">
        <w:rPr>
          <w:rFonts w:ascii="GHEA Grapalat" w:hAnsi="GHEA Grapalat"/>
          <w:color w:val="000000" w:themeColor="text1"/>
        </w:rPr>
        <w:br w:type="page"/>
      </w:r>
    </w:p>
    <w:p w14:paraId="4C43633A" w14:textId="77777777" w:rsidR="002647CA" w:rsidRPr="00EE248D" w:rsidRDefault="002647CA" w:rsidP="002647CA">
      <w:pPr>
        <w:numPr>
          <w:ilvl w:val="0"/>
          <w:numId w:val="28"/>
        </w:numPr>
        <w:pBdr>
          <w:top w:val="nil"/>
          <w:left w:val="nil"/>
          <w:bottom w:val="nil"/>
          <w:right w:val="nil"/>
          <w:between w:val="nil"/>
        </w:pBdr>
        <w:rPr>
          <w:rFonts w:ascii="GHEA Grapalat" w:eastAsia="GHEA Grapalat" w:hAnsi="GHEA Grapalat" w:cs="GHEA Grapalat"/>
          <w:b/>
          <w:color w:val="000000" w:themeColor="text1"/>
        </w:rPr>
      </w:pPr>
      <w:r w:rsidRPr="00EE248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0428F2C"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Участие государства или муниципалитета</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8"/>
        <w:gridCol w:w="6367"/>
      </w:tblGrid>
      <w:tr w:rsidR="002647CA" w:rsidRPr="00EE248D" w14:paraId="23C6410B" w14:textId="77777777" w:rsidTr="00443FAC">
        <w:tc>
          <w:tcPr>
            <w:tcW w:w="4338" w:type="dxa"/>
            <w:shd w:val="clear" w:color="auto" w:fill="D9E2F3"/>
            <w:vAlign w:val="center"/>
          </w:tcPr>
          <w:p w14:paraId="247B626D"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Название государства</w:t>
            </w:r>
          </w:p>
        </w:tc>
        <w:tc>
          <w:tcPr>
            <w:tcW w:w="6367" w:type="dxa"/>
            <w:vAlign w:val="center"/>
          </w:tcPr>
          <w:p w14:paraId="2C7BC877"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F44E356" w14:textId="77777777" w:rsidTr="00443FAC">
        <w:tc>
          <w:tcPr>
            <w:tcW w:w="4338" w:type="dxa"/>
            <w:shd w:val="clear" w:color="auto" w:fill="D9E2F3"/>
            <w:vAlign w:val="center"/>
          </w:tcPr>
          <w:p w14:paraId="07BA053D"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Название муниципалитета</w:t>
            </w:r>
          </w:p>
        </w:tc>
        <w:tc>
          <w:tcPr>
            <w:tcW w:w="6367" w:type="dxa"/>
            <w:vAlign w:val="center"/>
          </w:tcPr>
          <w:p w14:paraId="06679828"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B757B99" w14:textId="77777777" w:rsidTr="00443FAC">
        <w:tc>
          <w:tcPr>
            <w:tcW w:w="4338" w:type="dxa"/>
            <w:shd w:val="clear" w:color="auto" w:fill="D9E2F3"/>
            <w:vAlign w:val="center"/>
          </w:tcPr>
          <w:p w14:paraId="20D24BE9"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Размер участия (%)</w:t>
            </w:r>
          </w:p>
        </w:tc>
        <w:tc>
          <w:tcPr>
            <w:tcW w:w="6367" w:type="dxa"/>
            <w:vAlign w:val="center"/>
          </w:tcPr>
          <w:p w14:paraId="3EB6F22D"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595ADF6A" w14:textId="77777777" w:rsidTr="00443FAC">
        <w:tc>
          <w:tcPr>
            <w:tcW w:w="4338" w:type="dxa"/>
            <w:shd w:val="clear" w:color="auto" w:fill="D9E2F3"/>
            <w:vAlign w:val="center"/>
          </w:tcPr>
          <w:p w14:paraId="3513487E"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Вид участия</w:t>
            </w:r>
          </w:p>
        </w:tc>
        <w:tc>
          <w:tcPr>
            <w:tcW w:w="6367" w:type="dxa"/>
            <w:vAlign w:val="center"/>
          </w:tcPr>
          <w:p w14:paraId="3FD0CE2F" w14:textId="77777777" w:rsidR="002647CA" w:rsidRPr="00EE248D" w:rsidRDefault="009F5745"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Прямое участие</w:t>
            </w:r>
          </w:p>
          <w:p w14:paraId="4882B4B2" w14:textId="77777777" w:rsidR="002647CA" w:rsidRPr="00EE248D" w:rsidRDefault="009F5745"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Косвенное участие</w:t>
            </w:r>
          </w:p>
        </w:tc>
      </w:tr>
    </w:tbl>
    <w:p w14:paraId="0E39BBAE"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Участие международной организации</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8"/>
        <w:gridCol w:w="6367"/>
      </w:tblGrid>
      <w:tr w:rsidR="002647CA" w:rsidRPr="00EE248D" w14:paraId="7B8B2666" w14:textId="77777777" w:rsidTr="00443FAC">
        <w:tc>
          <w:tcPr>
            <w:tcW w:w="4338" w:type="dxa"/>
            <w:shd w:val="clear" w:color="auto" w:fill="D9E2F3"/>
            <w:vAlign w:val="center"/>
          </w:tcPr>
          <w:p w14:paraId="57E1B157"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Название международной организации</w:t>
            </w:r>
          </w:p>
        </w:tc>
        <w:tc>
          <w:tcPr>
            <w:tcW w:w="6367" w:type="dxa"/>
            <w:vAlign w:val="center"/>
          </w:tcPr>
          <w:p w14:paraId="085D3A1D"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139001C" w14:textId="77777777" w:rsidTr="00443FAC">
        <w:tc>
          <w:tcPr>
            <w:tcW w:w="4338" w:type="dxa"/>
            <w:shd w:val="clear" w:color="auto" w:fill="D9E2F3"/>
            <w:vAlign w:val="center"/>
          </w:tcPr>
          <w:p w14:paraId="244D1C47"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Название международной организации латинскими буквами</w:t>
            </w:r>
          </w:p>
        </w:tc>
        <w:tc>
          <w:tcPr>
            <w:tcW w:w="6367" w:type="dxa"/>
            <w:vAlign w:val="center"/>
          </w:tcPr>
          <w:p w14:paraId="3D42A822"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6B02694" w14:textId="77777777" w:rsidTr="00443FAC">
        <w:tc>
          <w:tcPr>
            <w:tcW w:w="4338" w:type="dxa"/>
            <w:shd w:val="clear" w:color="auto" w:fill="D9E2F3"/>
            <w:vAlign w:val="center"/>
          </w:tcPr>
          <w:p w14:paraId="42C61142"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Размер участия</w:t>
            </w:r>
            <w:r w:rsidRPr="00EE248D" w:rsidDel="00C376E4">
              <w:rPr>
                <w:rFonts w:ascii="GHEA Grapalat" w:eastAsia="GHEA Grapalat" w:hAnsi="GHEA Grapalat" w:cs="GHEA Grapalat"/>
                <w:color w:val="000000" w:themeColor="text1"/>
              </w:rPr>
              <w:t xml:space="preserve"> </w:t>
            </w:r>
            <w:r w:rsidRPr="00EE248D">
              <w:rPr>
                <w:rFonts w:ascii="GHEA Grapalat" w:eastAsia="GHEA Grapalat" w:hAnsi="GHEA Grapalat" w:cs="GHEA Grapalat"/>
                <w:color w:val="000000" w:themeColor="text1"/>
              </w:rPr>
              <w:t>(%)</w:t>
            </w:r>
          </w:p>
        </w:tc>
        <w:tc>
          <w:tcPr>
            <w:tcW w:w="6367" w:type="dxa"/>
            <w:vAlign w:val="center"/>
          </w:tcPr>
          <w:p w14:paraId="4390D7B5"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64282F59" w14:textId="77777777" w:rsidTr="00443FAC">
        <w:tc>
          <w:tcPr>
            <w:tcW w:w="4338" w:type="dxa"/>
            <w:shd w:val="clear" w:color="auto" w:fill="D9E2F3"/>
            <w:vAlign w:val="center"/>
          </w:tcPr>
          <w:p w14:paraId="4EC4BDDA"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Вид участия</w:t>
            </w:r>
          </w:p>
        </w:tc>
        <w:tc>
          <w:tcPr>
            <w:tcW w:w="6367" w:type="dxa"/>
            <w:vAlign w:val="center"/>
          </w:tcPr>
          <w:p w14:paraId="6CB435F9" w14:textId="77777777" w:rsidR="002647CA" w:rsidRPr="00EE248D" w:rsidRDefault="009F5745"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Прямое участие</w:t>
            </w:r>
          </w:p>
          <w:p w14:paraId="5887933B" w14:textId="77777777" w:rsidR="002647CA" w:rsidRPr="00EE248D" w:rsidRDefault="009F5745"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Косвенное участие</w:t>
            </w:r>
          </w:p>
        </w:tc>
      </w:tr>
    </w:tbl>
    <w:p w14:paraId="74AD5F44" w14:textId="77777777" w:rsidR="002647CA" w:rsidRPr="00EE248D" w:rsidRDefault="002647CA" w:rsidP="002647CA">
      <w:pPr>
        <w:rPr>
          <w:rFonts w:ascii="GHEA Grapalat" w:eastAsia="GHEA Grapalat" w:hAnsi="GHEA Grapalat" w:cs="GHEA Grapalat"/>
          <w:b/>
          <w:color w:val="000000" w:themeColor="text1"/>
        </w:rPr>
      </w:pPr>
      <w:r w:rsidRPr="00EE248D">
        <w:rPr>
          <w:rFonts w:ascii="GHEA Grapalat" w:hAnsi="GHEA Grapalat"/>
          <w:color w:val="000000" w:themeColor="text1"/>
        </w:rPr>
        <w:br w:type="page"/>
      </w:r>
    </w:p>
    <w:p w14:paraId="3A2CB029" w14:textId="77777777" w:rsidR="002647CA" w:rsidRPr="00EE248D" w:rsidRDefault="002647CA" w:rsidP="002647CA">
      <w:pPr>
        <w:numPr>
          <w:ilvl w:val="0"/>
          <w:numId w:val="28"/>
        </w:numPr>
        <w:pBdr>
          <w:top w:val="nil"/>
          <w:left w:val="nil"/>
          <w:bottom w:val="nil"/>
          <w:right w:val="nil"/>
          <w:between w:val="nil"/>
        </w:pBdr>
        <w:rPr>
          <w:rFonts w:ascii="GHEA Grapalat" w:eastAsia="GHEA Grapalat" w:hAnsi="GHEA Grapalat" w:cs="GHEA Grapalat"/>
          <w:b/>
          <w:color w:val="000000" w:themeColor="text1"/>
        </w:rPr>
      </w:pPr>
      <w:r w:rsidRPr="00EE248D">
        <w:rPr>
          <w:rFonts w:ascii="GHEA Grapalat" w:eastAsia="GHEA Grapalat" w:hAnsi="GHEA Grapalat" w:cs="GHEA Grapalat"/>
          <w:b/>
          <w:color w:val="000000" w:themeColor="text1"/>
        </w:rPr>
        <w:lastRenderedPageBreak/>
        <w:t>Данные реального бенефициара</w:t>
      </w:r>
    </w:p>
    <w:p w14:paraId="5F6EE37E"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277"/>
      </w:tblGrid>
      <w:tr w:rsidR="002647CA" w:rsidRPr="00EE248D" w14:paraId="0417C6DC" w14:textId="77777777" w:rsidTr="00443FAC">
        <w:tc>
          <w:tcPr>
            <w:tcW w:w="4248" w:type="dxa"/>
            <w:shd w:val="clear" w:color="auto" w:fill="D9E2F3"/>
            <w:vAlign w:val="center"/>
          </w:tcPr>
          <w:p w14:paraId="3C1A475E"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w:t>
            </w:r>
          </w:p>
        </w:tc>
        <w:tc>
          <w:tcPr>
            <w:tcW w:w="6277" w:type="dxa"/>
            <w:vAlign w:val="center"/>
          </w:tcPr>
          <w:p w14:paraId="5730BEE2"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5924816F" w14:textId="77777777" w:rsidTr="00443FAC">
        <w:tc>
          <w:tcPr>
            <w:tcW w:w="4248" w:type="dxa"/>
            <w:shd w:val="clear" w:color="auto" w:fill="D9E2F3"/>
            <w:vAlign w:val="center"/>
          </w:tcPr>
          <w:p w14:paraId="1F34A8D6"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Фамилия</w:t>
            </w:r>
          </w:p>
        </w:tc>
        <w:tc>
          <w:tcPr>
            <w:tcW w:w="6277" w:type="dxa"/>
            <w:vAlign w:val="center"/>
          </w:tcPr>
          <w:p w14:paraId="423DD516"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D52B729" w14:textId="77777777" w:rsidTr="00443FAC">
        <w:tc>
          <w:tcPr>
            <w:tcW w:w="4248" w:type="dxa"/>
            <w:shd w:val="clear" w:color="auto" w:fill="D9E2F3"/>
            <w:vAlign w:val="center"/>
          </w:tcPr>
          <w:p w14:paraId="6886745C"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Имя(латинскими буквами)</w:t>
            </w:r>
          </w:p>
        </w:tc>
        <w:tc>
          <w:tcPr>
            <w:tcW w:w="6277" w:type="dxa"/>
            <w:vAlign w:val="center"/>
          </w:tcPr>
          <w:p w14:paraId="092AE2FD"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38C43813" w14:textId="77777777" w:rsidTr="00443FAC">
        <w:tc>
          <w:tcPr>
            <w:tcW w:w="4248" w:type="dxa"/>
            <w:shd w:val="clear" w:color="auto" w:fill="D9E2F3"/>
            <w:vAlign w:val="center"/>
          </w:tcPr>
          <w:p w14:paraId="79498306"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Фамилия (латинскими буквами)</w:t>
            </w:r>
          </w:p>
        </w:tc>
        <w:tc>
          <w:tcPr>
            <w:tcW w:w="6277" w:type="dxa"/>
            <w:vAlign w:val="center"/>
          </w:tcPr>
          <w:p w14:paraId="143462EF"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DB0C0DB" w14:textId="77777777" w:rsidTr="00443FAC">
        <w:tc>
          <w:tcPr>
            <w:tcW w:w="4248" w:type="dxa"/>
            <w:shd w:val="clear" w:color="auto" w:fill="D9E2F3"/>
            <w:vAlign w:val="center"/>
          </w:tcPr>
          <w:p w14:paraId="5AA8152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Гражданство</w:t>
            </w:r>
          </w:p>
        </w:tc>
        <w:tc>
          <w:tcPr>
            <w:tcW w:w="6277" w:type="dxa"/>
            <w:vAlign w:val="center"/>
          </w:tcPr>
          <w:p w14:paraId="7D407AB7"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D7BC30D" w14:textId="77777777" w:rsidTr="00443FAC">
        <w:tc>
          <w:tcPr>
            <w:tcW w:w="4248" w:type="dxa"/>
            <w:shd w:val="clear" w:color="auto" w:fill="D9E2F3"/>
            <w:vAlign w:val="center"/>
          </w:tcPr>
          <w:p w14:paraId="70E36D7E"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рождения</w:t>
            </w:r>
          </w:p>
        </w:tc>
        <w:tc>
          <w:tcPr>
            <w:tcW w:w="6277" w:type="dxa"/>
            <w:vAlign w:val="center"/>
          </w:tcPr>
          <w:p w14:paraId="5FEC761B" w14:textId="77777777" w:rsidR="002647CA" w:rsidRPr="00EE248D" w:rsidRDefault="002647CA" w:rsidP="00443FAC">
            <w:pPr>
              <w:rPr>
                <w:rFonts w:ascii="GHEA Grapalat" w:eastAsia="GHEA Grapalat" w:hAnsi="GHEA Grapalat" w:cs="GHEA Grapalat"/>
                <w:color w:val="000000" w:themeColor="text1"/>
              </w:rPr>
            </w:pPr>
          </w:p>
        </w:tc>
      </w:tr>
    </w:tbl>
    <w:p w14:paraId="5FF68A02"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Документ, удостоверяющий личность</w:t>
      </w:r>
    </w:p>
    <w:tbl>
      <w:tblPr>
        <w:tblW w:w="1055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82"/>
        <w:gridCol w:w="6277"/>
      </w:tblGrid>
      <w:tr w:rsidR="002647CA" w:rsidRPr="00EE248D" w14:paraId="10D01846" w14:textId="77777777" w:rsidTr="00443FAC">
        <w:tc>
          <w:tcPr>
            <w:tcW w:w="4282" w:type="dxa"/>
            <w:shd w:val="clear" w:color="auto" w:fill="D9E2F3"/>
            <w:vAlign w:val="center"/>
          </w:tcPr>
          <w:p w14:paraId="10196916"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Тип документа</w:t>
            </w:r>
          </w:p>
        </w:tc>
        <w:tc>
          <w:tcPr>
            <w:tcW w:w="6277" w:type="dxa"/>
            <w:vAlign w:val="center"/>
          </w:tcPr>
          <w:p w14:paraId="39E13C3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36FA0CA4" w14:textId="77777777" w:rsidTr="00443FAC">
        <w:tc>
          <w:tcPr>
            <w:tcW w:w="4282" w:type="dxa"/>
            <w:shd w:val="clear" w:color="auto" w:fill="D9E2F3"/>
            <w:vAlign w:val="center"/>
          </w:tcPr>
          <w:p w14:paraId="1A3FE66F"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Номер документа</w:t>
            </w:r>
          </w:p>
        </w:tc>
        <w:tc>
          <w:tcPr>
            <w:tcW w:w="6277" w:type="dxa"/>
            <w:vAlign w:val="center"/>
          </w:tcPr>
          <w:p w14:paraId="2078023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A1253DF" w14:textId="77777777" w:rsidTr="00443FAC">
        <w:tc>
          <w:tcPr>
            <w:tcW w:w="4282" w:type="dxa"/>
            <w:shd w:val="clear" w:color="auto" w:fill="D9E2F3"/>
            <w:vAlign w:val="center"/>
          </w:tcPr>
          <w:p w14:paraId="31C3B171" w14:textId="77777777" w:rsidR="002647CA" w:rsidRPr="00EE248D" w:rsidRDefault="002647CA" w:rsidP="00443FAC">
            <w:pPr>
              <w:numPr>
                <w:ilvl w:val="2"/>
                <w:numId w:val="28"/>
              </w:numPr>
              <w:pBdr>
                <w:top w:val="nil"/>
                <w:left w:val="nil"/>
                <w:bottom w:val="nil"/>
                <w:right w:val="nil"/>
                <w:between w:val="nil"/>
              </w:pBdr>
              <w:ind w:left="317" w:hanging="283"/>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предоставления</w:t>
            </w:r>
          </w:p>
        </w:tc>
        <w:tc>
          <w:tcPr>
            <w:tcW w:w="6277" w:type="dxa"/>
            <w:vAlign w:val="center"/>
          </w:tcPr>
          <w:p w14:paraId="3B7B08EE"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96E5F00" w14:textId="77777777" w:rsidTr="00443FAC">
        <w:tc>
          <w:tcPr>
            <w:tcW w:w="4282" w:type="dxa"/>
            <w:shd w:val="clear" w:color="auto" w:fill="D9E2F3"/>
            <w:vAlign w:val="center"/>
          </w:tcPr>
          <w:p w14:paraId="2C2881CE" w14:textId="77777777" w:rsidR="002647CA" w:rsidRPr="00EE248D" w:rsidRDefault="002647CA" w:rsidP="00443FAC">
            <w:pPr>
              <w:numPr>
                <w:ilvl w:val="2"/>
                <w:numId w:val="28"/>
              </w:numPr>
              <w:pBdr>
                <w:top w:val="nil"/>
                <w:left w:val="nil"/>
                <w:bottom w:val="nil"/>
                <w:right w:val="nil"/>
                <w:between w:val="nil"/>
              </w:pBdr>
              <w:ind w:left="34"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Предоставляющий орган</w:t>
            </w:r>
          </w:p>
        </w:tc>
        <w:tc>
          <w:tcPr>
            <w:tcW w:w="6277" w:type="dxa"/>
            <w:vAlign w:val="center"/>
          </w:tcPr>
          <w:p w14:paraId="290895FA"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3327969" w14:textId="77777777" w:rsidTr="00443FAC">
        <w:tc>
          <w:tcPr>
            <w:tcW w:w="4282" w:type="dxa"/>
            <w:shd w:val="clear" w:color="auto" w:fill="D9E2F3"/>
            <w:vAlign w:val="center"/>
          </w:tcPr>
          <w:p w14:paraId="2A3F7245"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НЗОУ или эквивалентный номер</w:t>
            </w:r>
          </w:p>
        </w:tc>
        <w:tc>
          <w:tcPr>
            <w:tcW w:w="6277" w:type="dxa"/>
            <w:vAlign w:val="center"/>
          </w:tcPr>
          <w:p w14:paraId="5F0F90CA" w14:textId="77777777" w:rsidR="002647CA" w:rsidRPr="00EE248D" w:rsidRDefault="002647CA" w:rsidP="00443FAC">
            <w:pPr>
              <w:rPr>
                <w:rFonts w:ascii="GHEA Grapalat" w:eastAsia="GHEA Grapalat" w:hAnsi="GHEA Grapalat" w:cs="GHEA Grapalat"/>
                <w:color w:val="000000" w:themeColor="text1"/>
              </w:rPr>
            </w:pPr>
          </w:p>
        </w:tc>
      </w:tr>
    </w:tbl>
    <w:p w14:paraId="72689DCA"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277"/>
      </w:tblGrid>
      <w:tr w:rsidR="002647CA" w:rsidRPr="00EE248D" w14:paraId="34E32912" w14:textId="77777777" w:rsidTr="00443FAC">
        <w:tc>
          <w:tcPr>
            <w:tcW w:w="4248" w:type="dxa"/>
            <w:shd w:val="clear" w:color="auto" w:fill="D9E2F3"/>
            <w:vAlign w:val="center"/>
          </w:tcPr>
          <w:p w14:paraId="327A36E9"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Государство</w:t>
            </w:r>
          </w:p>
        </w:tc>
        <w:tc>
          <w:tcPr>
            <w:tcW w:w="6277" w:type="dxa"/>
            <w:vAlign w:val="center"/>
          </w:tcPr>
          <w:p w14:paraId="15994B1C"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2A71ECF" w14:textId="77777777" w:rsidTr="00443FAC">
        <w:tc>
          <w:tcPr>
            <w:tcW w:w="4248" w:type="dxa"/>
            <w:shd w:val="clear" w:color="auto" w:fill="D9E2F3"/>
            <w:vAlign w:val="center"/>
          </w:tcPr>
          <w:p w14:paraId="09AB5E5A"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Муниципалитет</w:t>
            </w:r>
          </w:p>
        </w:tc>
        <w:tc>
          <w:tcPr>
            <w:tcW w:w="6277" w:type="dxa"/>
            <w:vAlign w:val="center"/>
          </w:tcPr>
          <w:p w14:paraId="0E4F48C3"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3CEC593" w14:textId="77777777" w:rsidTr="00443FAC">
        <w:tc>
          <w:tcPr>
            <w:tcW w:w="4248" w:type="dxa"/>
            <w:shd w:val="clear" w:color="auto" w:fill="D9E2F3"/>
            <w:vAlign w:val="center"/>
          </w:tcPr>
          <w:p w14:paraId="3055A6FE" w14:textId="77777777" w:rsidR="002647CA" w:rsidRPr="00EE248D" w:rsidRDefault="002647CA" w:rsidP="00443FAC">
            <w:pPr>
              <w:numPr>
                <w:ilvl w:val="2"/>
                <w:numId w:val="28"/>
              </w:numPr>
              <w:pBdr>
                <w:top w:val="nil"/>
                <w:left w:val="nil"/>
                <w:bottom w:val="nil"/>
                <w:right w:val="nil"/>
                <w:between w:val="nil"/>
              </w:pBdr>
              <w:ind w:left="284" w:hanging="284"/>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Административно-территориальная единица</w:t>
            </w:r>
          </w:p>
        </w:tc>
        <w:tc>
          <w:tcPr>
            <w:tcW w:w="6277" w:type="dxa"/>
            <w:vAlign w:val="center"/>
          </w:tcPr>
          <w:p w14:paraId="60F4362A"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813E9EE" w14:textId="77777777" w:rsidTr="00443FAC">
        <w:tc>
          <w:tcPr>
            <w:tcW w:w="4248" w:type="dxa"/>
            <w:shd w:val="clear" w:color="auto" w:fill="D9E2F3"/>
            <w:vAlign w:val="center"/>
          </w:tcPr>
          <w:p w14:paraId="7E7E437C" w14:textId="77777777" w:rsidR="002647CA" w:rsidRPr="00EE248D" w:rsidRDefault="002647CA" w:rsidP="00443FAC">
            <w:pPr>
              <w:numPr>
                <w:ilvl w:val="2"/>
                <w:numId w:val="28"/>
              </w:numPr>
              <w:pBdr>
                <w:top w:val="nil"/>
                <w:left w:val="nil"/>
                <w:bottom w:val="nil"/>
                <w:right w:val="nil"/>
                <w:between w:val="nil"/>
              </w:pBdr>
              <w:ind w:left="426" w:hanging="426"/>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Название улицы, здание (дом), квартира</w:t>
            </w:r>
          </w:p>
        </w:tc>
        <w:tc>
          <w:tcPr>
            <w:tcW w:w="6277" w:type="dxa"/>
            <w:vAlign w:val="center"/>
          </w:tcPr>
          <w:p w14:paraId="4CEFD6E5" w14:textId="77777777" w:rsidR="002647CA" w:rsidRPr="00EE248D" w:rsidRDefault="002647CA" w:rsidP="00443FAC">
            <w:pPr>
              <w:rPr>
                <w:rFonts w:ascii="GHEA Grapalat" w:eastAsia="GHEA Grapalat" w:hAnsi="GHEA Grapalat" w:cs="GHEA Grapalat"/>
                <w:color w:val="000000" w:themeColor="text1"/>
              </w:rPr>
            </w:pPr>
          </w:p>
        </w:tc>
      </w:tr>
    </w:tbl>
    <w:p w14:paraId="1F022807"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277"/>
      </w:tblGrid>
      <w:tr w:rsidR="002647CA" w:rsidRPr="00EE248D" w14:paraId="0FE1DEA9" w14:textId="77777777" w:rsidTr="00443FAC">
        <w:tc>
          <w:tcPr>
            <w:tcW w:w="4248" w:type="dxa"/>
            <w:shd w:val="clear" w:color="auto" w:fill="D9E2F3"/>
            <w:vAlign w:val="center"/>
          </w:tcPr>
          <w:p w14:paraId="30C662D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Государство</w:t>
            </w:r>
          </w:p>
        </w:tc>
        <w:tc>
          <w:tcPr>
            <w:tcW w:w="6277" w:type="dxa"/>
            <w:vAlign w:val="center"/>
          </w:tcPr>
          <w:p w14:paraId="45CACB31"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937DE24" w14:textId="77777777" w:rsidTr="00443FAC">
        <w:tc>
          <w:tcPr>
            <w:tcW w:w="4248" w:type="dxa"/>
            <w:shd w:val="clear" w:color="auto" w:fill="D9E2F3"/>
            <w:vAlign w:val="center"/>
          </w:tcPr>
          <w:p w14:paraId="6727B449"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Муниципалитет</w:t>
            </w:r>
          </w:p>
        </w:tc>
        <w:tc>
          <w:tcPr>
            <w:tcW w:w="6277" w:type="dxa"/>
            <w:vAlign w:val="center"/>
          </w:tcPr>
          <w:p w14:paraId="793C4BE1"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E28A332" w14:textId="77777777" w:rsidTr="00443FAC">
        <w:tc>
          <w:tcPr>
            <w:tcW w:w="4248" w:type="dxa"/>
            <w:shd w:val="clear" w:color="auto" w:fill="D9E2F3"/>
            <w:vAlign w:val="center"/>
          </w:tcPr>
          <w:p w14:paraId="0F51D80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Административно-территориальная единица</w:t>
            </w:r>
          </w:p>
        </w:tc>
        <w:tc>
          <w:tcPr>
            <w:tcW w:w="6277" w:type="dxa"/>
            <w:vAlign w:val="center"/>
          </w:tcPr>
          <w:p w14:paraId="51D9734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E4E82A8" w14:textId="77777777" w:rsidTr="00443FAC">
        <w:tc>
          <w:tcPr>
            <w:tcW w:w="4248" w:type="dxa"/>
            <w:shd w:val="clear" w:color="auto" w:fill="D9E2F3"/>
            <w:vAlign w:val="center"/>
          </w:tcPr>
          <w:p w14:paraId="18096951"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Название улицы, здание (дом), квартира</w:t>
            </w:r>
          </w:p>
        </w:tc>
        <w:tc>
          <w:tcPr>
            <w:tcW w:w="6277" w:type="dxa"/>
            <w:vAlign w:val="center"/>
          </w:tcPr>
          <w:p w14:paraId="3C1A0C16" w14:textId="77777777" w:rsidR="002647CA" w:rsidRPr="00EE248D" w:rsidRDefault="002647CA" w:rsidP="00443FAC">
            <w:pPr>
              <w:rPr>
                <w:rFonts w:ascii="GHEA Grapalat" w:eastAsia="GHEA Grapalat" w:hAnsi="GHEA Grapalat" w:cs="GHEA Grapalat"/>
                <w:color w:val="000000" w:themeColor="text1"/>
              </w:rPr>
            </w:pPr>
          </w:p>
        </w:tc>
      </w:tr>
    </w:tbl>
    <w:p w14:paraId="34F738A1"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Основания являться реальным бенефициаром</w:t>
      </w:r>
      <w:r w:rsidRPr="00EE248D" w:rsidDel="00F76C18">
        <w:rPr>
          <w:rFonts w:ascii="GHEA Grapalat" w:eastAsia="GHEA Grapalat" w:hAnsi="GHEA Grapalat" w:cs="GHEA Grapalat"/>
          <w:i/>
          <w:color w:val="000000" w:themeColor="text1"/>
        </w:rPr>
        <w:t xml:space="preserve"> </w:t>
      </w:r>
      <w:r w:rsidRPr="00EE248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10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6017"/>
      </w:tblGrid>
      <w:tr w:rsidR="002647CA" w:rsidRPr="00EE248D" w14:paraId="55FA9EFD" w14:textId="77777777" w:rsidTr="00443FAC">
        <w:trPr>
          <w:trHeight w:val="924"/>
        </w:trPr>
        <w:tc>
          <w:tcPr>
            <w:tcW w:w="10525" w:type="dxa"/>
            <w:gridSpan w:val="2"/>
            <w:vAlign w:val="center"/>
          </w:tcPr>
          <w:p w14:paraId="0B444AEA" w14:textId="77777777" w:rsidR="002647CA" w:rsidRPr="00EE248D" w:rsidRDefault="009F5745" w:rsidP="00443FAC">
            <w:pPr>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а</w:t>
            </w:r>
            <w:r w:rsidR="002647CA" w:rsidRPr="00EE248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647CA" w:rsidRPr="00EE248D" w14:paraId="148807C0" w14:textId="77777777" w:rsidTr="00443FAC">
        <w:trPr>
          <w:trHeight w:val="305"/>
        </w:trPr>
        <w:tc>
          <w:tcPr>
            <w:tcW w:w="4508" w:type="dxa"/>
            <w:shd w:val="clear" w:color="auto" w:fill="D9E2F3"/>
            <w:vAlign w:val="center"/>
          </w:tcPr>
          <w:p w14:paraId="0AB241A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Размер участия</w:t>
            </w:r>
            <w:r w:rsidRPr="00EE248D" w:rsidDel="00C376E4">
              <w:rPr>
                <w:rFonts w:ascii="GHEA Grapalat" w:eastAsia="GHEA Grapalat" w:hAnsi="GHEA Grapalat" w:cs="GHEA Grapalat"/>
                <w:color w:val="000000" w:themeColor="text1"/>
              </w:rPr>
              <w:t xml:space="preserve"> </w:t>
            </w:r>
            <w:r w:rsidRPr="00EE248D">
              <w:rPr>
                <w:rFonts w:ascii="GHEA Grapalat" w:eastAsia="GHEA Grapalat" w:hAnsi="GHEA Grapalat" w:cs="GHEA Grapalat"/>
                <w:color w:val="000000" w:themeColor="text1"/>
              </w:rPr>
              <w:t>(%)</w:t>
            </w:r>
          </w:p>
        </w:tc>
        <w:tc>
          <w:tcPr>
            <w:tcW w:w="6017" w:type="dxa"/>
            <w:shd w:val="clear" w:color="auto" w:fill="FFFFFF"/>
            <w:vAlign w:val="center"/>
          </w:tcPr>
          <w:p w14:paraId="738D732A"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8C08D45" w14:textId="77777777" w:rsidTr="00443FAC">
        <w:trPr>
          <w:trHeight w:val="242"/>
        </w:trPr>
        <w:tc>
          <w:tcPr>
            <w:tcW w:w="4508" w:type="dxa"/>
            <w:shd w:val="clear" w:color="auto" w:fill="D9E2F3"/>
            <w:vAlign w:val="center"/>
          </w:tcPr>
          <w:p w14:paraId="419DFD0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Вид участия</w:t>
            </w:r>
          </w:p>
        </w:tc>
        <w:tc>
          <w:tcPr>
            <w:tcW w:w="6017" w:type="dxa"/>
            <w:vAlign w:val="center"/>
          </w:tcPr>
          <w:p w14:paraId="65010328" w14:textId="77777777" w:rsidR="002647CA" w:rsidRPr="00EE248D" w:rsidRDefault="009F5745"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Прямое участие</w:t>
            </w:r>
          </w:p>
          <w:p w14:paraId="72E2FAE8" w14:textId="77777777" w:rsidR="002647CA" w:rsidRPr="00EE248D" w:rsidRDefault="009F5745"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Косвенное участие</w:t>
            </w:r>
          </w:p>
        </w:tc>
      </w:tr>
      <w:tr w:rsidR="002647CA" w:rsidRPr="00EE248D" w14:paraId="1AD35FAF" w14:textId="77777777" w:rsidTr="00443FAC">
        <w:tc>
          <w:tcPr>
            <w:tcW w:w="10525" w:type="dxa"/>
            <w:gridSpan w:val="2"/>
            <w:vAlign w:val="center"/>
          </w:tcPr>
          <w:p w14:paraId="5DF854A0" w14:textId="77777777" w:rsidR="002647CA" w:rsidRPr="00EE248D" w:rsidRDefault="009F5745"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б</w:t>
            </w:r>
            <w:r w:rsidR="002647CA" w:rsidRPr="00EE248D">
              <w:rPr>
                <w:rFonts w:eastAsia="Cambria Math"/>
                <w:color w:val="000000" w:themeColor="text1"/>
              </w:rPr>
              <w:t>․</w:t>
            </w:r>
            <w:r w:rsidR="002647CA" w:rsidRPr="00EE248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2647CA" w:rsidRPr="00EE248D" w14:paraId="4053938C" w14:textId="77777777" w:rsidTr="00443FAC">
        <w:tc>
          <w:tcPr>
            <w:tcW w:w="10525" w:type="dxa"/>
            <w:gridSpan w:val="2"/>
            <w:vAlign w:val="center"/>
          </w:tcPr>
          <w:p w14:paraId="3A0A8315" w14:textId="77777777" w:rsidR="002647CA" w:rsidRPr="00EE248D" w:rsidRDefault="009F5745" w:rsidP="00443FAC">
            <w:pPr>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в</w:t>
            </w:r>
            <w:r w:rsidR="002647CA" w:rsidRPr="00EE248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647CA" w:rsidRPr="00EE248D">
              <w:rPr>
                <w:rFonts w:ascii="GHEA Grapalat" w:eastAsia="GHEA Grapalat" w:hAnsi="GHEA Grapalat" w:cs="GHEA Grapalat"/>
                <w:color w:val="000000" w:themeColor="text1"/>
                <w:lang w:val="hy-AM"/>
              </w:rPr>
              <w:t>б</w:t>
            </w:r>
            <w:r w:rsidR="002647CA" w:rsidRPr="00EE248D">
              <w:rPr>
                <w:rFonts w:ascii="GHEA Grapalat" w:eastAsia="GHEA Grapalat" w:hAnsi="GHEA Grapalat" w:cs="GHEA Grapalat"/>
                <w:color w:val="000000" w:themeColor="text1"/>
              </w:rPr>
              <w:t>"</w:t>
            </w:r>
          </w:p>
        </w:tc>
      </w:tr>
    </w:tbl>
    <w:p w14:paraId="6150304F"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Основания являться реальным бенефициаром</w:t>
      </w:r>
      <w:r w:rsidRPr="00EE248D" w:rsidDel="00F76C18">
        <w:rPr>
          <w:rFonts w:ascii="GHEA Grapalat" w:eastAsia="GHEA Grapalat" w:hAnsi="GHEA Grapalat" w:cs="GHEA Grapalat"/>
          <w:i/>
          <w:color w:val="000000" w:themeColor="text1"/>
        </w:rPr>
        <w:t xml:space="preserve"> </w:t>
      </w:r>
      <w:r w:rsidRPr="00EE248D">
        <w:rPr>
          <w:rFonts w:ascii="GHEA Grapalat" w:eastAsia="GHEA Grapalat" w:hAnsi="GHEA Grapalat" w:cs="GHEA Grapalat"/>
          <w:i/>
          <w:color w:val="000000" w:themeColor="text1"/>
        </w:rPr>
        <w:t>(для подотчетных организаций сферы недропользования)</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38"/>
        <w:gridCol w:w="5377"/>
      </w:tblGrid>
      <w:tr w:rsidR="002647CA" w:rsidRPr="00EE248D" w14:paraId="09A4B40A" w14:textId="77777777" w:rsidTr="00443FAC">
        <w:trPr>
          <w:trHeight w:val="924"/>
        </w:trPr>
        <w:tc>
          <w:tcPr>
            <w:tcW w:w="10615" w:type="dxa"/>
            <w:gridSpan w:val="2"/>
            <w:vAlign w:val="center"/>
          </w:tcPr>
          <w:p w14:paraId="5C5A275B" w14:textId="77777777" w:rsidR="002647CA" w:rsidRPr="00EE248D" w:rsidRDefault="009F5745" w:rsidP="00443FAC">
            <w:pPr>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а</w:t>
            </w:r>
            <w:r w:rsidR="002647CA" w:rsidRPr="00EE248D">
              <w:rPr>
                <w:rFonts w:eastAsia="Cambria Math"/>
                <w:color w:val="000000" w:themeColor="text1"/>
              </w:rPr>
              <w:t>․</w:t>
            </w:r>
            <w:r w:rsidR="002647CA" w:rsidRPr="00EE248D">
              <w:rPr>
                <w:rFonts w:ascii="GHEA Grapalat" w:eastAsia="Cambria Math" w:hAnsi="GHEA Grapalat" w:cs="Cambria Math"/>
                <w:color w:val="000000" w:themeColor="text1"/>
              </w:rPr>
              <w:t xml:space="preserve"> </w:t>
            </w:r>
            <w:r w:rsidR="002647CA" w:rsidRPr="00EE248D">
              <w:rPr>
                <w:rFonts w:ascii="GHEA Grapalat" w:eastAsia="GHEA Grapalat" w:hAnsi="GHEA Grapalat" w:cs="GHEA Grapalat"/>
                <w:color w:val="000000" w:themeColor="text1"/>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2647CA" w:rsidRPr="00EE248D" w14:paraId="6A6CF3F0" w14:textId="77777777" w:rsidTr="00443FAC">
        <w:trPr>
          <w:trHeight w:val="278"/>
        </w:trPr>
        <w:tc>
          <w:tcPr>
            <w:tcW w:w="5238" w:type="dxa"/>
            <w:shd w:val="clear" w:color="auto" w:fill="D9E2F3"/>
            <w:vAlign w:val="center"/>
          </w:tcPr>
          <w:p w14:paraId="0E9B9F47"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Размер участия (%)</w:t>
            </w:r>
          </w:p>
        </w:tc>
        <w:tc>
          <w:tcPr>
            <w:tcW w:w="5377" w:type="dxa"/>
            <w:shd w:val="clear" w:color="auto" w:fill="auto"/>
            <w:vAlign w:val="center"/>
          </w:tcPr>
          <w:p w14:paraId="033A30C0"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BA1371E" w14:textId="77777777" w:rsidTr="00443FAC">
        <w:trPr>
          <w:trHeight w:val="395"/>
        </w:trPr>
        <w:tc>
          <w:tcPr>
            <w:tcW w:w="5238" w:type="dxa"/>
            <w:shd w:val="clear" w:color="auto" w:fill="D9E2F3"/>
            <w:vAlign w:val="center"/>
          </w:tcPr>
          <w:p w14:paraId="70D73540"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Вид участия</w:t>
            </w:r>
          </w:p>
        </w:tc>
        <w:tc>
          <w:tcPr>
            <w:tcW w:w="5377" w:type="dxa"/>
            <w:vAlign w:val="center"/>
          </w:tcPr>
          <w:p w14:paraId="0B22BAC9" w14:textId="77777777" w:rsidR="002647CA" w:rsidRPr="00EE248D" w:rsidRDefault="009F5745"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Прямое участие</w:t>
            </w:r>
          </w:p>
          <w:p w14:paraId="4E645F1A" w14:textId="77777777" w:rsidR="002647CA" w:rsidRPr="00EE248D" w:rsidRDefault="009F5745"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Косвенное участие</w:t>
            </w:r>
          </w:p>
        </w:tc>
      </w:tr>
      <w:tr w:rsidR="002647CA" w:rsidRPr="00EE248D" w14:paraId="27DCDB8F" w14:textId="77777777" w:rsidTr="00443FAC">
        <w:tc>
          <w:tcPr>
            <w:tcW w:w="10615" w:type="dxa"/>
            <w:gridSpan w:val="2"/>
            <w:vAlign w:val="center"/>
          </w:tcPr>
          <w:p w14:paraId="72CC6F75" w14:textId="77777777" w:rsidR="002647CA" w:rsidRPr="00EE248D" w:rsidRDefault="009F5745"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б</w:t>
            </w:r>
            <w:r w:rsidR="002647CA" w:rsidRPr="00EE248D">
              <w:rPr>
                <w:rFonts w:eastAsia="Cambria Math"/>
                <w:color w:val="000000" w:themeColor="text1"/>
              </w:rPr>
              <w:t>․</w:t>
            </w:r>
            <w:r w:rsidR="002647CA" w:rsidRPr="00EE248D">
              <w:rPr>
                <w:rFonts w:ascii="GHEA Grapalat" w:eastAsia="Cambria Math" w:hAnsi="GHEA Grapalat" w:cs="Cambria Math"/>
                <w:color w:val="000000" w:themeColor="text1"/>
              </w:rPr>
              <w:t xml:space="preserve"> </w:t>
            </w:r>
            <w:r w:rsidR="002647CA" w:rsidRPr="00EE248D">
              <w:rPr>
                <w:rFonts w:ascii="GHEA Grapalat" w:eastAsia="GHEA Grapalat" w:hAnsi="GHEA Grapalat" w:cs="GHEA Grapalat"/>
                <w:color w:val="000000" w:themeColor="text1"/>
              </w:rPr>
              <w:t xml:space="preserve">имеет право назначать или </w:t>
            </w:r>
            <w:r w:rsidR="002647CA" w:rsidRPr="00EE248D">
              <w:rPr>
                <w:rFonts w:ascii="GHEA Grapalat" w:eastAsia="GHEA Grapalat" w:hAnsi="GHEA Grapalat" w:cs="GHEA Grapalat"/>
                <w:color w:val="000000" w:themeColor="text1"/>
                <w:lang w:eastAsia="hy-AM"/>
              </w:rPr>
              <w:t>освобождать</w:t>
            </w:r>
            <w:r w:rsidR="002647CA" w:rsidRPr="00EE248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2647CA" w:rsidRPr="00EE248D" w14:paraId="48F2BB14" w14:textId="77777777" w:rsidTr="00443FAC">
        <w:tc>
          <w:tcPr>
            <w:tcW w:w="10615" w:type="dxa"/>
            <w:gridSpan w:val="2"/>
            <w:vAlign w:val="center"/>
          </w:tcPr>
          <w:p w14:paraId="5EDFC0C2" w14:textId="77777777" w:rsidR="002647CA" w:rsidRPr="00EE248D" w:rsidRDefault="009F5745"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в</w:t>
            </w:r>
            <w:r w:rsidR="002647CA" w:rsidRPr="00EE248D">
              <w:rPr>
                <w:rFonts w:eastAsia="Cambria Math"/>
                <w:color w:val="000000" w:themeColor="text1"/>
              </w:rPr>
              <w:t>․</w:t>
            </w:r>
            <w:r w:rsidR="002647CA" w:rsidRPr="00EE248D">
              <w:rPr>
                <w:rFonts w:ascii="GHEA Grapalat" w:eastAsia="Cambria Math" w:hAnsi="GHEA Grapalat" w:cs="Cambria Math"/>
                <w:color w:val="000000" w:themeColor="text1"/>
              </w:rPr>
              <w:t xml:space="preserve"> </w:t>
            </w:r>
            <w:r w:rsidR="002647CA" w:rsidRPr="00EE248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647CA" w:rsidRPr="00EE248D" w14:paraId="473421EF" w14:textId="77777777" w:rsidTr="00443FAC">
        <w:tc>
          <w:tcPr>
            <w:tcW w:w="10615" w:type="dxa"/>
            <w:gridSpan w:val="2"/>
            <w:vAlign w:val="center"/>
          </w:tcPr>
          <w:p w14:paraId="22FFB79F" w14:textId="77777777" w:rsidR="002647CA" w:rsidRPr="00EE248D" w:rsidRDefault="009F5745"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г</w:t>
            </w:r>
            <w:r w:rsidR="002647CA" w:rsidRPr="00EE248D">
              <w:rPr>
                <w:rFonts w:eastAsia="Cambria Math"/>
                <w:color w:val="000000" w:themeColor="text1"/>
              </w:rPr>
              <w:t>․</w:t>
            </w:r>
            <w:r w:rsidR="002647CA" w:rsidRPr="00EE248D">
              <w:rPr>
                <w:rFonts w:ascii="GHEA Grapalat" w:eastAsia="Cambria Math" w:hAnsi="GHEA Grapalat" w:cs="Cambria Math"/>
                <w:color w:val="000000" w:themeColor="text1"/>
              </w:rPr>
              <w:t xml:space="preserve"> </w:t>
            </w:r>
            <w:r w:rsidR="002647CA" w:rsidRPr="00EE248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2647CA" w:rsidRPr="00EE248D" w14:paraId="362D4F85" w14:textId="77777777" w:rsidTr="00443FAC">
        <w:tc>
          <w:tcPr>
            <w:tcW w:w="10615" w:type="dxa"/>
            <w:gridSpan w:val="2"/>
            <w:vAlign w:val="center"/>
          </w:tcPr>
          <w:p w14:paraId="36069921" w14:textId="77777777" w:rsidR="002647CA" w:rsidRPr="00EE248D" w:rsidRDefault="009F5745"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д</w:t>
            </w:r>
            <w:r w:rsidR="002647CA" w:rsidRPr="00EE248D">
              <w:rPr>
                <w:rFonts w:eastAsia="Cambria Math"/>
                <w:color w:val="000000" w:themeColor="text1"/>
              </w:rPr>
              <w:t>․</w:t>
            </w:r>
            <w:r w:rsidR="002647CA" w:rsidRPr="00EE248D">
              <w:rPr>
                <w:rFonts w:ascii="GHEA Grapalat" w:eastAsia="Cambria Math" w:hAnsi="GHEA Grapalat" w:cs="Cambria Math"/>
                <w:color w:val="000000" w:themeColor="text1"/>
              </w:rPr>
              <w:t xml:space="preserve"> </w:t>
            </w:r>
            <w:r w:rsidR="002647CA" w:rsidRPr="00EE248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3507491"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 xml:space="preserve">Информация о статусе реального </w:t>
      </w:r>
      <w:proofErr w:type="spellStart"/>
      <w:r w:rsidRPr="00EE248D">
        <w:rPr>
          <w:rFonts w:ascii="GHEA Grapalat" w:eastAsia="GHEA Grapalat" w:hAnsi="GHEA Grapalat" w:cs="GHEA Grapalat"/>
          <w:i/>
          <w:color w:val="000000" w:themeColor="text1"/>
        </w:rPr>
        <w:t>бене</w:t>
      </w:r>
      <w:proofErr w:type="spellEnd"/>
      <w:r w:rsidRPr="00EE248D">
        <w:rPr>
          <w:rFonts w:ascii="GHEA Grapalat" w:eastAsia="GHEA Grapalat" w:hAnsi="GHEA Grapalat" w:cs="GHEA Grapalat"/>
          <w:i/>
          <w:color w:val="000000" w:themeColor="text1"/>
        </w:rPr>
        <w:t xml:space="preserve"> </w:t>
      </w:r>
      <w:proofErr w:type="spellStart"/>
      <w:r w:rsidRPr="00EE248D">
        <w:rPr>
          <w:rFonts w:ascii="GHEA Grapalat" w:eastAsia="GHEA Grapalat" w:hAnsi="GHEA Grapalat" w:cs="GHEA Grapalat"/>
          <w:i/>
          <w:color w:val="000000" w:themeColor="text1"/>
        </w:rPr>
        <w:t>фициара</w:t>
      </w:r>
      <w:proofErr w:type="spellEnd"/>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8"/>
        <w:gridCol w:w="5827"/>
      </w:tblGrid>
      <w:tr w:rsidR="002647CA" w:rsidRPr="00EE248D" w14:paraId="06B3688B" w14:textId="77777777" w:rsidTr="00443FAC">
        <w:tc>
          <w:tcPr>
            <w:tcW w:w="4788" w:type="dxa"/>
            <w:shd w:val="clear" w:color="auto" w:fill="D9E2F3"/>
            <w:vAlign w:val="center"/>
          </w:tcPr>
          <w:p w14:paraId="40948A96" w14:textId="77777777" w:rsidR="002647CA" w:rsidRPr="00EE248D" w:rsidRDefault="002647CA" w:rsidP="00443FAC">
            <w:pPr>
              <w:numPr>
                <w:ilvl w:val="2"/>
                <w:numId w:val="28"/>
              </w:numPr>
              <w:pBdr>
                <w:top w:val="nil"/>
                <w:left w:val="nil"/>
                <w:bottom w:val="nil"/>
                <w:right w:val="nil"/>
                <w:between w:val="nil"/>
              </w:pBdr>
              <w:ind w:left="284" w:hanging="284"/>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становления реальным бенефициаром</w:t>
            </w:r>
          </w:p>
        </w:tc>
        <w:tc>
          <w:tcPr>
            <w:tcW w:w="5827" w:type="dxa"/>
            <w:vAlign w:val="center"/>
          </w:tcPr>
          <w:p w14:paraId="1D9560E8"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70A74BD" w14:textId="77777777" w:rsidTr="00443FAC">
        <w:tc>
          <w:tcPr>
            <w:tcW w:w="4788" w:type="dxa"/>
            <w:shd w:val="clear" w:color="auto" w:fill="D9E2F3"/>
            <w:vAlign w:val="center"/>
          </w:tcPr>
          <w:p w14:paraId="2BBE622E" w14:textId="77777777" w:rsidR="002647CA" w:rsidRPr="00EE248D" w:rsidRDefault="002647CA" w:rsidP="00443FAC">
            <w:pPr>
              <w:numPr>
                <w:ilvl w:val="2"/>
                <w:numId w:val="28"/>
              </w:numPr>
              <w:pBdr>
                <w:top w:val="nil"/>
                <w:left w:val="nil"/>
                <w:bottom w:val="nil"/>
                <w:right w:val="nil"/>
                <w:between w:val="nil"/>
              </w:pBdr>
              <w:ind w:left="142" w:hanging="142"/>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Осуществление контроля за организацией</w:t>
            </w:r>
          </w:p>
        </w:tc>
        <w:tc>
          <w:tcPr>
            <w:tcW w:w="5827" w:type="dxa"/>
            <w:vAlign w:val="center"/>
          </w:tcPr>
          <w:p w14:paraId="41C955B4" w14:textId="77777777" w:rsidR="002647CA" w:rsidRPr="00EE248D" w:rsidRDefault="009F5745"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Отдельно</w:t>
            </w:r>
          </w:p>
          <w:p w14:paraId="63E9AFCF" w14:textId="77777777" w:rsidR="002647CA" w:rsidRPr="00EE248D" w:rsidRDefault="009F5745"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Совместно с аффилированными лицами</w:t>
            </w:r>
          </w:p>
        </w:tc>
      </w:tr>
      <w:tr w:rsidR="002647CA" w:rsidRPr="00EE248D" w14:paraId="489BB825" w14:textId="77777777" w:rsidTr="00443FAC">
        <w:tc>
          <w:tcPr>
            <w:tcW w:w="4788" w:type="dxa"/>
            <w:shd w:val="clear" w:color="auto" w:fill="D9E2F3"/>
            <w:vAlign w:val="center"/>
          </w:tcPr>
          <w:p w14:paraId="072D36A7" w14:textId="77777777" w:rsidR="002647CA" w:rsidRPr="00EE248D" w:rsidRDefault="002647CA" w:rsidP="00443FAC">
            <w:pPr>
              <w:numPr>
                <w:ilvl w:val="2"/>
                <w:numId w:val="28"/>
              </w:numPr>
              <w:pBdr>
                <w:top w:val="nil"/>
                <w:left w:val="nil"/>
                <w:bottom w:val="nil"/>
                <w:right w:val="nil"/>
                <w:between w:val="nil"/>
              </w:pBdr>
              <w:ind w:left="142" w:hanging="142"/>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5827" w:type="dxa"/>
            <w:vAlign w:val="center"/>
          </w:tcPr>
          <w:p w14:paraId="6C965CC9" w14:textId="77777777" w:rsidR="002647CA" w:rsidRPr="00EE248D" w:rsidRDefault="009F5745"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Да</w:t>
            </w:r>
          </w:p>
          <w:p w14:paraId="5F728D18" w14:textId="77777777" w:rsidR="002647CA" w:rsidRPr="00EE248D" w:rsidRDefault="009F5745"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Нет</w:t>
            </w:r>
          </w:p>
        </w:tc>
      </w:tr>
    </w:tbl>
    <w:p w14:paraId="18F448E6"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78"/>
        <w:gridCol w:w="5737"/>
      </w:tblGrid>
      <w:tr w:rsidR="002647CA" w:rsidRPr="00EE248D" w14:paraId="045F3D70" w14:textId="77777777" w:rsidTr="00443FAC">
        <w:tc>
          <w:tcPr>
            <w:tcW w:w="4878" w:type="dxa"/>
            <w:shd w:val="clear" w:color="auto" w:fill="D9E2F3"/>
            <w:vAlign w:val="center"/>
          </w:tcPr>
          <w:p w14:paraId="6E9D50C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 xml:space="preserve">Адрес </w:t>
            </w:r>
            <w:r w:rsidRPr="00EE248D">
              <w:rPr>
                <w:rFonts w:ascii="Calibri" w:eastAsia="GHEA Grapalat" w:hAnsi="Calibri" w:cs="Calibri"/>
                <w:color w:val="000000" w:themeColor="text1"/>
              </w:rPr>
              <w:t> </w:t>
            </w:r>
            <w:r w:rsidRPr="00EE248D">
              <w:rPr>
                <w:rFonts w:ascii="GHEA Grapalat" w:eastAsia="GHEA Grapalat" w:hAnsi="GHEA Grapalat" w:cs="GHEA Grapalat"/>
                <w:color w:val="000000" w:themeColor="text1"/>
              </w:rPr>
              <w:t>электронной почты</w:t>
            </w:r>
          </w:p>
        </w:tc>
        <w:tc>
          <w:tcPr>
            <w:tcW w:w="5737" w:type="dxa"/>
            <w:vAlign w:val="center"/>
          </w:tcPr>
          <w:p w14:paraId="2430EF76"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96FDC38" w14:textId="77777777" w:rsidTr="00443FAC">
        <w:tc>
          <w:tcPr>
            <w:tcW w:w="4878" w:type="dxa"/>
            <w:shd w:val="clear" w:color="auto" w:fill="D9E2F3"/>
            <w:vAlign w:val="center"/>
          </w:tcPr>
          <w:p w14:paraId="54C4B4AC"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Номер телефона</w:t>
            </w:r>
          </w:p>
        </w:tc>
        <w:tc>
          <w:tcPr>
            <w:tcW w:w="5737" w:type="dxa"/>
            <w:vAlign w:val="center"/>
          </w:tcPr>
          <w:p w14:paraId="19541329" w14:textId="77777777" w:rsidR="002647CA" w:rsidRPr="00EE248D" w:rsidRDefault="002647CA" w:rsidP="00443FAC">
            <w:pPr>
              <w:rPr>
                <w:rFonts w:ascii="GHEA Grapalat" w:eastAsia="GHEA Grapalat" w:hAnsi="GHEA Grapalat" w:cs="GHEA Grapalat"/>
                <w:color w:val="000000" w:themeColor="text1"/>
              </w:rPr>
            </w:pPr>
          </w:p>
        </w:tc>
      </w:tr>
    </w:tbl>
    <w:p w14:paraId="63601F64" w14:textId="77777777" w:rsidR="002647CA" w:rsidRPr="00EE248D" w:rsidRDefault="002647CA" w:rsidP="002647CA">
      <w:pPr>
        <w:pBdr>
          <w:top w:val="nil"/>
          <w:left w:val="nil"/>
          <w:bottom w:val="nil"/>
          <w:right w:val="nil"/>
          <w:between w:val="nil"/>
        </w:pBdr>
        <w:ind w:left="792"/>
        <w:rPr>
          <w:rFonts w:ascii="GHEA Grapalat" w:eastAsia="GHEA Grapalat" w:hAnsi="GHEA Grapalat" w:cs="GHEA Grapalat"/>
          <w:i/>
          <w:color w:val="000000" w:themeColor="text1"/>
        </w:rPr>
      </w:pPr>
      <w:r w:rsidRPr="00EE248D">
        <w:rPr>
          <w:rFonts w:ascii="GHEA Grapalat" w:hAnsi="GHEA Grapalat"/>
          <w:color w:val="000000" w:themeColor="text1"/>
        </w:rPr>
        <w:br w:type="page"/>
      </w:r>
    </w:p>
    <w:p w14:paraId="79A1315E" w14:textId="77777777" w:rsidR="002647CA" w:rsidRPr="00EE248D" w:rsidRDefault="002647CA" w:rsidP="002647CA">
      <w:pPr>
        <w:numPr>
          <w:ilvl w:val="0"/>
          <w:numId w:val="28"/>
        </w:numPr>
        <w:pBdr>
          <w:top w:val="nil"/>
          <w:left w:val="nil"/>
          <w:bottom w:val="nil"/>
          <w:right w:val="nil"/>
          <w:between w:val="nil"/>
        </w:pBdr>
        <w:rPr>
          <w:rFonts w:ascii="GHEA Grapalat" w:eastAsia="GHEA Grapalat" w:hAnsi="GHEA Grapalat" w:cs="GHEA Grapalat"/>
          <w:b/>
          <w:color w:val="000000" w:themeColor="text1"/>
        </w:rPr>
      </w:pPr>
      <w:r w:rsidRPr="00EE248D">
        <w:rPr>
          <w:rFonts w:ascii="GHEA Grapalat" w:eastAsia="GHEA Grapalat" w:hAnsi="GHEA Grapalat" w:cs="GHEA Grapalat"/>
          <w:b/>
          <w:color w:val="000000" w:themeColor="text1"/>
        </w:rPr>
        <w:lastRenderedPageBreak/>
        <w:t>Промежуточные юридические лица</w:t>
      </w:r>
    </w:p>
    <w:p w14:paraId="37EFCE86"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организации</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8"/>
        <w:gridCol w:w="6007"/>
      </w:tblGrid>
      <w:tr w:rsidR="002647CA" w:rsidRPr="00EE248D" w14:paraId="4C104DE1" w14:textId="77777777" w:rsidTr="00443FAC">
        <w:tc>
          <w:tcPr>
            <w:tcW w:w="4698" w:type="dxa"/>
            <w:shd w:val="clear" w:color="auto" w:fill="D9E2F3"/>
            <w:vAlign w:val="center"/>
          </w:tcPr>
          <w:p w14:paraId="05D2A966"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w:t>
            </w:r>
          </w:p>
        </w:tc>
        <w:tc>
          <w:tcPr>
            <w:tcW w:w="6007" w:type="dxa"/>
            <w:vAlign w:val="center"/>
          </w:tcPr>
          <w:p w14:paraId="7DB962CD"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6EDF5DE4" w14:textId="77777777" w:rsidTr="00443FAC">
        <w:tc>
          <w:tcPr>
            <w:tcW w:w="4698" w:type="dxa"/>
            <w:shd w:val="clear" w:color="auto" w:fill="D9E2F3"/>
            <w:vAlign w:val="center"/>
          </w:tcPr>
          <w:p w14:paraId="288890DF"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 латинскими буквами</w:t>
            </w:r>
          </w:p>
        </w:tc>
        <w:tc>
          <w:tcPr>
            <w:tcW w:w="6007" w:type="dxa"/>
            <w:vAlign w:val="center"/>
          </w:tcPr>
          <w:p w14:paraId="1A2A9694"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FAEE42A" w14:textId="77777777" w:rsidTr="00443FAC">
        <w:tc>
          <w:tcPr>
            <w:tcW w:w="4698" w:type="dxa"/>
            <w:shd w:val="clear" w:color="auto" w:fill="D9E2F3"/>
            <w:vAlign w:val="center"/>
          </w:tcPr>
          <w:p w14:paraId="0A21E187"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Номер государственной регистрации</w:t>
            </w:r>
          </w:p>
        </w:tc>
        <w:tc>
          <w:tcPr>
            <w:tcW w:w="6007" w:type="dxa"/>
            <w:vAlign w:val="center"/>
          </w:tcPr>
          <w:p w14:paraId="50D5A885"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38C63285" w14:textId="77777777" w:rsidTr="00443FAC">
        <w:tc>
          <w:tcPr>
            <w:tcW w:w="4698" w:type="dxa"/>
            <w:shd w:val="clear" w:color="auto" w:fill="D9E2F3"/>
            <w:vAlign w:val="center"/>
          </w:tcPr>
          <w:p w14:paraId="6373DDAC"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регистрации</w:t>
            </w:r>
          </w:p>
        </w:tc>
        <w:tc>
          <w:tcPr>
            <w:tcW w:w="6007" w:type="dxa"/>
            <w:vAlign w:val="center"/>
          </w:tcPr>
          <w:p w14:paraId="6F0BF516"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EB8AF49" w14:textId="77777777" w:rsidTr="00443FAC">
        <w:tc>
          <w:tcPr>
            <w:tcW w:w="4698" w:type="dxa"/>
            <w:shd w:val="clear" w:color="auto" w:fill="D9E2F3"/>
            <w:vAlign w:val="center"/>
          </w:tcPr>
          <w:p w14:paraId="268CF6F4"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Адрес регистрации</w:t>
            </w:r>
          </w:p>
        </w:tc>
        <w:tc>
          <w:tcPr>
            <w:tcW w:w="6007" w:type="dxa"/>
            <w:vAlign w:val="center"/>
          </w:tcPr>
          <w:p w14:paraId="08EAB1EE"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686E3E1F" w14:textId="77777777" w:rsidTr="00443FAC">
        <w:tc>
          <w:tcPr>
            <w:tcW w:w="4698" w:type="dxa"/>
            <w:shd w:val="clear" w:color="auto" w:fill="D9E2F3"/>
            <w:vAlign w:val="center"/>
          </w:tcPr>
          <w:p w14:paraId="7E29435B"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Государство регистрации</w:t>
            </w:r>
          </w:p>
        </w:tc>
        <w:tc>
          <w:tcPr>
            <w:tcW w:w="6007" w:type="dxa"/>
            <w:vAlign w:val="center"/>
          </w:tcPr>
          <w:p w14:paraId="1009F0F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3B6E92D8" w14:textId="77777777" w:rsidTr="00443FAC">
        <w:tc>
          <w:tcPr>
            <w:tcW w:w="4698" w:type="dxa"/>
            <w:shd w:val="clear" w:color="auto" w:fill="D9E2F3"/>
            <w:vAlign w:val="center"/>
          </w:tcPr>
          <w:p w14:paraId="685217E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 и фамилия руководителя исполнительного органа</w:t>
            </w:r>
          </w:p>
        </w:tc>
        <w:tc>
          <w:tcPr>
            <w:tcW w:w="6007" w:type="dxa"/>
            <w:vAlign w:val="center"/>
          </w:tcPr>
          <w:p w14:paraId="306C07A8" w14:textId="77777777" w:rsidR="002647CA" w:rsidRPr="00EE248D" w:rsidRDefault="002647CA" w:rsidP="00443FAC">
            <w:pPr>
              <w:rPr>
                <w:rFonts w:ascii="GHEA Grapalat" w:eastAsia="GHEA Grapalat" w:hAnsi="GHEA Grapalat" w:cs="GHEA Grapalat"/>
                <w:color w:val="000000" w:themeColor="text1"/>
              </w:rPr>
            </w:pPr>
          </w:p>
        </w:tc>
      </w:tr>
    </w:tbl>
    <w:p w14:paraId="1C044801"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реального бенефициара</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8"/>
        <w:gridCol w:w="6007"/>
      </w:tblGrid>
      <w:tr w:rsidR="002647CA" w:rsidRPr="00EE248D" w14:paraId="0BD50EA2" w14:textId="77777777" w:rsidTr="00443FAC">
        <w:trPr>
          <w:trHeight w:val="233"/>
        </w:trPr>
        <w:tc>
          <w:tcPr>
            <w:tcW w:w="4698" w:type="dxa"/>
            <w:vMerge w:val="restart"/>
            <w:shd w:val="clear" w:color="auto" w:fill="D9E2F3"/>
            <w:vAlign w:val="center"/>
          </w:tcPr>
          <w:p w14:paraId="6B4B188A" w14:textId="77777777" w:rsidR="002647CA" w:rsidRPr="00EE248D" w:rsidRDefault="002647CA" w:rsidP="00443FAC">
            <w:pPr>
              <w:numPr>
                <w:ilvl w:val="2"/>
                <w:numId w:val="28"/>
              </w:numPr>
              <w:pBdr>
                <w:top w:val="nil"/>
                <w:left w:val="nil"/>
                <w:bottom w:val="nil"/>
                <w:right w:val="nil"/>
                <w:between w:val="nil"/>
              </w:pBdr>
              <w:ind w:left="142" w:hanging="142"/>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007" w:type="dxa"/>
          </w:tcPr>
          <w:p w14:paraId="3AF95F98"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529E0DE7" w14:textId="77777777" w:rsidTr="00443FAC">
        <w:trPr>
          <w:trHeight w:val="170"/>
        </w:trPr>
        <w:tc>
          <w:tcPr>
            <w:tcW w:w="4698" w:type="dxa"/>
            <w:vMerge/>
            <w:shd w:val="clear" w:color="auto" w:fill="D9E2F3"/>
            <w:vAlign w:val="center"/>
          </w:tcPr>
          <w:p w14:paraId="079F0A1D"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007" w:type="dxa"/>
          </w:tcPr>
          <w:p w14:paraId="7B53A2EB"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C18E552" w14:textId="77777777" w:rsidTr="00443FAC">
        <w:trPr>
          <w:trHeight w:val="287"/>
        </w:trPr>
        <w:tc>
          <w:tcPr>
            <w:tcW w:w="4698" w:type="dxa"/>
            <w:vMerge/>
            <w:shd w:val="clear" w:color="auto" w:fill="D9E2F3"/>
            <w:vAlign w:val="center"/>
          </w:tcPr>
          <w:p w14:paraId="14882C90"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007" w:type="dxa"/>
          </w:tcPr>
          <w:p w14:paraId="47225B64"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2BCEDD8" w14:textId="77777777" w:rsidTr="00443FAC">
        <w:trPr>
          <w:trHeight w:val="233"/>
        </w:trPr>
        <w:tc>
          <w:tcPr>
            <w:tcW w:w="4698" w:type="dxa"/>
            <w:vMerge/>
            <w:shd w:val="clear" w:color="auto" w:fill="D9E2F3"/>
            <w:vAlign w:val="center"/>
          </w:tcPr>
          <w:p w14:paraId="32223409"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007" w:type="dxa"/>
          </w:tcPr>
          <w:p w14:paraId="65330E6A"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5DF7B99F" w14:textId="77777777" w:rsidTr="00443FAC">
        <w:trPr>
          <w:trHeight w:val="152"/>
        </w:trPr>
        <w:tc>
          <w:tcPr>
            <w:tcW w:w="4698" w:type="dxa"/>
            <w:vMerge/>
            <w:shd w:val="clear" w:color="auto" w:fill="D9E2F3"/>
            <w:vAlign w:val="center"/>
          </w:tcPr>
          <w:p w14:paraId="54FD628A"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007" w:type="dxa"/>
          </w:tcPr>
          <w:p w14:paraId="17BA37B4" w14:textId="77777777" w:rsidR="002647CA" w:rsidRPr="00EE248D" w:rsidRDefault="002647CA" w:rsidP="00443FAC">
            <w:pPr>
              <w:rPr>
                <w:rFonts w:ascii="GHEA Grapalat" w:eastAsia="GHEA Grapalat" w:hAnsi="GHEA Grapalat" w:cs="GHEA Grapalat"/>
                <w:color w:val="000000" w:themeColor="text1"/>
              </w:rPr>
            </w:pPr>
          </w:p>
        </w:tc>
      </w:tr>
    </w:tbl>
    <w:p w14:paraId="039902AD"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о листинге акций промежуточного юридического лица</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8"/>
        <w:gridCol w:w="5917"/>
      </w:tblGrid>
      <w:tr w:rsidR="002647CA" w:rsidRPr="00EE248D" w14:paraId="59B60F64" w14:textId="77777777" w:rsidTr="00443FAC">
        <w:tc>
          <w:tcPr>
            <w:tcW w:w="4788" w:type="dxa"/>
            <w:shd w:val="clear" w:color="auto" w:fill="D9E2F3"/>
            <w:vAlign w:val="center"/>
          </w:tcPr>
          <w:p w14:paraId="20084845"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 фондовой биржи</w:t>
            </w:r>
          </w:p>
        </w:tc>
        <w:tc>
          <w:tcPr>
            <w:tcW w:w="5917" w:type="dxa"/>
            <w:vAlign w:val="center"/>
          </w:tcPr>
          <w:p w14:paraId="78C932FD"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6918B64" w14:textId="77777777" w:rsidTr="00443FAC">
        <w:tc>
          <w:tcPr>
            <w:tcW w:w="4788" w:type="dxa"/>
            <w:shd w:val="clear" w:color="auto" w:fill="D9E2F3"/>
            <w:vAlign w:val="center"/>
          </w:tcPr>
          <w:p w14:paraId="3879565B"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Ссылка на документы, наличествующие на бирже</w:t>
            </w:r>
          </w:p>
        </w:tc>
        <w:tc>
          <w:tcPr>
            <w:tcW w:w="5917" w:type="dxa"/>
            <w:vAlign w:val="center"/>
          </w:tcPr>
          <w:p w14:paraId="21F2B189" w14:textId="77777777" w:rsidR="002647CA" w:rsidRPr="00EE248D" w:rsidRDefault="002647CA" w:rsidP="00443FAC">
            <w:pPr>
              <w:rPr>
                <w:rFonts w:ascii="GHEA Grapalat" w:eastAsia="GHEA Grapalat" w:hAnsi="GHEA Grapalat" w:cs="GHEA Grapalat"/>
                <w:color w:val="000000" w:themeColor="text1"/>
              </w:rPr>
            </w:pPr>
          </w:p>
        </w:tc>
      </w:tr>
    </w:tbl>
    <w:p w14:paraId="489D6520" w14:textId="77777777" w:rsidR="002647CA" w:rsidRPr="00EE248D" w:rsidRDefault="002647CA" w:rsidP="002647CA">
      <w:p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br w:type="page"/>
      </w:r>
    </w:p>
    <w:p w14:paraId="593D68BF" w14:textId="77777777" w:rsidR="002647CA" w:rsidRPr="00EE248D" w:rsidRDefault="002647CA" w:rsidP="002647CA">
      <w:pPr>
        <w:pStyle w:val="aff4"/>
        <w:numPr>
          <w:ilvl w:val="0"/>
          <w:numId w:val="28"/>
        </w:numPr>
        <w:pBdr>
          <w:top w:val="nil"/>
          <w:left w:val="nil"/>
          <w:bottom w:val="nil"/>
          <w:right w:val="nil"/>
          <w:between w:val="nil"/>
        </w:pBdr>
        <w:rPr>
          <w:rFonts w:ascii="GHEA Grapalat" w:eastAsia="GHEA Grapalat" w:hAnsi="GHEA Grapalat" w:cs="GHEA Grapalat"/>
          <w:b/>
          <w:color w:val="000000" w:themeColor="text1"/>
        </w:rPr>
      </w:pPr>
      <w:r w:rsidRPr="00EE248D">
        <w:rPr>
          <w:rFonts w:ascii="GHEA Grapalat" w:eastAsia="GHEA Grapalat" w:hAnsi="GHEA Grapalat" w:cs="GHEA Grapalat"/>
          <w:b/>
          <w:color w:val="000000" w:themeColor="text1"/>
        </w:rPr>
        <w:lastRenderedPageBreak/>
        <w:t>Дополнительные примечания</w:t>
      </w:r>
    </w:p>
    <w:tbl>
      <w:tblPr>
        <w:tblStyle w:val="aff3"/>
        <w:tblW w:w="0" w:type="auto"/>
        <w:tblLayout w:type="fixed"/>
        <w:tblLook w:val="04A0" w:firstRow="1" w:lastRow="0" w:firstColumn="1" w:lastColumn="0" w:noHBand="0" w:noVBand="1"/>
      </w:tblPr>
      <w:tblGrid>
        <w:gridCol w:w="10615"/>
      </w:tblGrid>
      <w:tr w:rsidR="002647CA" w:rsidRPr="00EE248D" w14:paraId="20B938A2" w14:textId="77777777" w:rsidTr="00443FAC">
        <w:tc>
          <w:tcPr>
            <w:tcW w:w="10615" w:type="dxa"/>
            <w:shd w:val="clear" w:color="auto" w:fill="DBE5F1" w:themeFill="accent1" w:themeFillTint="33"/>
          </w:tcPr>
          <w:p w14:paraId="23E84559" w14:textId="77777777" w:rsidR="002647CA" w:rsidRPr="00EE248D" w:rsidRDefault="002647CA" w:rsidP="00443FAC">
            <w:pP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2647CA" w:rsidRPr="00EE248D" w14:paraId="2CDF0CE3" w14:textId="77777777" w:rsidTr="00443FAC">
        <w:trPr>
          <w:trHeight w:val="10187"/>
        </w:trPr>
        <w:tc>
          <w:tcPr>
            <w:tcW w:w="10615" w:type="dxa"/>
          </w:tcPr>
          <w:p w14:paraId="7CBE5565" w14:textId="77777777" w:rsidR="002647CA" w:rsidRPr="00EE248D" w:rsidRDefault="002647CA" w:rsidP="00443FAC">
            <w:pPr>
              <w:rPr>
                <w:rFonts w:ascii="GHEA Grapalat" w:eastAsia="GHEA Grapalat" w:hAnsi="GHEA Grapalat" w:cs="GHEA Grapalat"/>
                <w:b/>
                <w:color w:val="000000" w:themeColor="text1"/>
              </w:rPr>
            </w:pPr>
          </w:p>
        </w:tc>
      </w:tr>
    </w:tbl>
    <w:p w14:paraId="03FE2A6C" w14:textId="77777777" w:rsidR="002647CA" w:rsidRPr="00EE248D" w:rsidRDefault="002647CA" w:rsidP="002647CA">
      <w:pPr>
        <w:pBdr>
          <w:top w:val="nil"/>
          <w:left w:val="nil"/>
          <w:bottom w:val="nil"/>
          <w:right w:val="nil"/>
          <w:between w:val="nil"/>
        </w:pBdr>
        <w:rPr>
          <w:rFonts w:ascii="GHEA Grapalat" w:eastAsia="GHEA Grapalat" w:hAnsi="GHEA Grapalat" w:cs="GHEA Grapalat"/>
          <w:b/>
          <w:color w:val="000000" w:themeColor="text1"/>
        </w:rPr>
      </w:pPr>
    </w:p>
    <w:p w14:paraId="48AE2F6D" w14:textId="77777777" w:rsidR="002647CA" w:rsidRPr="00EE248D" w:rsidRDefault="002647CA" w:rsidP="002647CA">
      <w:pPr>
        <w:rPr>
          <w:rFonts w:ascii="GHEA Grapalat" w:hAnsi="GHEA Grapalat"/>
          <w:b/>
          <w:color w:val="000000" w:themeColor="text1"/>
        </w:rPr>
      </w:pPr>
    </w:p>
    <w:p w14:paraId="5D5E394B" w14:textId="77777777" w:rsidR="002647CA" w:rsidRPr="00EE248D" w:rsidRDefault="002647CA" w:rsidP="002647CA">
      <w:pPr>
        <w:rPr>
          <w:rFonts w:ascii="GHEA Grapalat" w:hAnsi="GHEA Grapalat"/>
          <w:b/>
          <w:color w:val="000000" w:themeColor="text1"/>
        </w:rPr>
      </w:pPr>
      <w:r w:rsidRPr="00EE248D">
        <w:rPr>
          <w:rFonts w:ascii="GHEA Grapalat" w:hAnsi="GHEA Grapalat"/>
          <w:b/>
          <w:color w:val="000000" w:themeColor="text1"/>
        </w:rPr>
        <w:br w:type="page"/>
      </w:r>
    </w:p>
    <w:p w14:paraId="02C8E424" w14:textId="77777777" w:rsidR="002647CA" w:rsidRPr="00EE248D" w:rsidRDefault="002647CA" w:rsidP="002647CA">
      <w:pPr>
        <w:jc w:val="center"/>
        <w:rPr>
          <w:rFonts w:ascii="GHEA Grapalat" w:hAnsi="GHEA Grapalat"/>
          <w:b/>
          <w:color w:val="000000" w:themeColor="text1"/>
          <w:sz w:val="22"/>
          <w:szCs w:val="22"/>
          <w:lang w:val="hy-AM"/>
        </w:rPr>
      </w:pPr>
      <w:r w:rsidRPr="00EE248D">
        <w:rPr>
          <w:rFonts w:ascii="GHEA Grapalat" w:hAnsi="GHEA Grapalat"/>
          <w:b/>
          <w:color w:val="000000" w:themeColor="text1"/>
          <w:sz w:val="22"/>
          <w:szCs w:val="22"/>
        </w:rPr>
        <w:lastRenderedPageBreak/>
        <w:t>Порядок заполнения декларации</w:t>
      </w:r>
    </w:p>
    <w:p w14:paraId="6FE4F026" w14:textId="77777777" w:rsidR="002647CA" w:rsidRPr="00EE248D" w:rsidRDefault="002647CA" w:rsidP="002647CA">
      <w:pPr>
        <w:pStyle w:val="aff4"/>
        <w:numPr>
          <w:ilvl w:val="0"/>
          <w:numId w:val="29"/>
        </w:numPr>
        <w:ind w:left="0" w:firstLine="36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CDDCF0E" w14:textId="77777777" w:rsidR="002647CA" w:rsidRPr="00EE248D" w:rsidRDefault="002647CA" w:rsidP="002647CA">
      <w:pPr>
        <w:pStyle w:val="aff4"/>
        <w:numPr>
          <w:ilvl w:val="0"/>
          <w:numId w:val="30"/>
        </w:numPr>
        <w:ind w:left="0" w:firstLine="36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45D1033" w14:textId="77777777" w:rsidR="002647CA" w:rsidRPr="00EE248D" w:rsidRDefault="002647CA" w:rsidP="002647CA">
      <w:pPr>
        <w:pStyle w:val="aff4"/>
        <w:numPr>
          <w:ilvl w:val="0"/>
          <w:numId w:val="30"/>
        </w:numPr>
        <w:ind w:hanging="45"/>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21432C47" w14:textId="77777777" w:rsidR="002647CA" w:rsidRPr="00EE248D" w:rsidRDefault="002647CA" w:rsidP="002647CA">
      <w:pPr>
        <w:pStyle w:val="aff4"/>
        <w:numPr>
          <w:ilvl w:val="0"/>
          <w:numId w:val="30"/>
        </w:numPr>
        <w:ind w:left="0" w:firstLine="36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290658AA" w14:textId="77777777" w:rsidR="002647CA" w:rsidRPr="00EE248D" w:rsidRDefault="002647CA" w:rsidP="002647CA">
      <w:pPr>
        <w:pStyle w:val="aff4"/>
        <w:numPr>
          <w:ilvl w:val="0"/>
          <w:numId w:val="29"/>
        </w:numPr>
        <w:ind w:left="142" w:firstLine="128"/>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EE248D">
        <w:rPr>
          <w:rFonts w:ascii="GHEA Grapalat" w:hAnsi="GHEA Grapalat"/>
          <w:color w:val="000000" w:themeColor="text1"/>
          <w:sz w:val="20"/>
          <w:szCs w:val="20"/>
        </w:rPr>
        <w:t>листингированы</w:t>
      </w:r>
      <w:proofErr w:type="spellEnd"/>
      <w:r w:rsidRPr="00EE248D">
        <w:rPr>
          <w:rFonts w:ascii="GHEA Grapalat" w:hAnsi="GHEA Grapalat"/>
          <w:color w:val="000000" w:themeColor="text1"/>
          <w:sz w:val="20"/>
          <w:szCs w:val="20"/>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384466D" w14:textId="77777777" w:rsidR="002647CA" w:rsidRPr="00EE248D" w:rsidRDefault="002647CA" w:rsidP="002647CA">
      <w:pPr>
        <w:pStyle w:val="aff4"/>
        <w:numPr>
          <w:ilvl w:val="0"/>
          <w:numId w:val="31"/>
        </w:numPr>
        <w:ind w:hanging="45"/>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в подразделе "Данные листинга акций" заполняется наименование фондовой биржи, указывая в скобках код биржи (Market </w:t>
      </w:r>
      <w:proofErr w:type="spellStart"/>
      <w:r w:rsidRPr="00EE248D">
        <w:rPr>
          <w:rFonts w:ascii="GHEA Grapalat" w:hAnsi="GHEA Grapalat"/>
          <w:color w:val="000000" w:themeColor="text1"/>
          <w:sz w:val="20"/>
          <w:szCs w:val="20"/>
        </w:rPr>
        <w:t>Identifier</w:t>
      </w:r>
      <w:proofErr w:type="spellEnd"/>
      <w:r w:rsidRPr="00EE248D">
        <w:rPr>
          <w:rFonts w:ascii="GHEA Grapalat" w:hAnsi="GHEA Grapalat"/>
          <w:color w:val="000000" w:themeColor="text1"/>
          <w:sz w:val="20"/>
          <w:szCs w:val="20"/>
        </w:rPr>
        <w:t xml:space="preserve"> Code), где </w:t>
      </w:r>
      <w:proofErr w:type="spellStart"/>
      <w:r w:rsidRPr="00EE248D">
        <w:rPr>
          <w:rFonts w:ascii="GHEA Grapalat" w:hAnsi="GHEA Grapalat"/>
          <w:color w:val="000000" w:themeColor="text1"/>
          <w:sz w:val="20"/>
          <w:szCs w:val="20"/>
        </w:rPr>
        <w:t>листингированы</w:t>
      </w:r>
      <w:proofErr w:type="spellEnd"/>
      <w:r w:rsidRPr="00EE248D">
        <w:rPr>
          <w:rFonts w:ascii="GHEA Grapalat" w:hAnsi="GHEA Grapalat"/>
          <w:color w:val="000000" w:themeColor="text1"/>
          <w:sz w:val="20"/>
          <w:szCs w:val="20"/>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348EA72E" w14:textId="77777777" w:rsidR="002647CA" w:rsidRPr="00EE248D" w:rsidRDefault="002647CA" w:rsidP="002647CA">
      <w:pPr>
        <w:pStyle w:val="aff4"/>
        <w:numPr>
          <w:ilvl w:val="0"/>
          <w:numId w:val="31"/>
        </w:numPr>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5FB0529F" w14:textId="77777777" w:rsidR="002647CA" w:rsidRPr="00EE248D" w:rsidRDefault="002647CA" w:rsidP="002647CA">
      <w:pPr>
        <w:pStyle w:val="aff4"/>
        <w:numPr>
          <w:ilvl w:val="0"/>
          <w:numId w:val="31"/>
        </w:numPr>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E7F79" w14:textId="77777777" w:rsidR="002647CA" w:rsidRPr="00EE248D" w:rsidRDefault="002647CA" w:rsidP="002647CA">
      <w:pPr>
        <w:pStyle w:val="aff4"/>
        <w:numPr>
          <w:ilvl w:val="0"/>
          <w:numId w:val="29"/>
        </w:numPr>
        <w:ind w:left="0" w:firstLine="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EE248D">
        <w:rPr>
          <w:rFonts w:ascii="GHEA Grapalat" w:hAnsi="GHEA Grapalat"/>
          <w:color w:val="000000" w:themeColor="text1"/>
          <w:sz w:val="20"/>
          <w:szCs w:val="20"/>
        </w:rPr>
        <w:t>организациий</w:t>
      </w:r>
      <w:proofErr w:type="spellEnd"/>
      <w:r w:rsidRPr="00EE248D">
        <w:rPr>
          <w:rFonts w:ascii="GHEA Grapalat" w:hAnsi="GHEA Grapalat"/>
          <w:color w:val="000000" w:themeColor="text1"/>
          <w:sz w:val="20"/>
          <w:szCs w:val="20"/>
        </w:rPr>
        <w:t>. В этом разделе подразделы заполняются следующими правилами</w:t>
      </w:r>
      <w:r w:rsidRPr="00EE248D">
        <w:rPr>
          <w:rFonts w:ascii="Cambria Math" w:eastAsia="MS Mincho" w:hAnsi="Cambria Math"/>
          <w:color w:val="000000" w:themeColor="text1"/>
          <w:sz w:val="20"/>
          <w:szCs w:val="20"/>
        </w:rPr>
        <w:t>․</w:t>
      </w:r>
    </w:p>
    <w:p w14:paraId="664CF309" w14:textId="77777777" w:rsidR="002647CA" w:rsidRPr="00EE248D" w:rsidRDefault="002647CA" w:rsidP="002647CA">
      <w:pPr>
        <w:pStyle w:val="aff4"/>
        <w:numPr>
          <w:ilvl w:val="0"/>
          <w:numId w:val="32"/>
        </w:numPr>
        <w:ind w:left="0" w:firstLine="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EE248D">
        <w:rPr>
          <w:rFonts w:ascii="GHEA Grapalat" w:hAnsi="GHEA Grapalat"/>
          <w:color w:val="000000" w:themeColor="text1"/>
          <w:sz w:val="20"/>
          <w:szCs w:val="20"/>
        </w:rPr>
        <w:t>муниципалитета.В</w:t>
      </w:r>
      <w:proofErr w:type="spellEnd"/>
      <w:r w:rsidRPr="00EE248D">
        <w:rPr>
          <w:rFonts w:ascii="GHEA Grapalat" w:hAnsi="GHEA Grapalat"/>
          <w:color w:val="000000" w:themeColor="text1"/>
          <w:sz w:val="20"/>
          <w:szCs w:val="20"/>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114954F"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DB0C6E5" w14:textId="77777777" w:rsidR="002647CA" w:rsidRPr="00EE248D" w:rsidRDefault="002647CA" w:rsidP="002647CA">
      <w:pPr>
        <w:pStyle w:val="aff4"/>
        <w:numPr>
          <w:ilvl w:val="0"/>
          <w:numId w:val="29"/>
        </w:numPr>
        <w:ind w:left="0" w:firstLine="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EE248D">
        <w:rPr>
          <w:rFonts w:ascii="Cambria Math" w:eastAsia="MS Mincho" w:hAnsi="Cambria Math"/>
          <w:color w:val="000000" w:themeColor="text1"/>
          <w:sz w:val="20"/>
          <w:szCs w:val="20"/>
        </w:rPr>
        <w:t>․</w:t>
      </w:r>
    </w:p>
    <w:p w14:paraId="01CB3F2C" w14:textId="77777777" w:rsidR="002647CA" w:rsidRPr="00EE248D" w:rsidRDefault="002647CA" w:rsidP="002647CA">
      <w:pPr>
        <w:pStyle w:val="aff4"/>
        <w:numPr>
          <w:ilvl w:val="0"/>
          <w:numId w:val="33"/>
        </w:numPr>
        <w:ind w:left="0" w:firstLine="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D4337C0" w14:textId="77777777" w:rsidR="002647CA" w:rsidRPr="00EE248D" w:rsidRDefault="002647CA" w:rsidP="002647CA">
      <w:pPr>
        <w:ind w:left="90"/>
        <w:jc w:val="both"/>
        <w:rPr>
          <w:rFonts w:ascii="GHEA Grapalat" w:hAnsi="GHEA Grapalat"/>
          <w:color w:val="000000" w:themeColor="text1"/>
          <w:sz w:val="20"/>
          <w:szCs w:val="20"/>
          <w:highlight w:val="yellow"/>
        </w:rPr>
      </w:pPr>
      <w:r w:rsidRPr="00EE248D">
        <w:rPr>
          <w:rFonts w:ascii="GHEA Grapalat" w:hAnsi="GHEA Grapalat"/>
          <w:color w:val="000000" w:themeColor="text1"/>
          <w:sz w:val="20"/>
          <w:szCs w:val="20"/>
        </w:rPr>
        <w:lastRenderedPageBreak/>
        <w:t>2)  в подразделе "Документ, удостоверяющий личность" вносятся сведения о документе, удостоверяющем личность реального бенефициара;</w:t>
      </w:r>
    </w:p>
    <w:p w14:paraId="46BEA681" w14:textId="77777777" w:rsidR="002647CA" w:rsidRPr="00EE248D" w:rsidRDefault="002647CA" w:rsidP="002647CA">
      <w:pPr>
        <w:ind w:left="90"/>
        <w:jc w:val="both"/>
        <w:rPr>
          <w:rFonts w:ascii="GHEA Grapalat" w:hAnsi="GHEA Grapalat"/>
          <w:color w:val="000000" w:themeColor="text1"/>
          <w:sz w:val="20"/>
          <w:szCs w:val="20"/>
          <w:highlight w:val="yellow"/>
        </w:rPr>
      </w:pPr>
      <w:r w:rsidRPr="00EE248D">
        <w:rPr>
          <w:rFonts w:ascii="GHEA Grapalat" w:hAnsi="GHEA Grapalat"/>
          <w:color w:val="000000" w:themeColor="text1"/>
          <w:sz w:val="20"/>
          <w:szCs w:val="20"/>
        </w:rPr>
        <w:t>3) в подразделе "Адрес учета лица" заполняется адрес места учета реального бенефициара;</w:t>
      </w:r>
    </w:p>
    <w:p w14:paraId="1B06870C" w14:textId="77777777" w:rsidR="002647CA" w:rsidRPr="00EE248D" w:rsidRDefault="002647CA" w:rsidP="002647CA">
      <w:pPr>
        <w:ind w:left="90"/>
        <w:jc w:val="both"/>
        <w:rPr>
          <w:rFonts w:ascii="GHEA Grapalat" w:hAnsi="GHEA Grapalat"/>
          <w:color w:val="000000" w:themeColor="text1"/>
          <w:sz w:val="20"/>
          <w:szCs w:val="20"/>
          <w:highlight w:val="yellow"/>
        </w:rPr>
      </w:pPr>
      <w:r w:rsidRPr="00EE248D">
        <w:rPr>
          <w:rFonts w:ascii="GHEA Grapalat" w:hAnsi="GHEA Grapalat"/>
          <w:color w:val="000000" w:themeColor="text1"/>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4778537" w14:textId="77777777" w:rsidR="002647CA" w:rsidRPr="00EE248D" w:rsidRDefault="002647CA" w:rsidP="002647CA">
      <w:pPr>
        <w:ind w:left="90"/>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5) подраздел "Основания </w:t>
      </w:r>
      <w:r w:rsidRPr="00EE248D">
        <w:rPr>
          <w:rFonts w:ascii="GHEA Grapalat" w:eastAsiaTheme="minorHAnsi" w:hAnsi="GHEA Grapalat"/>
          <w:color w:val="000000" w:themeColor="text1"/>
          <w:sz w:val="20"/>
          <w:szCs w:val="20"/>
        </w:rPr>
        <w:t>являться</w:t>
      </w:r>
      <w:r w:rsidRPr="00EE248D">
        <w:rPr>
          <w:rFonts w:ascii="GHEA Grapalat" w:hAnsi="GHEA Grapalat"/>
          <w:color w:val="000000" w:themeColor="text1"/>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EE248D">
        <w:rPr>
          <w:rFonts w:ascii="GHEA Grapalat" w:hAnsi="GHEA Grapalat"/>
          <w:color w:val="000000" w:themeColor="text1"/>
          <w:sz w:val="20"/>
          <w:szCs w:val="20"/>
        </w:rPr>
        <w:t>реальнго</w:t>
      </w:r>
      <w:proofErr w:type="spellEnd"/>
      <w:r w:rsidRPr="00EE248D">
        <w:rPr>
          <w:rFonts w:ascii="GHEA Grapalat" w:hAnsi="GHEA Grapalat"/>
          <w:color w:val="000000" w:themeColor="text1"/>
          <w:sz w:val="20"/>
          <w:szCs w:val="20"/>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83E6F1D" w14:textId="77777777" w:rsidR="002647CA" w:rsidRPr="00EE248D" w:rsidRDefault="002647CA" w:rsidP="002647CA">
      <w:pPr>
        <w:jc w:val="both"/>
        <w:rPr>
          <w:rFonts w:ascii="GHEA Grapalat" w:eastAsia="GHEA Grapalat" w:hAnsi="GHEA Grapalat"/>
          <w:color w:val="000000" w:themeColor="text1"/>
          <w:sz w:val="20"/>
          <w:szCs w:val="20"/>
        </w:rPr>
      </w:pPr>
      <w:r w:rsidRPr="00EE248D">
        <w:rPr>
          <w:rFonts w:ascii="GHEA Grapalat" w:hAnsi="GHEA Grapalat"/>
          <w:color w:val="000000" w:themeColor="text1"/>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EE248D">
        <w:rPr>
          <w:rFonts w:ascii="GHEA Grapalat" w:hAnsi="GHEA Grapalat"/>
          <w:color w:val="000000" w:themeColor="text1"/>
          <w:sz w:val="20"/>
          <w:szCs w:val="20"/>
          <w:lang w:val="hy-AM"/>
        </w:rPr>
        <w:t>Օ</w:t>
      </w:r>
      <w:proofErr w:type="spellStart"/>
      <w:r w:rsidRPr="00EE248D">
        <w:rPr>
          <w:rFonts w:ascii="GHEA Grapalat" w:hAnsi="GHEA Grapalat"/>
          <w:color w:val="000000" w:themeColor="text1"/>
          <w:sz w:val="20"/>
          <w:szCs w:val="20"/>
        </w:rPr>
        <w:t>рганизации</w:t>
      </w:r>
      <w:proofErr w:type="spellEnd"/>
      <w:r w:rsidRPr="00EE248D">
        <w:rPr>
          <w:rFonts w:ascii="GHEA Grapalat" w:hAnsi="GHEA Grapalat"/>
          <w:color w:val="000000" w:themeColor="text1"/>
          <w:sz w:val="20"/>
          <w:szCs w:val="20"/>
        </w:rPr>
        <w:t xml:space="preserve"> в процентном выражении. Размер участия рассчитывается на основании совокупности всех процентов участия в уставном капитале </w:t>
      </w:r>
      <w:r w:rsidRPr="00EE248D">
        <w:rPr>
          <w:rFonts w:ascii="GHEA Grapalat" w:hAnsi="GHEA Grapalat"/>
          <w:color w:val="000000" w:themeColor="text1"/>
          <w:sz w:val="20"/>
          <w:szCs w:val="20"/>
          <w:lang w:val="hy-AM"/>
        </w:rPr>
        <w:t>Օ</w:t>
      </w:r>
      <w:proofErr w:type="spellStart"/>
      <w:r w:rsidRPr="00EE248D">
        <w:rPr>
          <w:rFonts w:ascii="GHEA Grapalat" w:hAnsi="GHEA Grapalat"/>
          <w:color w:val="000000" w:themeColor="text1"/>
          <w:sz w:val="20"/>
          <w:szCs w:val="20"/>
        </w:rPr>
        <w:t>рганизации</w:t>
      </w:r>
      <w:proofErr w:type="spellEnd"/>
      <w:r w:rsidRPr="00EE248D">
        <w:rPr>
          <w:rFonts w:ascii="GHEA Grapalat" w:hAnsi="GHEA Grapalat"/>
          <w:color w:val="000000" w:themeColor="text1"/>
          <w:sz w:val="20"/>
          <w:szCs w:val="20"/>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EE248D">
        <w:rPr>
          <w:rFonts w:ascii="GHEA Grapalat" w:hAnsi="GHEA Grapalat"/>
          <w:color w:val="000000" w:themeColor="text1"/>
          <w:sz w:val="20"/>
          <w:szCs w:val="20"/>
          <w:lang w:val="hy-AM"/>
        </w:rPr>
        <w:t>Օ</w:t>
      </w:r>
      <w:proofErr w:type="spellStart"/>
      <w:r w:rsidRPr="00EE248D">
        <w:rPr>
          <w:rFonts w:ascii="GHEA Grapalat" w:hAnsi="GHEA Grapalat"/>
          <w:color w:val="000000" w:themeColor="text1"/>
          <w:sz w:val="20"/>
          <w:szCs w:val="20"/>
        </w:rPr>
        <w:t>рганизации</w:t>
      </w:r>
      <w:proofErr w:type="spellEnd"/>
      <w:r w:rsidRPr="00EE248D">
        <w:rPr>
          <w:rFonts w:ascii="GHEA Grapalat" w:hAnsi="GHEA Grapalat"/>
          <w:color w:val="000000" w:themeColor="text1"/>
          <w:sz w:val="20"/>
          <w:szCs w:val="20"/>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EE248D">
        <w:rPr>
          <w:rFonts w:ascii="GHEA Grapalat" w:eastAsia="GHEA Grapalat" w:hAnsi="GHEA Grapalat"/>
          <w:color w:val="000000" w:themeColor="text1"/>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6E398718" w14:textId="77777777" w:rsidR="002647CA" w:rsidRPr="00EE248D" w:rsidRDefault="002647CA" w:rsidP="002647CA">
      <w:pPr>
        <w:jc w:val="both"/>
        <w:rPr>
          <w:rFonts w:ascii="GHEA Grapalat" w:hAnsi="GHEA Grapalat"/>
          <w:color w:val="000000" w:themeColor="text1"/>
          <w:sz w:val="20"/>
          <w:szCs w:val="20"/>
          <w:lang w:val="hy-AM"/>
        </w:rPr>
      </w:pPr>
      <w:r w:rsidRPr="00EE248D">
        <w:rPr>
          <w:rFonts w:ascii="GHEA Grapalat" w:hAnsi="GHEA Grapalat"/>
          <w:color w:val="000000" w:themeColor="text1"/>
          <w:sz w:val="20"/>
          <w:szCs w:val="20"/>
        </w:rPr>
        <w:t xml:space="preserve">б. в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б</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этого подраздела делается отметка, если лицо по смыслу пункта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а</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не является реальным бенефициаром Организации, но контролирует </w:t>
      </w:r>
      <w:r w:rsidRPr="00EE248D">
        <w:rPr>
          <w:rFonts w:ascii="GHEA Grapalat" w:hAnsi="GHEA Grapalat"/>
          <w:color w:val="000000" w:themeColor="text1"/>
          <w:sz w:val="20"/>
          <w:szCs w:val="20"/>
          <w:lang w:val="hy-AM"/>
        </w:rPr>
        <w:t>Օ</w:t>
      </w:r>
      <w:proofErr w:type="spellStart"/>
      <w:r w:rsidRPr="00EE248D">
        <w:rPr>
          <w:rFonts w:ascii="GHEA Grapalat" w:hAnsi="GHEA Grapalat"/>
          <w:color w:val="000000" w:themeColor="text1"/>
          <w:sz w:val="20"/>
          <w:szCs w:val="20"/>
        </w:rPr>
        <w:t>рганизацию</w:t>
      </w:r>
      <w:proofErr w:type="spellEnd"/>
      <w:r w:rsidRPr="00EE248D">
        <w:rPr>
          <w:rFonts w:ascii="GHEA Grapalat" w:hAnsi="GHEA Grapalat"/>
          <w:color w:val="000000" w:themeColor="text1"/>
          <w:sz w:val="20"/>
          <w:szCs w:val="20"/>
        </w:rPr>
        <w:t xml:space="preserve"> в силу правовых инструментов (в том числе заключенных сделок), на основе личного влияния иного характера или иными средствами;</w:t>
      </w:r>
    </w:p>
    <w:p w14:paraId="3000A293"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в</w:t>
      </w:r>
      <w:r w:rsidRPr="00EE248D">
        <w:rPr>
          <w:rFonts w:ascii="GHEA Grapalat" w:hAnsi="GHEA Grapalat"/>
          <w:color w:val="000000" w:themeColor="text1"/>
          <w:sz w:val="20"/>
          <w:szCs w:val="20"/>
          <w:lang w:val="hy-AM"/>
        </w:rPr>
        <w:t xml:space="preserve">. </w:t>
      </w:r>
      <w:r w:rsidRPr="00EE248D">
        <w:rPr>
          <w:rFonts w:ascii="GHEA Grapalat" w:hAnsi="GHEA Grapalat"/>
          <w:color w:val="000000" w:themeColor="text1"/>
          <w:sz w:val="20"/>
          <w:szCs w:val="20"/>
        </w:rPr>
        <w:t>в</w:t>
      </w:r>
      <w:r w:rsidRPr="00EE248D">
        <w:rPr>
          <w:rFonts w:ascii="GHEA Grapalat" w:hAnsi="GHEA Grapalat"/>
          <w:color w:val="000000" w:themeColor="text1"/>
          <w:sz w:val="20"/>
          <w:szCs w:val="20"/>
          <w:lang w:val="hy-AM"/>
        </w:rPr>
        <w:t xml:space="preserve">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в</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w:t>
      </w:r>
      <w:r w:rsidRPr="00EE248D">
        <w:rPr>
          <w:rFonts w:ascii="GHEA Grapalat" w:hAnsi="GHEA Grapalat"/>
          <w:color w:val="000000" w:themeColor="text1"/>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EE248D">
        <w:rPr>
          <w:rFonts w:ascii="GHEA Grapalat" w:hAnsi="GHEA Grapalat"/>
          <w:color w:val="000000" w:themeColor="text1"/>
          <w:sz w:val="20"/>
          <w:szCs w:val="20"/>
        </w:rPr>
        <w:t>О</w:t>
      </w:r>
      <w:r w:rsidRPr="00EE248D">
        <w:rPr>
          <w:rFonts w:ascii="GHEA Grapalat" w:hAnsi="GHEA Grapalat"/>
          <w:color w:val="000000" w:themeColor="text1"/>
          <w:sz w:val="20"/>
          <w:szCs w:val="20"/>
          <w:lang w:val="hy-AM"/>
        </w:rPr>
        <w:t xml:space="preserve">рганизации, в случае если не имеется физическое лицо, соответствующее требованиям пунктов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а</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w:t>
      </w:r>
      <w:r w:rsidRPr="00EE248D">
        <w:rPr>
          <w:rFonts w:ascii="GHEA Grapalat" w:hAnsi="GHEA Grapalat"/>
          <w:color w:val="000000" w:themeColor="text1"/>
          <w:sz w:val="20"/>
          <w:szCs w:val="20"/>
          <w:lang w:val="hy-AM"/>
        </w:rPr>
        <w:t xml:space="preserve">и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б</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w:t>
      </w:r>
      <w:r w:rsidRPr="00EE248D">
        <w:rPr>
          <w:rFonts w:ascii="GHEA Grapalat" w:hAnsi="GHEA Grapalat"/>
          <w:color w:val="000000" w:themeColor="text1"/>
          <w:sz w:val="20"/>
          <w:szCs w:val="20"/>
          <w:lang w:val="hy-AM"/>
        </w:rPr>
        <w:t>этого подраздела</w:t>
      </w:r>
      <w:r w:rsidRPr="00EE248D">
        <w:rPr>
          <w:rFonts w:ascii="GHEA Grapalat" w:hAnsi="GHEA Grapalat"/>
          <w:color w:val="000000" w:themeColor="text1"/>
          <w:sz w:val="20"/>
          <w:szCs w:val="20"/>
        </w:rPr>
        <w:t>.</w:t>
      </w:r>
    </w:p>
    <w:p w14:paraId="2369A8D0"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lang w:val="hy-AM"/>
        </w:rPr>
        <w:t xml:space="preserve">6) </w:t>
      </w:r>
      <w:r w:rsidRPr="00EE248D">
        <w:rPr>
          <w:rFonts w:ascii="GHEA Grapalat" w:hAnsi="GHEA Grapalat"/>
          <w:color w:val="000000" w:themeColor="text1"/>
          <w:sz w:val="20"/>
          <w:szCs w:val="20"/>
        </w:rPr>
        <w:t>П</w:t>
      </w:r>
      <w:r w:rsidRPr="00EE248D">
        <w:rPr>
          <w:rFonts w:ascii="GHEA Grapalat" w:hAnsi="GHEA Grapalat"/>
          <w:color w:val="000000" w:themeColor="text1"/>
          <w:sz w:val="20"/>
          <w:szCs w:val="20"/>
          <w:lang w:val="hy-AM"/>
        </w:rPr>
        <w:t xml:space="preserve">одраздел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О</w:t>
      </w:r>
      <w:r w:rsidRPr="00EE248D">
        <w:rPr>
          <w:rFonts w:ascii="GHEA Grapalat" w:hAnsi="GHEA Grapalat"/>
          <w:color w:val="000000" w:themeColor="text1"/>
          <w:sz w:val="20"/>
          <w:szCs w:val="20"/>
          <w:lang w:val="hy-AM"/>
        </w:rPr>
        <w:t xml:space="preserve">снования </w:t>
      </w:r>
      <w:r w:rsidRPr="00EE248D">
        <w:rPr>
          <w:rFonts w:ascii="GHEA Grapalat" w:hAnsi="GHEA Grapalat"/>
          <w:color w:val="000000" w:themeColor="text1"/>
          <w:sz w:val="20"/>
          <w:szCs w:val="20"/>
        </w:rPr>
        <w:t>являться</w:t>
      </w:r>
      <w:r w:rsidRPr="00EE248D">
        <w:rPr>
          <w:rFonts w:ascii="GHEA Grapalat" w:hAnsi="GHEA Grapalat"/>
          <w:color w:val="000000" w:themeColor="text1"/>
          <w:sz w:val="20"/>
          <w:szCs w:val="20"/>
          <w:lang w:val="hy-AM"/>
        </w:rPr>
        <w:t xml:space="preserve"> реальн</w:t>
      </w:r>
      <w:proofErr w:type="spellStart"/>
      <w:r w:rsidRPr="00EE248D">
        <w:rPr>
          <w:rFonts w:ascii="GHEA Grapalat" w:hAnsi="GHEA Grapalat"/>
          <w:color w:val="000000" w:themeColor="text1"/>
          <w:sz w:val="20"/>
          <w:szCs w:val="20"/>
        </w:rPr>
        <w:t>ым</w:t>
      </w:r>
      <w:proofErr w:type="spellEnd"/>
      <w:r w:rsidRPr="00EE248D">
        <w:rPr>
          <w:rFonts w:ascii="GHEA Grapalat" w:hAnsi="GHEA Grapalat"/>
          <w:color w:val="000000" w:themeColor="text1"/>
          <w:sz w:val="20"/>
          <w:szCs w:val="20"/>
          <w:lang w:val="hy-AM"/>
        </w:rPr>
        <w:t xml:space="preserve"> </w:t>
      </w:r>
      <w:r w:rsidRPr="00EE248D">
        <w:rPr>
          <w:rFonts w:ascii="GHEA Grapalat" w:hAnsi="GHEA Grapalat"/>
          <w:color w:val="000000" w:themeColor="text1"/>
          <w:sz w:val="20"/>
          <w:szCs w:val="20"/>
        </w:rPr>
        <w:t>бенефициаром</w:t>
      </w:r>
      <w:r w:rsidRPr="00EE248D">
        <w:rPr>
          <w:rFonts w:ascii="GHEA Grapalat" w:hAnsi="GHEA Grapalat"/>
          <w:color w:val="000000" w:themeColor="text1"/>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EE248D">
        <w:rPr>
          <w:rFonts w:ascii="GHEA Grapalat" w:hAnsi="GHEA Grapalat"/>
          <w:color w:val="000000" w:themeColor="text1"/>
          <w:sz w:val="20"/>
          <w:szCs w:val="20"/>
        </w:rPr>
        <w:t xml:space="preserve"> </w:t>
      </w:r>
      <w:r w:rsidRPr="00EE248D">
        <w:rPr>
          <w:rFonts w:ascii="GHEA Grapalat" w:hAnsi="GHEA Grapalat"/>
          <w:color w:val="000000" w:themeColor="text1"/>
          <w:sz w:val="20"/>
          <w:szCs w:val="20"/>
          <w:lang w:val="hy-AM"/>
        </w:rPr>
        <w:t xml:space="preserve">Раскрытие реальных </w:t>
      </w:r>
      <w:r w:rsidRPr="00EE248D">
        <w:rPr>
          <w:rFonts w:ascii="GHEA Grapalat" w:hAnsi="GHEA Grapalat"/>
          <w:color w:val="000000" w:themeColor="text1"/>
          <w:sz w:val="20"/>
          <w:szCs w:val="20"/>
        </w:rPr>
        <w:t>бенефициаров</w:t>
      </w:r>
      <w:r w:rsidRPr="00EE248D">
        <w:rPr>
          <w:rFonts w:ascii="GHEA Grapalat" w:hAnsi="GHEA Grapalat"/>
          <w:color w:val="000000" w:themeColor="text1"/>
          <w:sz w:val="20"/>
          <w:szCs w:val="20"/>
          <w:lang w:val="hy-AM"/>
        </w:rPr>
        <w:t xml:space="preserve"> осуществляется по критериям, установленным Кодексом О недрах</w:t>
      </w:r>
      <w:r w:rsidRPr="00EE248D">
        <w:rPr>
          <w:rFonts w:ascii="GHEA Grapalat" w:hAnsi="GHEA Grapalat"/>
          <w:color w:val="000000" w:themeColor="text1"/>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14:paraId="277DEB03"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а. в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а</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а</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подпункта 5 пункта 4 настоящего Порядка;</w:t>
      </w:r>
    </w:p>
    <w:p w14:paraId="24AD9574" w14:textId="77777777" w:rsidR="002647CA" w:rsidRPr="00EE248D" w:rsidRDefault="002647CA" w:rsidP="002647CA">
      <w:pPr>
        <w:jc w:val="both"/>
        <w:rPr>
          <w:rFonts w:ascii="GHEA Grapalat" w:hAnsi="GHEA Grapalat"/>
          <w:color w:val="000000" w:themeColor="text1"/>
          <w:sz w:val="20"/>
          <w:szCs w:val="20"/>
          <w:lang w:val="hy-AM"/>
        </w:rPr>
      </w:pPr>
      <w:r w:rsidRPr="00EE248D">
        <w:rPr>
          <w:rFonts w:ascii="GHEA Grapalat" w:hAnsi="GHEA Grapalat"/>
          <w:color w:val="000000" w:themeColor="text1"/>
          <w:sz w:val="20"/>
          <w:szCs w:val="20"/>
          <w:lang w:val="hy-AM"/>
        </w:rPr>
        <w:t xml:space="preserve">б.в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б</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w:t>
      </w:r>
      <w:r w:rsidRPr="00EE248D">
        <w:rPr>
          <w:rFonts w:ascii="GHEA Grapalat" w:hAnsi="GHEA Grapalat"/>
          <w:color w:val="000000" w:themeColor="text1"/>
          <w:sz w:val="20"/>
          <w:szCs w:val="20"/>
          <w:lang w:val="hy-AM"/>
        </w:rPr>
        <w:t xml:space="preserve">этого подраздела производится отметка, если лицо имеет право назначать или </w:t>
      </w:r>
      <w:proofErr w:type="spellStart"/>
      <w:r w:rsidRPr="00EE248D">
        <w:rPr>
          <w:rFonts w:ascii="GHEA Grapalat" w:hAnsi="GHEA Grapalat"/>
          <w:color w:val="000000" w:themeColor="text1"/>
          <w:sz w:val="20"/>
          <w:szCs w:val="20"/>
        </w:rPr>
        <w:t>отстраня</w:t>
      </w:r>
      <w:proofErr w:type="spellEnd"/>
      <w:r w:rsidRPr="00EE248D">
        <w:rPr>
          <w:rFonts w:ascii="GHEA Grapalat" w:hAnsi="GHEA Grapalat"/>
          <w:color w:val="000000" w:themeColor="text1"/>
          <w:sz w:val="20"/>
          <w:szCs w:val="20"/>
          <w:lang w:val="hy-AM"/>
        </w:rPr>
        <w:t>ть большинство членов органов управления юридического лица;</w:t>
      </w:r>
    </w:p>
    <w:p w14:paraId="324B41EF"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в. В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в</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C2D298C"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г. в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г</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этого подраздела производится отметка, если лицо по смыслу пунктов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а</w:t>
      </w:r>
      <w:r w:rsidRPr="00EE248D">
        <w:rPr>
          <w:rFonts w:ascii="GHEA Grapalat" w:eastAsia="GHEA Grapalat" w:hAnsi="GHEA Grapalat"/>
          <w:color w:val="000000" w:themeColor="text1"/>
          <w:sz w:val="20"/>
          <w:szCs w:val="20"/>
        </w:rPr>
        <w:t>"</w:t>
      </w:r>
      <w:r w:rsidRPr="00EE248D">
        <w:rPr>
          <w:rFonts w:ascii="GHEA Grapalat" w:eastAsia="GHEA Grapalat" w:hAnsi="GHEA Grapalat"/>
          <w:color w:val="000000" w:themeColor="text1"/>
          <w:sz w:val="20"/>
          <w:szCs w:val="20"/>
          <w:lang w:val="hy-AM"/>
        </w:rPr>
        <w:t xml:space="preserve"> </w:t>
      </w:r>
      <w:r w:rsidRPr="00EE248D">
        <w:rPr>
          <w:rFonts w:ascii="GHEA Grapalat" w:hAnsi="GHEA Grapalat"/>
          <w:color w:val="000000" w:themeColor="text1"/>
          <w:sz w:val="20"/>
          <w:szCs w:val="20"/>
        </w:rPr>
        <w:t>-</w:t>
      </w:r>
      <w:r w:rsidRPr="00EE248D">
        <w:rPr>
          <w:rFonts w:ascii="GHEA Grapalat" w:hAnsi="GHEA Grapalat"/>
          <w:color w:val="000000" w:themeColor="text1"/>
          <w:sz w:val="20"/>
          <w:szCs w:val="20"/>
          <w:lang w:val="hy-AM"/>
        </w:rPr>
        <w:t xml:space="preserve">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в</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B9F8A6B"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д. в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д</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а</w:t>
      </w:r>
      <w:r w:rsidRPr="00EE248D">
        <w:rPr>
          <w:rFonts w:ascii="GHEA Grapalat" w:eastAsia="GHEA Grapalat" w:hAnsi="GHEA Grapalat"/>
          <w:color w:val="000000" w:themeColor="text1"/>
          <w:sz w:val="20"/>
          <w:szCs w:val="20"/>
        </w:rPr>
        <w:t xml:space="preserve">" </w:t>
      </w:r>
      <w:r w:rsidRPr="00EE248D">
        <w:rPr>
          <w:rFonts w:ascii="GHEA Grapalat" w:hAnsi="GHEA Grapalat"/>
          <w:color w:val="000000" w:themeColor="text1"/>
          <w:sz w:val="20"/>
          <w:szCs w:val="20"/>
        </w:rPr>
        <w:t xml:space="preserve">-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г</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этого подраздела.</w:t>
      </w:r>
    </w:p>
    <w:p w14:paraId="728E0B4D"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w:t>
      </w:r>
      <w:r w:rsidRPr="00EE248D">
        <w:rPr>
          <w:rFonts w:ascii="GHEA Grapalat" w:hAnsi="GHEA Grapalat"/>
          <w:color w:val="000000" w:themeColor="text1"/>
          <w:sz w:val="20"/>
          <w:szCs w:val="20"/>
        </w:rPr>
        <w:lastRenderedPageBreak/>
        <w:t xml:space="preserve">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EE248D">
        <w:rPr>
          <w:rFonts w:ascii="GHEA Grapalat" w:hAnsi="GHEA Grapalat"/>
          <w:color w:val="000000" w:themeColor="text1"/>
          <w:sz w:val="20"/>
          <w:szCs w:val="20"/>
          <w:lang w:val="hy-AM"/>
        </w:rPr>
        <w:t>Օ</w:t>
      </w:r>
      <w:proofErr w:type="spellStart"/>
      <w:r w:rsidRPr="00EE248D">
        <w:rPr>
          <w:rFonts w:ascii="GHEA Grapalat" w:hAnsi="GHEA Grapalat"/>
          <w:color w:val="000000" w:themeColor="text1"/>
          <w:sz w:val="20"/>
          <w:szCs w:val="20"/>
        </w:rPr>
        <w:t>рганизацию</w:t>
      </w:r>
      <w:proofErr w:type="spellEnd"/>
      <w:r w:rsidRPr="00EE248D">
        <w:rPr>
          <w:rFonts w:ascii="GHEA Grapalat" w:hAnsi="GHEA Grapalat"/>
          <w:color w:val="000000" w:themeColor="text1"/>
          <w:sz w:val="20"/>
          <w:szCs w:val="20"/>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4E548068" w14:textId="77777777" w:rsidR="002647CA" w:rsidRPr="00EE248D" w:rsidRDefault="002647CA" w:rsidP="002647CA">
      <w:pPr>
        <w:jc w:val="both"/>
        <w:rPr>
          <w:rFonts w:ascii="GHEA Grapalat" w:eastAsia="GHEA Grapalat" w:hAnsi="GHEA Grapalat"/>
          <w:color w:val="000000" w:themeColor="text1"/>
          <w:sz w:val="20"/>
          <w:szCs w:val="20"/>
        </w:rPr>
      </w:pPr>
      <w:r w:rsidRPr="00EE248D">
        <w:rPr>
          <w:rFonts w:ascii="GHEA Grapalat" w:eastAsia="GHEA Grapalat" w:hAnsi="GHEA Grapalat"/>
          <w:color w:val="000000" w:themeColor="text1"/>
          <w:sz w:val="20"/>
          <w:szCs w:val="20"/>
        </w:rPr>
        <w:t>8) в подразделе</w:t>
      </w:r>
      <w:r w:rsidRPr="00EE248D">
        <w:rPr>
          <w:rFonts w:ascii="GHEA Grapalat" w:eastAsia="GHEA Grapalat" w:hAnsi="GHEA Grapalat"/>
          <w:color w:val="000000" w:themeColor="text1"/>
          <w:sz w:val="20"/>
          <w:szCs w:val="20"/>
          <w:lang w:val="hy-AM"/>
        </w:rPr>
        <w:t xml:space="preserve"> </w:t>
      </w:r>
      <w:r w:rsidRPr="00EE248D">
        <w:rPr>
          <w:rFonts w:ascii="GHEA Grapalat" w:eastAsia="GHEA Grapalat" w:hAnsi="GHEA Grapalat"/>
          <w:color w:val="000000" w:themeColor="text1"/>
          <w:sz w:val="20"/>
          <w:szCs w:val="20"/>
        </w:rPr>
        <w:t xml:space="preserve">"Контактные данные реального </w:t>
      </w:r>
      <w:r w:rsidRPr="00EE248D">
        <w:rPr>
          <w:rFonts w:ascii="GHEA Grapalat" w:hAnsi="GHEA Grapalat"/>
          <w:color w:val="000000" w:themeColor="text1"/>
          <w:sz w:val="20"/>
          <w:szCs w:val="20"/>
        </w:rPr>
        <w:t>бенефициара</w:t>
      </w:r>
      <w:r w:rsidRPr="00EE248D">
        <w:rPr>
          <w:rFonts w:ascii="GHEA Grapalat" w:eastAsia="GHEA Grapalat" w:hAnsi="GHEA Grapalat"/>
          <w:color w:val="000000" w:themeColor="text1"/>
          <w:sz w:val="20"/>
          <w:szCs w:val="20"/>
        </w:rPr>
        <w:t xml:space="preserve">" заполняются адрес электронной почты и номер телефона реального </w:t>
      </w:r>
      <w:r w:rsidRPr="00EE248D">
        <w:rPr>
          <w:rFonts w:ascii="GHEA Grapalat" w:hAnsi="GHEA Grapalat"/>
          <w:color w:val="000000" w:themeColor="text1"/>
          <w:sz w:val="20"/>
          <w:szCs w:val="20"/>
        </w:rPr>
        <w:t>бенефициара</w:t>
      </w:r>
      <w:r w:rsidRPr="00EE248D">
        <w:rPr>
          <w:rFonts w:ascii="GHEA Grapalat" w:eastAsia="GHEA Grapalat" w:hAnsi="GHEA Grapalat"/>
          <w:color w:val="000000" w:themeColor="text1"/>
          <w:sz w:val="20"/>
          <w:szCs w:val="20"/>
        </w:rPr>
        <w:t>.</w:t>
      </w:r>
    </w:p>
    <w:p w14:paraId="1ACF044E"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5. Раздел 5 декларации (Промежуточные юридические лица) заполняется, </w:t>
      </w:r>
    </w:p>
    <w:p w14:paraId="12E4D4BE"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EE248D">
        <w:rPr>
          <w:rFonts w:ascii="Cambria Math" w:eastAsia="MS Mincho" w:hAnsi="Cambria Math"/>
          <w:color w:val="000000" w:themeColor="text1"/>
          <w:sz w:val="20"/>
          <w:szCs w:val="20"/>
        </w:rPr>
        <w:t>․</w:t>
      </w:r>
    </w:p>
    <w:p w14:paraId="6FC23D89"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1) в подразделе</w:t>
      </w:r>
      <w:r w:rsidRPr="00EE248D">
        <w:rPr>
          <w:rFonts w:ascii="GHEA Grapalat" w:hAnsi="GHEA Grapalat"/>
          <w:color w:val="000000" w:themeColor="text1"/>
          <w:sz w:val="20"/>
          <w:szCs w:val="20"/>
          <w:lang w:val="hy-AM"/>
        </w:rPr>
        <w:t xml:space="preserve">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Данные организации"</w:t>
      </w:r>
      <w:r w:rsidRPr="00EE248D">
        <w:rPr>
          <w:rFonts w:ascii="GHEA Grapalat" w:hAnsi="GHEA Grapalat"/>
          <w:color w:val="000000" w:themeColor="text1"/>
          <w:sz w:val="20"/>
          <w:szCs w:val="20"/>
          <w:lang w:val="hy-AM"/>
        </w:rPr>
        <w:t xml:space="preserve"> </w:t>
      </w:r>
      <w:r w:rsidRPr="00EE248D">
        <w:rPr>
          <w:rFonts w:ascii="GHEA Grapalat" w:hAnsi="GHEA Grapalat"/>
          <w:color w:val="000000" w:themeColor="text1"/>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9BF99AC"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6771A5A"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3) Подраздел</w:t>
      </w:r>
      <w:r w:rsidRPr="00EE248D">
        <w:rPr>
          <w:rFonts w:ascii="GHEA Grapalat" w:hAnsi="GHEA Grapalat"/>
          <w:color w:val="000000" w:themeColor="text1"/>
          <w:sz w:val="20"/>
          <w:szCs w:val="20"/>
          <w:lang w:val="hy-AM"/>
        </w:rPr>
        <w:t xml:space="preserve">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EE248D">
        <w:rPr>
          <w:rFonts w:ascii="GHEA Grapalat" w:hAnsi="GHEA Grapalat"/>
          <w:color w:val="000000" w:themeColor="text1"/>
          <w:sz w:val="20"/>
          <w:szCs w:val="20"/>
        </w:rPr>
        <w:t>листингуются</w:t>
      </w:r>
      <w:proofErr w:type="spellEnd"/>
      <w:r w:rsidRPr="00EE248D">
        <w:rPr>
          <w:rFonts w:ascii="GHEA Grapalat" w:hAnsi="GHEA Grapalat"/>
          <w:color w:val="000000" w:themeColor="text1"/>
          <w:sz w:val="20"/>
          <w:szCs w:val="20"/>
        </w:rPr>
        <w:t xml:space="preserve"> на регулируемом рынке. В этом подразделе заполняется название фондовой биржи, указывая в скобках код биржи (Market </w:t>
      </w:r>
      <w:proofErr w:type="spellStart"/>
      <w:r w:rsidRPr="00EE248D">
        <w:rPr>
          <w:rFonts w:ascii="GHEA Grapalat" w:hAnsi="GHEA Grapalat"/>
          <w:color w:val="000000" w:themeColor="text1"/>
          <w:sz w:val="20"/>
          <w:szCs w:val="20"/>
        </w:rPr>
        <w:t>Identifier</w:t>
      </w:r>
      <w:proofErr w:type="spellEnd"/>
      <w:r w:rsidRPr="00EE248D">
        <w:rPr>
          <w:rFonts w:ascii="GHEA Grapalat" w:hAnsi="GHEA Grapalat"/>
          <w:color w:val="000000" w:themeColor="text1"/>
          <w:sz w:val="20"/>
          <w:szCs w:val="20"/>
        </w:rPr>
        <w:t xml:space="preserve"> Code), где </w:t>
      </w:r>
      <w:proofErr w:type="spellStart"/>
      <w:r w:rsidRPr="00EE248D">
        <w:rPr>
          <w:rFonts w:ascii="GHEA Grapalat" w:hAnsi="GHEA Grapalat"/>
          <w:color w:val="000000" w:themeColor="text1"/>
          <w:sz w:val="20"/>
          <w:szCs w:val="20"/>
        </w:rPr>
        <w:t>листингуются</w:t>
      </w:r>
      <w:proofErr w:type="spellEnd"/>
      <w:r w:rsidRPr="00EE248D">
        <w:rPr>
          <w:rFonts w:ascii="GHEA Grapalat" w:hAnsi="GHEA Grapalat"/>
          <w:color w:val="000000" w:themeColor="text1"/>
          <w:sz w:val="20"/>
          <w:szCs w:val="20"/>
        </w:rPr>
        <w:t xml:space="preserve"> акции юридического лица, а также ссылается на имеющиеся на бирже документы.</w:t>
      </w:r>
    </w:p>
    <w:p w14:paraId="723AB161"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0B3C967"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7. Декларация заполняется и подписывается лицом, подающим заявку.</w:t>
      </w:r>
      <w:r w:rsidRPr="00EE248D">
        <w:rPr>
          <w:rFonts w:ascii="GHEA Grapalat" w:hAnsi="GHEA Grapalat"/>
          <w:color w:val="000000" w:themeColor="text1"/>
          <w:sz w:val="20"/>
          <w:szCs w:val="20"/>
          <w:lang w:val="hy-AM"/>
        </w:rPr>
        <w:t xml:space="preserve"> </w:t>
      </w:r>
    </w:p>
    <w:p w14:paraId="1C42554E" w14:textId="77777777" w:rsidR="002647CA" w:rsidRPr="00EE248D" w:rsidRDefault="002647CA" w:rsidP="002647CA">
      <w:pPr>
        <w:contextualSpacing/>
        <w:jc w:val="both"/>
        <w:rPr>
          <w:rFonts w:ascii="GHEA Grapalat" w:hAnsi="GHEA Grapalat"/>
          <w:color w:val="000000" w:themeColor="text1"/>
          <w:sz w:val="28"/>
          <w:szCs w:val="28"/>
        </w:rPr>
      </w:pPr>
    </w:p>
    <w:p w14:paraId="37CF3F7E" w14:textId="77777777" w:rsidR="002647CA" w:rsidRPr="00EE248D" w:rsidRDefault="002647CA" w:rsidP="002647CA">
      <w:pPr>
        <w:contextualSpacing/>
        <w:jc w:val="both"/>
        <w:rPr>
          <w:rFonts w:ascii="GHEA Grapalat" w:hAnsi="GHEA Grapalat"/>
          <w:color w:val="000000" w:themeColor="text1"/>
          <w:sz w:val="28"/>
          <w:szCs w:val="28"/>
        </w:rPr>
      </w:pPr>
    </w:p>
    <w:p w14:paraId="24C39A6B" w14:textId="77777777" w:rsidR="002647CA" w:rsidRPr="00EE248D" w:rsidRDefault="002647CA" w:rsidP="002647CA">
      <w:pPr>
        <w:contextualSpacing/>
        <w:jc w:val="both"/>
        <w:rPr>
          <w:rFonts w:ascii="GHEA Grapalat" w:hAnsi="GHEA Grapalat"/>
          <w:i/>
          <w:color w:val="000000" w:themeColor="text1"/>
          <w:sz w:val="20"/>
          <w:szCs w:val="20"/>
        </w:rPr>
      </w:pPr>
      <w:r w:rsidRPr="00EE248D">
        <w:rPr>
          <w:rFonts w:ascii="GHEA Grapalat" w:hAnsi="GHEA Grapalat"/>
          <w:color w:val="000000" w:themeColor="text1"/>
          <w:sz w:val="28"/>
          <w:szCs w:val="28"/>
        </w:rPr>
        <w:t xml:space="preserve">* </w:t>
      </w:r>
      <w:r w:rsidRPr="00EE248D">
        <w:rPr>
          <w:rFonts w:ascii="GHEA Grapalat" w:hAnsi="GHEA Grapalat"/>
          <w:i/>
          <w:color w:val="000000" w:themeColor="text1"/>
          <w:sz w:val="20"/>
          <w:szCs w:val="20"/>
        </w:rPr>
        <w:t>заполняется секретарем комиссии до публикации приглашения в бюллетене:</w:t>
      </w:r>
    </w:p>
    <w:p w14:paraId="7F07C5F2" w14:textId="77777777" w:rsidR="002647CA" w:rsidRPr="00EE248D" w:rsidRDefault="002647CA" w:rsidP="002647CA">
      <w:pPr>
        <w:contextualSpacing/>
        <w:jc w:val="both"/>
        <w:rPr>
          <w:rFonts w:ascii="GHEA Grapalat" w:hAnsi="GHEA Grapalat"/>
          <w:i/>
          <w:color w:val="000000" w:themeColor="text1"/>
          <w:sz w:val="20"/>
          <w:szCs w:val="20"/>
        </w:rPr>
      </w:pPr>
      <w:r w:rsidRPr="00EE248D">
        <w:rPr>
          <w:rFonts w:ascii="GHEA Grapalat" w:hAnsi="GHEA Grapalat"/>
          <w:i/>
          <w:color w:val="000000" w:themeColor="text1"/>
          <w:sz w:val="20"/>
          <w:szCs w:val="20"/>
        </w:rPr>
        <w:t>** Приложение 1.2 не представляется участником, если он является резидентом РА, а также в случае, если участник является индивидуальным предпринимателем или физическим лицом.</w:t>
      </w:r>
    </w:p>
    <w:p w14:paraId="6841D544" w14:textId="77777777" w:rsidR="002647CA" w:rsidRPr="00EE248D" w:rsidRDefault="002647CA" w:rsidP="002647CA">
      <w:pPr>
        <w:rPr>
          <w:rFonts w:ascii="GHEA Grapalat" w:hAnsi="GHEA Grapalat"/>
          <w:b/>
          <w:color w:val="000000" w:themeColor="text1"/>
        </w:rPr>
      </w:pPr>
    </w:p>
    <w:p w14:paraId="409F7163" w14:textId="77777777" w:rsidR="002647CA" w:rsidRPr="00EE248D" w:rsidRDefault="002647CA" w:rsidP="002647CA">
      <w:pPr>
        <w:rPr>
          <w:rFonts w:ascii="GHEA Grapalat" w:hAnsi="GHEA Grapalat"/>
          <w:b/>
          <w:color w:val="000000" w:themeColor="text1"/>
        </w:rPr>
      </w:pPr>
    </w:p>
    <w:p w14:paraId="3FCDBB15" w14:textId="77777777" w:rsidR="002647CA" w:rsidRPr="00EE248D" w:rsidRDefault="002647CA" w:rsidP="002647CA">
      <w:pPr>
        <w:rPr>
          <w:rFonts w:ascii="GHEA Grapalat" w:hAnsi="GHEA Grapalat"/>
          <w:b/>
          <w:color w:val="000000" w:themeColor="text1"/>
        </w:rPr>
      </w:pPr>
    </w:p>
    <w:p w14:paraId="528EDF7B" w14:textId="77777777" w:rsidR="002647CA" w:rsidRPr="00EE248D" w:rsidRDefault="002647CA" w:rsidP="002647CA">
      <w:pPr>
        <w:rPr>
          <w:rFonts w:ascii="GHEA Grapalat" w:hAnsi="GHEA Grapalat"/>
          <w:b/>
          <w:color w:val="000000" w:themeColor="text1"/>
        </w:rPr>
      </w:pPr>
    </w:p>
    <w:p w14:paraId="4E205D21" w14:textId="77777777" w:rsidR="002647CA" w:rsidRPr="00EE248D" w:rsidRDefault="002647CA" w:rsidP="002647CA">
      <w:pPr>
        <w:rPr>
          <w:rFonts w:ascii="GHEA Grapalat" w:hAnsi="GHEA Grapalat"/>
          <w:b/>
          <w:color w:val="000000" w:themeColor="text1"/>
        </w:rPr>
      </w:pPr>
    </w:p>
    <w:p w14:paraId="4AA1A6F6" w14:textId="77777777" w:rsidR="002647CA" w:rsidRPr="00EE248D" w:rsidRDefault="002647CA" w:rsidP="002647CA">
      <w:pPr>
        <w:rPr>
          <w:rFonts w:ascii="GHEA Grapalat" w:hAnsi="GHEA Grapalat"/>
          <w:b/>
          <w:color w:val="000000" w:themeColor="text1"/>
        </w:rPr>
      </w:pPr>
    </w:p>
    <w:p w14:paraId="368EFB64" w14:textId="77777777" w:rsidR="002647CA" w:rsidRPr="00EE248D" w:rsidRDefault="002647CA" w:rsidP="002647CA">
      <w:pPr>
        <w:rPr>
          <w:rFonts w:ascii="GHEA Grapalat" w:hAnsi="GHEA Grapalat"/>
          <w:b/>
          <w:color w:val="000000" w:themeColor="text1"/>
        </w:rPr>
      </w:pPr>
    </w:p>
    <w:p w14:paraId="264F04DF" w14:textId="77777777" w:rsidR="002647CA" w:rsidRPr="00EE248D" w:rsidRDefault="002647CA" w:rsidP="002647CA">
      <w:pPr>
        <w:rPr>
          <w:rFonts w:ascii="GHEA Grapalat" w:hAnsi="GHEA Grapalat"/>
          <w:b/>
          <w:color w:val="000000" w:themeColor="text1"/>
        </w:rPr>
      </w:pPr>
    </w:p>
    <w:p w14:paraId="407A94CF" w14:textId="77777777" w:rsidR="002647CA" w:rsidRPr="00EE248D" w:rsidRDefault="002647CA" w:rsidP="002647CA">
      <w:pPr>
        <w:rPr>
          <w:rFonts w:ascii="GHEA Grapalat" w:hAnsi="GHEA Grapalat"/>
          <w:b/>
          <w:color w:val="000000" w:themeColor="text1"/>
        </w:rPr>
      </w:pPr>
    </w:p>
    <w:p w14:paraId="39ABB313" w14:textId="77777777" w:rsidR="002647CA" w:rsidRPr="00EE248D" w:rsidRDefault="002647CA" w:rsidP="002647CA">
      <w:pPr>
        <w:rPr>
          <w:rFonts w:ascii="GHEA Grapalat" w:hAnsi="GHEA Grapalat"/>
          <w:b/>
          <w:color w:val="000000" w:themeColor="text1"/>
        </w:rPr>
      </w:pPr>
    </w:p>
    <w:p w14:paraId="0B01ACA2" w14:textId="77777777" w:rsidR="002647CA" w:rsidRPr="00EE248D" w:rsidRDefault="002647CA" w:rsidP="002647CA">
      <w:pPr>
        <w:rPr>
          <w:rFonts w:ascii="GHEA Grapalat" w:hAnsi="GHEA Grapalat"/>
          <w:b/>
          <w:color w:val="000000" w:themeColor="text1"/>
        </w:rPr>
      </w:pPr>
    </w:p>
    <w:p w14:paraId="5A487653" w14:textId="77777777" w:rsidR="002647CA" w:rsidRPr="00EE248D" w:rsidRDefault="002647CA" w:rsidP="002647CA">
      <w:pPr>
        <w:rPr>
          <w:rFonts w:ascii="GHEA Grapalat" w:hAnsi="GHEA Grapalat"/>
          <w:b/>
          <w:color w:val="000000" w:themeColor="text1"/>
        </w:rPr>
      </w:pPr>
    </w:p>
    <w:p w14:paraId="28F04630" w14:textId="77777777" w:rsidR="002647CA" w:rsidRPr="00EE248D" w:rsidRDefault="002647CA" w:rsidP="002647CA">
      <w:pPr>
        <w:rPr>
          <w:rFonts w:ascii="GHEA Grapalat" w:hAnsi="GHEA Grapalat"/>
          <w:b/>
          <w:color w:val="000000" w:themeColor="text1"/>
        </w:rPr>
      </w:pPr>
    </w:p>
    <w:p w14:paraId="24C178D4" w14:textId="77777777" w:rsidR="002647CA" w:rsidRPr="00EE248D" w:rsidRDefault="002647CA" w:rsidP="002647CA">
      <w:pPr>
        <w:rPr>
          <w:rFonts w:ascii="GHEA Grapalat" w:hAnsi="GHEA Grapalat"/>
          <w:b/>
          <w:color w:val="000000" w:themeColor="text1"/>
        </w:rPr>
      </w:pPr>
    </w:p>
    <w:p w14:paraId="2D452B3E" w14:textId="77777777" w:rsidR="002647CA" w:rsidRPr="00EE248D" w:rsidRDefault="002647CA" w:rsidP="002647CA">
      <w:pPr>
        <w:rPr>
          <w:rFonts w:ascii="GHEA Grapalat" w:hAnsi="GHEA Grapalat"/>
          <w:b/>
          <w:color w:val="000000" w:themeColor="text1"/>
        </w:rPr>
      </w:pPr>
    </w:p>
    <w:p w14:paraId="5198B546" w14:textId="77777777" w:rsidR="002647CA" w:rsidRPr="00EE248D" w:rsidRDefault="002647CA" w:rsidP="002647CA">
      <w:pPr>
        <w:rPr>
          <w:rFonts w:ascii="GHEA Grapalat" w:hAnsi="GHEA Grapalat"/>
          <w:b/>
          <w:color w:val="000000" w:themeColor="text1"/>
        </w:rPr>
      </w:pPr>
    </w:p>
    <w:p w14:paraId="6A6F30C5" w14:textId="77777777" w:rsidR="002647CA" w:rsidRPr="00EE248D" w:rsidRDefault="002647CA" w:rsidP="002647CA">
      <w:pPr>
        <w:rPr>
          <w:rFonts w:ascii="GHEA Grapalat" w:hAnsi="GHEA Grapalat"/>
          <w:b/>
          <w:color w:val="000000" w:themeColor="text1"/>
        </w:rPr>
      </w:pPr>
    </w:p>
    <w:p w14:paraId="46AED673" w14:textId="77777777" w:rsidR="002647CA" w:rsidRPr="00EE248D" w:rsidRDefault="002647CA" w:rsidP="002647CA">
      <w:pPr>
        <w:rPr>
          <w:rFonts w:ascii="GHEA Grapalat" w:hAnsi="GHEA Grapalat"/>
          <w:b/>
          <w:color w:val="000000" w:themeColor="text1"/>
        </w:rPr>
      </w:pPr>
    </w:p>
    <w:p w14:paraId="3C65CE4C" w14:textId="77777777" w:rsidR="002647CA" w:rsidRPr="00EE248D" w:rsidRDefault="002647CA" w:rsidP="002647CA">
      <w:pPr>
        <w:pStyle w:val="31"/>
        <w:widowControl w:val="0"/>
        <w:spacing w:line="240" w:lineRule="auto"/>
        <w:ind w:firstLine="0"/>
        <w:jc w:val="right"/>
        <w:rPr>
          <w:rFonts w:ascii="GHEA Grapalat" w:hAnsi="GHEA Grapalat"/>
          <w:b/>
          <w:color w:val="000000" w:themeColor="text1"/>
          <w:sz w:val="22"/>
        </w:rPr>
      </w:pPr>
      <w:r w:rsidRPr="00EE248D">
        <w:rPr>
          <w:rFonts w:ascii="GHEA Grapalat" w:hAnsi="GHEA Grapalat"/>
          <w:b/>
          <w:color w:val="000000" w:themeColor="text1"/>
          <w:sz w:val="22"/>
        </w:rPr>
        <w:t>Приложение № 2</w:t>
      </w:r>
    </w:p>
    <w:p w14:paraId="28A80F41" w14:textId="2816A5CB" w:rsidR="002647CA" w:rsidRPr="00EE248D" w:rsidRDefault="002647CA" w:rsidP="002647CA">
      <w:pPr>
        <w:pStyle w:val="31"/>
        <w:widowControl w:val="0"/>
        <w:spacing w:line="240" w:lineRule="auto"/>
        <w:jc w:val="right"/>
        <w:rPr>
          <w:rFonts w:ascii="GHEA Grapalat" w:hAnsi="GHEA Grapalat"/>
          <w:b/>
          <w:color w:val="000000" w:themeColor="text1"/>
          <w:sz w:val="22"/>
        </w:rPr>
      </w:pPr>
      <w:r w:rsidRPr="00EE248D">
        <w:rPr>
          <w:rFonts w:ascii="GHEA Grapalat" w:hAnsi="GHEA Grapalat"/>
          <w:b/>
          <w:color w:val="000000" w:themeColor="text1"/>
          <w:sz w:val="22"/>
        </w:rPr>
        <w:t>к Приглашению на открытый конкурс</w:t>
      </w:r>
      <w:r w:rsidRPr="00EE248D">
        <w:rPr>
          <w:rFonts w:ascii="GHEA Grapalat" w:hAnsi="GHEA Grapalat"/>
          <w:b/>
          <w:color w:val="000000" w:themeColor="text1"/>
          <w:sz w:val="22"/>
        </w:rPr>
        <w:br/>
        <w:t xml:space="preserve">под кодом </w:t>
      </w:r>
      <w:r w:rsidRPr="00EE248D">
        <w:rPr>
          <w:rFonts w:ascii="GHEA Grapalat" w:hAnsi="GHEA Grapalat"/>
          <w:b/>
          <w:color w:val="000000" w:themeColor="text1"/>
          <w:sz w:val="22"/>
          <w:szCs w:val="22"/>
        </w:rPr>
        <w:t>«</w:t>
      </w:r>
      <w:r>
        <w:rPr>
          <w:rFonts w:ascii="GHEA Grapalat" w:hAnsi="GHEA Grapalat"/>
          <w:b/>
          <w:color w:val="000000" w:themeColor="text1"/>
          <w:sz w:val="22"/>
          <w:szCs w:val="22"/>
        </w:rPr>
        <w:t>HH SHMAH-BMAShDzB-</w:t>
      </w:r>
      <w:r w:rsidR="002E0E94">
        <w:rPr>
          <w:rFonts w:ascii="GHEA Grapalat" w:hAnsi="GHEA Grapalat"/>
          <w:b/>
          <w:color w:val="000000" w:themeColor="text1"/>
          <w:sz w:val="22"/>
          <w:szCs w:val="22"/>
        </w:rPr>
        <w:t>25/16</w:t>
      </w:r>
      <w:r w:rsidRPr="00EE248D">
        <w:rPr>
          <w:rFonts w:ascii="GHEA Grapalat" w:hAnsi="GHEA Grapalat"/>
          <w:b/>
          <w:color w:val="000000" w:themeColor="text1"/>
          <w:sz w:val="22"/>
          <w:szCs w:val="22"/>
        </w:rPr>
        <w:t>»</w:t>
      </w:r>
    </w:p>
    <w:p w14:paraId="525DFBB1" w14:textId="77777777" w:rsidR="002647CA" w:rsidRPr="00EE248D" w:rsidRDefault="002647CA" w:rsidP="002647CA">
      <w:pPr>
        <w:widowControl w:val="0"/>
        <w:ind w:firstLine="567"/>
        <w:jc w:val="center"/>
        <w:rPr>
          <w:rFonts w:ascii="GHEA Grapalat" w:hAnsi="GHEA Grapalat"/>
          <w:color w:val="000000" w:themeColor="text1"/>
          <w:sz w:val="22"/>
        </w:rPr>
      </w:pPr>
    </w:p>
    <w:p w14:paraId="7A8D8F49" w14:textId="77777777" w:rsidR="002647CA" w:rsidRPr="00EE248D" w:rsidRDefault="002647CA" w:rsidP="002647CA">
      <w:pPr>
        <w:widowControl w:val="0"/>
        <w:ind w:left="-66"/>
        <w:jc w:val="center"/>
        <w:rPr>
          <w:rFonts w:ascii="GHEA Grapalat" w:hAnsi="GHEA Grapalat"/>
          <w:b/>
          <w:color w:val="000000" w:themeColor="text1"/>
          <w:sz w:val="22"/>
        </w:rPr>
      </w:pPr>
      <w:r w:rsidRPr="00EE248D">
        <w:rPr>
          <w:rFonts w:ascii="GHEA Grapalat" w:hAnsi="GHEA Grapalat"/>
          <w:b/>
          <w:color w:val="000000" w:themeColor="text1"/>
          <w:sz w:val="22"/>
        </w:rPr>
        <w:t>ЦЕНОВОЕ ПРЕДЛОЖЕНИЕ</w:t>
      </w:r>
    </w:p>
    <w:p w14:paraId="23BEE97E" w14:textId="77777777" w:rsidR="002647CA" w:rsidRPr="00EE248D" w:rsidRDefault="002647CA" w:rsidP="002647CA">
      <w:pPr>
        <w:widowControl w:val="0"/>
        <w:ind w:firstLine="567"/>
        <w:jc w:val="center"/>
        <w:rPr>
          <w:rFonts w:ascii="GHEA Grapalat" w:hAnsi="GHEA Grapalat"/>
          <w:color w:val="000000" w:themeColor="text1"/>
          <w:sz w:val="22"/>
        </w:rPr>
      </w:pPr>
    </w:p>
    <w:p w14:paraId="6E1057EB" w14:textId="2EEC159E" w:rsidR="002647CA" w:rsidRPr="00EE248D" w:rsidRDefault="002647CA" w:rsidP="002647CA">
      <w:pPr>
        <w:widowControl w:val="0"/>
        <w:ind w:firstLine="567"/>
        <w:jc w:val="both"/>
        <w:rPr>
          <w:rFonts w:ascii="GHEA Grapalat" w:hAnsi="GHEA Grapalat"/>
          <w:color w:val="000000" w:themeColor="text1"/>
          <w:sz w:val="22"/>
        </w:rPr>
      </w:pPr>
      <w:r w:rsidRPr="00EE248D">
        <w:rPr>
          <w:rFonts w:ascii="GHEA Grapalat" w:hAnsi="GHEA Grapalat"/>
          <w:color w:val="000000" w:themeColor="text1"/>
          <w:spacing w:val="-6"/>
          <w:sz w:val="22"/>
        </w:rPr>
        <w:t xml:space="preserve">Рассмотрев приглашение на открытый конкурс под кодом </w:t>
      </w:r>
      <w:r w:rsidRPr="00EE248D">
        <w:rPr>
          <w:rFonts w:ascii="GHEA Grapalat" w:hAnsi="GHEA Grapalat"/>
          <w:color w:val="000000" w:themeColor="text1"/>
          <w:spacing w:val="-6"/>
          <w:sz w:val="22"/>
          <w:szCs w:val="22"/>
        </w:rPr>
        <w:t>«</w:t>
      </w:r>
      <w:r>
        <w:rPr>
          <w:rFonts w:ascii="GHEA Grapalat" w:hAnsi="GHEA Grapalat"/>
          <w:b/>
          <w:bCs/>
          <w:color w:val="000000" w:themeColor="text1"/>
          <w:spacing w:val="-6"/>
          <w:sz w:val="22"/>
          <w:szCs w:val="22"/>
        </w:rPr>
        <w:t>HH SHMAH-BMAShDzB-</w:t>
      </w:r>
      <w:r w:rsidR="002E0E94">
        <w:rPr>
          <w:rFonts w:ascii="GHEA Grapalat" w:hAnsi="GHEA Grapalat"/>
          <w:b/>
          <w:bCs/>
          <w:color w:val="000000" w:themeColor="text1"/>
          <w:spacing w:val="-6"/>
          <w:sz w:val="22"/>
          <w:szCs w:val="22"/>
        </w:rPr>
        <w:t>25/16</w:t>
      </w:r>
      <w:r w:rsidRPr="00EE248D">
        <w:rPr>
          <w:rFonts w:ascii="GHEA Grapalat" w:hAnsi="GHEA Grapalat"/>
          <w:color w:val="000000" w:themeColor="text1"/>
          <w:spacing w:val="-6"/>
          <w:sz w:val="22"/>
          <w:szCs w:val="22"/>
        </w:rPr>
        <w:t>»,</w:t>
      </w:r>
      <w:r w:rsidRPr="00EE248D">
        <w:rPr>
          <w:rFonts w:ascii="GHEA Grapalat" w:hAnsi="GHEA Grapalat"/>
          <w:color w:val="000000" w:themeColor="text1"/>
          <w:sz w:val="22"/>
        </w:rPr>
        <w:t xml:space="preserve"> </w:t>
      </w:r>
    </w:p>
    <w:p w14:paraId="0409C7B6" w14:textId="77777777" w:rsidR="002647CA" w:rsidRPr="00EE248D" w:rsidRDefault="002647CA" w:rsidP="002647CA">
      <w:pPr>
        <w:widowControl w:val="0"/>
        <w:jc w:val="both"/>
        <w:rPr>
          <w:rFonts w:ascii="GHEA Grapalat" w:hAnsi="GHEA Grapalat"/>
          <w:color w:val="000000" w:themeColor="text1"/>
          <w:sz w:val="22"/>
        </w:rPr>
      </w:pPr>
      <w:r w:rsidRPr="00EE248D">
        <w:rPr>
          <w:rFonts w:ascii="GHEA Grapalat" w:hAnsi="GHEA Grapalat"/>
          <w:color w:val="000000" w:themeColor="text1"/>
          <w:sz w:val="22"/>
        </w:rPr>
        <w:t>в том числе проект заключаемого договора ______________________________________________</w:t>
      </w:r>
    </w:p>
    <w:p w14:paraId="063F55FB" w14:textId="77777777" w:rsidR="002647CA" w:rsidRPr="00EE248D" w:rsidRDefault="002647CA" w:rsidP="002647CA">
      <w:pPr>
        <w:widowControl w:val="0"/>
        <w:ind w:left="6237"/>
        <w:jc w:val="both"/>
        <w:rPr>
          <w:rFonts w:ascii="GHEA Grapalat" w:hAnsi="GHEA Grapalat"/>
          <w:color w:val="000000" w:themeColor="text1"/>
          <w:sz w:val="22"/>
          <w:vertAlign w:val="superscript"/>
        </w:rPr>
      </w:pPr>
      <w:r w:rsidRPr="00EE248D">
        <w:rPr>
          <w:rFonts w:ascii="GHEA Grapalat" w:hAnsi="GHEA Grapalat"/>
          <w:color w:val="000000" w:themeColor="text1"/>
          <w:sz w:val="22"/>
          <w:vertAlign w:val="superscript"/>
        </w:rPr>
        <w:t>наименование участника</w:t>
      </w:r>
    </w:p>
    <w:p w14:paraId="46D22EE3" w14:textId="77777777" w:rsidR="002647CA" w:rsidRPr="00EE248D" w:rsidRDefault="002647CA" w:rsidP="002647CA">
      <w:pPr>
        <w:widowControl w:val="0"/>
        <w:jc w:val="both"/>
        <w:rPr>
          <w:rFonts w:ascii="GHEA Grapalat" w:hAnsi="GHEA Grapalat"/>
          <w:color w:val="000000" w:themeColor="text1"/>
          <w:sz w:val="22"/>
        </w:rPr>
      </w:pPr>
      <w:r w:rsidRPr="00EE248D">
        <w:rPr>
          <w:rFonts w:ascii="GHEA Grapalat" w:hAnsi="GHEA Grapalat"/>
          <w:color w:val="000000" w:themeColor="text1"/>
          <w:sz w:val="22"/>
        </w:rPr>
        <w:t>предлагает выполнить договор по нижеуказанным общим ценам:</w:t>
      </w:r>
    </w:p>
    <w:p w14:paraId="085D96DB" w14:textId="77777777" w:rsidR="002647CA" w:rsidRPr="00EE248D" w:rsidRDefault="002647CA" w:rsidP="002647CA">
      <w:pPr>
        <w:widowControl w:val="0"/>
        <w:jc w:val="right"/>
        <w:rPr>
          <w:rFonts w:ascii="GHEA Grapalat" w:hAnsi="GHEA Grapalat"/>
          <w:color w:val="000000" w:themeColor="text1"/>
          <w:sz w:val="22"/>
        </w:rPr>
      </w:pPr>
      <w:r w:rsidRPr="00EE248D">
        <w:rPr>
          <w:rFonts w:ascii="GHEA Grapalat" w:hAnsi="GHEA Grapalat"/>
          <w:color w:val="000000" w:themeColor="text1"/>
          <w:sz w:val="22"/>
        </w:rPr>
        <w:t>драмов РА</w:t>
      </w:r>
    </w:p>
    <w:tbl>
      <w:tblPr>
        <w:tblW w:w="1051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16"/>
        <w:gridCol w:w="3248"/>
        <w:gridCol w:w="2493"/>
        <w:gridCol w:w="1620"/>
        <w:gridCol w:w="1836"/>
      </w:tblGrid>
      <w:tr w:rsidR="002647CA" w:rsidRPr="00EE248D" w14:paraId="18D65E93" w14:textId="77777777" w:rsidTr="00443FAC">
        <w:trPr>
          <w:trHeight w:val="916"/>
          <w:jc w:val="center"/>
        </w:trPr>
        <w:tc>
          <w:tcPr>
            <w:tcW w:w="1316" w:type="dxa"/>
            <w:tcBorders>
              <w:top w:val="single" w:sz="4" w:space="0" w:color="auto"/>
              <w:left w:val="single" w:sz="4" w:space="0" w:color="auto"/>
              <w:right w:val="single" w:sz="4" w:space="0" w:color="auto"/>
            </w:tcBorders>
            <w:vAlign w:val="center"/>
          </w:tcPr>
          <w:p w14:paraId="0971019D" w14:textId="77777777" w:rsidR="002647CA" w:rsidRPr="00EE248D" w:rsidRDefault="002647CA" w:rsidP="00443FAC">
            <w:pPr>
              <w:widowControl w:val="0"/>
              <w:jc w:val="center"/>
              <w:rPr>
                <w:rFonts w:ascii="GHEA Grapalat" w:hAnsi="GHEA Grapalat"/>
                <w:b/>
                <w:color w:val="000000" w:themeColor="text1"/>
                <w:sz w:val="18"/>
                <w:lang w:val="en-US"/>
              </w:rPr>
            </w:pPr>
            <w:r w:rsidRPr="00EE248D">
              <w:rPr>
                <w:rFonts w:ascii="GHEA Grapalat" w:hAnsi="GHEA Grapalat"/>
                <w:b/>
                <w:color w:val="000000" w:themeColor="text1"/>
                <w:sz w:val="18"/>
              </w:rPr>
              <w:t>Номера лотов</w:t>
            </w:r>
          </w:p>
        </w:tc>
        <w:tc>
          <w:tcPr>
            <w:tcW w:w="3248" w:type="dxa"/>
            <w:tcBorders>
              <w:top w:val="single" w:sz="4" w:space="0" w:color="auto"/>
              <w:left w:val="single" w:sz="4" w:space="0" w:color="auto"/>
              <w:right w:val="single" w:sz="4" w:space="0" w:color="auto"/>
            </w:tcBorders>
            <w:vAlign w:val="center"/>
          </w:tcPr>
          <w:p w14:paraId="4F57A466" w14:textId="77777777" w:rsidR="002647CA" w:rsidRPr="00EE248D" w:rsidRDefault="002647CA" w:rsidP="00443FAC">
            <w:pPr>
              <w:widowControl w:val="0"/>
              <w:jc w:val="center"/>
              <w:rPr>
                <w:rFonts w:ascii="GHEA Grapalat" w:hAnsi="GHEA Grapalat"/>
                <w:b/>
                <w:color w:val="000000" w:themeColor="text1"/>
                <w:sz w:val="18"/>
              </w:rPr>
            </w:pPr>
            <w:r w:rsidRPr="00EE248D">
              <w:rPr>
                <w:rFonts w:ascii="GHEA Grapalat" w:hAnsi="GHEA Grapalat"/>
                <w:b/>
                <w:color w:val="000000" w:themeColor="text1"/>
                <w:sz w:val="18"/>
              </w:rPr>
              <w:t>Наименование</w:t>
            </w:r>
            <w:r w:rsidRPr="00EE248D">
              <w:rPr>
                <w:rFonts w:ascii="Calibri" w:hAnsi="Calibri"/>
                <w:b/>
                <w:color w:val="000000" w:themeColor="text1"/>
                <w:sz w:val="18"/>
              </w:rPr>
              <w:t> </w:t>
            </w:r>
            <w:r w:rsidRPr="00EE248D">
              <w:rPr>
                <w:rFonts w:ascii="GHEA Grapalat" w:hAnsi="GHEA Grapalat"/>
                <w:b/>
                <w:color w:val="000000" w:themeColor="text1"/>
                <w:sz w:val="18"/>
              </w:rPr>
              <w:t>товара</w:t>
            </w:r>
          </w:p>
        </w:tc>
        <w:tc>
          <w:tcPr>
            <w:tcW w:w="2493" w:type="dxa"/>
            <w:tcBorders>
              <w:top w:val="single" w:sz="4" w:space="0" w:color="auto"/>
              <w:left w:val="single" w:sz="4" w:space="0" w:color="auto"/>
              <w:right w:val="single" w:sz="4" w:space="0" w:color="auto"/>
            </w:tcBorders>
            <w:vAlign w:val="center"/>
          </w:tcPr>
          <w:p w14:paraId="704AB804" w14:textId="77777777" w:rsidR="002647CA" w:rsidRPr="00EE248D" w:rsidRDefault="002647CA" w:rsidP="00443FAC">
            <w:pPr>
              <w:widowControl w:val="0"/>
              <w:jc w:val="center"/>
              <w:rPr>
                <w:rFonts w:ascii="GHEA Grapalat" w:hAnsi="GHEA Grapalat"/>
                <w:b/>
                <w:color w:val="000000" w:themeColor="text1"/>
                <w:sz w:val="18"/>
              </w:rPr>
            </w:pPr>
            <w:r w:rsidRPr="00EE248D">
              <w:rPr>
                <w:rFonts w:ascii="GHEA Grapalat" w:hAnsi="GHEA Grapalat"/>
                <w:b/>
                <w:color w:val="000000" w:themeColor="text1"/>
                <w:sz w:val="18"/>
              </w:rPr>
              <w:t>Стоимость</w:t>
            </w:r>
          </w:p>
          <w:p w14:paraId="7D825EEC" w14:textId="77777777" w:rsidR="002647CA" w:rsidRPr="00EE248D" w:rsidRDefault="002647CA" w:rsidP="00443FAC">
            <w:pPr>
              <w:widowControl w:val="0"/>
              <w:jc w:val="center"/>
              <w:rPr>
                <w:rFonts w:ascii="GHEA Grapalat" w:hAnsi="GHEA Grapalat"/>
                <w:b/>
                <w:color w:val="000000" w:themeColor="text1"/>
                <w:sz w:val="18"/>
              </w:rPr>
            </w:pPr>
            <w:r w:rsidRPr="00EE248D">
              <w:rPr>
                <w:rFonts w:ascii="GHEA Grapalat" w:hAnsi="GHEA Grapalat"/>
                <w:color w:val="000000" w:themeColor="text1"/>
                <w:sz w:val="18"/>
              </w:rPr>
              <w:t>(совокупность себестоимости и прогнозируемой прибыли)</w:t>
            </w:r>
            <w:r w:rsidRPr="00EE248D">
              <w:rPr>
                <w:rFonts w:ascii="GHEA Grapalat" w:hAnsi="GHEA Grapalat"/>
                <w:b/>
                <w:color w:val="000000" w:themeColor="text1"/>
                <w:sz w:val="18"/>
              </w:rPr>
              <w:t xml:space="preserve"> /прописью и цифрами/</w:t>
            </w:r>
          </w:p>
        </w:tc>
        <w:tc>
          <w:tcPr>
            <w:tcW w:w="1620" w:type="dxa"/>
            <w:tcBorders>
              <w:top w:val="single" w:sz="4" w:space="0" w:color="auto"/>
              <w:left w:val="single" w:sz="4" w:space="0" w:color="auto"/>
              <w:right w:val="single" w:sz="4" w:space="0" w:color="auto"/>
            </w:tcBorders>
            <w:vAlign w:val="center"/>
          </w:tcPr>
          <w:p w14:paraId="0D806C1D" w14:textId="77777777" w:rsidR="002647CA" w:rsidRPr="00EE248D" w:rsidRDefault="002647CA" w:rsidP="00443FAC">
            <w:pPr>
              <w:widowControl w:val="0"/>
              <w:jc w:val="center"/>
              <w:rPr>
                <w:rFonts w:ascii="GHEA Grapalat" w:hAnsi="GHEA Grapalat"/>
                <w:b/>
                <w:color w:val="000000" w:themeColor="text1"/>
                <w:sz w:val="18"/>
                <w:lang w:val="en-US"/>
              </w:rPr>
            </w:pPr>
            <w:r w:rsidRPr="00EE248D">
              <w:rPr>
                <w:rFonts w:ascii="GHEA Grapalat" w:hAnsi="GHEA Grapalat"/>
                <w:b/>
                <w:color w:val="000000" w:themeColor="text1"/>
                <w:sz w:val="18"/>
              </w:rPr>
              <w:t>НДС</w:t>
            </w:r>
            <w:r w:rsidRPr="00EE248D">
              <w:rPr>
                <w:rStyle w:val="af7"/>
                <w:rFonts w:ascii="GHEA Grapalat" w:hAnsi="GHEA Grapalat"/>
                <w:b/>
                <w:color w:val="000000" w:themeColor="text1"/>
                <w:sz w:val="18"/>
              </w:rPr>
              <w:footnoteReference w:customMarkFollows="1" w:id="10"/>
              <w:t>**</w:t>
            </w:r>
          </w:p>
          <w:p w14:paraId="12C04910" w14:textId="77777777" w:rsidR="002647CA" w:rsidRPr="00EE248D" w:rsidRDefault="002647CA" w:rsidP="00443FAC">
            <w:pPr>
              <w:widowControl w:val="0"/>
              <w:jc w:val="center"/>
              <w:rPr>
                <w:rFonts w:ascii="GHEA Grapalat" w:hAnsi="GHEA Grapalat"/>
                <w:b/>
                <w:color w:val="000000" w:themeColor="text1"/>
                <w:sz w:val="18"/>
              </w:rPr>
            </w:pPr>
            <w:r w:rsidRPr="00EE248D">
              <w:rPr>
                <w:rFonts w:ascii="GHEA Grapalat" w:hAnsi="GHEA Grapalat"/>
                <w:b/>
                <w:color w:val="000000" w:themeColor="text1"/>
                <w:sz w:val="18"/>
              </w:rPr>
              <w:t>/прописью и цифрами/</w:t>
            </w:r>
          </w:p>
        </w:tc>
        <w:tc>
          <w:tcPr>
            <w:tcW w:w="1836" w:type="dxa"/>
            <w:tcBorders>
              <w:top w:val="single" w:sz="4" w:space="0" w:color="auto"/>
              <w:left w:val="single" w:sz="4" w:space="0" w:color="auto"/>
              <w:right w:val="single" w:sz="4" w:space="0" w:color="auto"/>
            </w:tcBorders>
            <w:vAlign w:val="center"/>
          </w:tcPr>
          <w:p w14:paraId="75BFAAF3" w14:textId="77777777" w:rsidR="002647CA" w:rsidRPr="00EE248D" w:rsidRDefault="002647CA" w:rsidP="00443FAC">
            <w:pPr>
              <w:widowControl w:val="0"/>
              <w:jc w:val="center"/>
              <w:rPr>
                <w:rFonts w:ascii="GHEA Grapalat" w:hAnsi="GHEA Grapalat"/>
                <w:b/>
                <w:color w:val="000000" w:themeColor="text1"/>
                <w:sz w:val="18"/>
              </w:rPr>
            </w:pPr>
            <w:r w:rsidRPr="00EE248D">
              <w:rPr>
                <w:rFonts w:ascii="GHEA Grapalat" w:hAnsi="GHEA Grapalat"/>
                <w:b/>
                <w:color w:val="000000" w:themeColor="text1"/>
                <w:sz w:val="18"/>
              </w:rPr>
              <w:t>Общая цена</w:t>
            </w:r>
          </w:p>
          <w:p w14:paraId="550E18B3" w14:textId="77777777" w:rsidR="002647CA" w:rsidRPr="00EE248D" w:rsidRDefault="002647CA" w:rsidP="00443FAC">
            <w:pPr>
              <w:widowControl w:val="0"/>
              <w:jc w:val="center"/>
              <w:rPr>
                <w:rFonts w:ascii="GHEA Grapalat" w:hAnsi="GHEA Grapalat"/>
                <w:b/>
                <w:color w:val="000000" w:themeColor="text1"/>
                <w:sz w:val="18"/>
              </w:rPr>
            </w:pPr>
            <w:r w:rsidRPr="00EE248D">
              <w:rPr>
                <w:rFonts w:ascii="GHEA Grapalat" w:hAnsi="GHEA Grapalat"/>
                <w:b/>
                <w:color w:val="000000" w:themeColor="text1"/>
                <w:sz w:val="18"/>
              </w:rPr>
              <w:t>/прописью и цифрами/</w:t>
            </w:r>
          </w:p>
        </w:tc>
      </w:tr>
      <w:tr w:rsidR="002647CA" w:rsidRPr="00EE248D" w14:paraId="3A8A8527" w14:textId="77777777" w:rsidTr="00443FAC">
        <w:trPr>
          <w:jc w:val="center"/>
        </w:trPr>
        <w:tc>
          <w:tcPr>
            <w:tcW w:w="1316" w:type="dxa"/>
            <w:tcBorders>
              <w:top w:val="single" w:sz="4" w:space="0" w:color="auto"/>
              <w:left w:val="single" w:sz="4" w:space="0" w:color="auto"/>
              <w:bottom w:val="single" w:sz="4" w:space="0" w:color="auto"/>
              <w:right w:val="single" w:sz="4" w:space="0" w:color="auto"/>
            </w:tcBorders>
            <w:shd w:val="clear" w:color="auto" w:fill="99CCFF"/>
            <w:vAlign w:val="center"/>
          </w:tcPr>
          <w:p w14:paraId="72F6F52E" w14:textId="77777777" w:rsidR="002647CA" w:rsidRPr="00EE248D" w:rsidRDefault="002647CA" w:rsidP="00443FAC">
            <w:pPr>
              <w:widowControl w:val="0"/>
              <w:jc w:val="center"/>
              <w:rPr>
                <w:rFonts w:ascii="GHEA Grapalat" w:hAnsi="GHEA Grapalat"/>
                <w:b/>
                <w:i/>
                <w:color w:val="000000" w:themeColor="text1"/>
                <w:sz w:val="22"/>
              </w:rPr>
            </w:pPr>
            <w:r w:rsidRPr="00EE248D">
              <w:rPr>
                <w:rFonts w:ascii="GHEA Grapalat" w:hAnsi="GHEA Grapalat"/>
                <w:b/>
                <w:i/>
                <w:color w:val="000000" w:themeColor="text1"/>
                <w:sz w:val="22"/>
              </w:rPr>
              <w:t>1</w:t>
            </w:r>
          </w:p>
        </w:tc>
        <w:tc>
          <w:tcPr>
            <w:tcW w:w="3248" w:type="dxa"/>
            <w:tcBorders>
              <w:top w:val="single" w:sz="4" w:space="0" w:color="auto"/>
              <w:left w:val="single" w:sz="4" w:space="0" w:color="auto"/>
              <w:bottom w:val="single" w:sz="4" w:space="0" w:color="auto"/>
              <w:right w:val="single" w:sz="4" w:space="0" w:color="auto"/>
            </w:tcBorders>
            <w:shd w:val="clear" w:color="auto" w:fill="99CCFF"/>
          </w:tcPr>
          <w:p w14:paraId="0728E65E" w14:textId="77777777" w:rsidR="002647CA" w:rsidRPr="00EE248D" w:rsidRDefault="002647CA" w:rsidP="00443FAC">
            <w:pPr>
              <w:widowControl w:val="0"/>
              <w:jc w:val="center"/>
              <w:rPr>
                <w:rFonts w:ascii="GHEA Grapalat" w:hAnsi="GHEA Grapalat"/>
                <w:b/>
                <w:i/>
                <w:color w:val="000000" w:themeColor="text1"/>
                <w:sz w:val="22"/>
              </w:rPr>
            </w:pPr>
            <w:r w:rsidRPr="00EE248D">
              <w:rPr>
                <w:rFonts w:ascii="GHEA Grapalat" w:hAnsi="GHEA Grapalat"/>
                <w:b/>
                <w:i/>
                <w:color w:val="000000" w:themeColor="text1"/>
                <w:sz w:val="22"/>
              </w:rPr>
              <w:t>2</w:t>
            </w:r>
          </w:p>
        </w:tc>
        <w:tc>
          <w:tcPr>
            <w:tcW w:w="2493" w:type="dxa"/>
            <w:tcBorders>
              <w:top w:val="single" w:sz="4" w:space="0" w:color="auto"/>
              <w:left w:val="single" w:sz="4" w:space="0" w:color="auto"/>
              <w:bottom w:val="single" w:sz="4" w:space="0" w:color="auto"/>
              <w:right w:val="single" w:sz="4" w:space="0" w:color="auto"/>
            </w:tcBorders>
            <w:shd w:val="clear" w:color="auto" w:fill="99CCFF"/>
          </w:tcPr>
          <w:p w14:paraId="471A52FB" w14:textId="77777777" w:rsidR="002647CA" w:rsidRPr="00EE248D" w:rsidRDefault="002647CA" w:rsidP="00443FAC">
            <w:pPr>
              <w:widowControl w:val="0"/>
              <w:jc w:val="center"/>
              <w:rPr>
                <w:rFonts w:ascii="GHEA Grapalat" w:hAnsi="GHEA Grapalat"/>
                <w:i/>
                <w:color w:val="000000" w:themeColor="text1"/>
                <w:sz w:val="22"/>
              </w:rPr>
            </w:pPr>
            <w:r w:rsidRPr="00EE248D">
              <w:rPr>
                <w:rFonts w:ascii="GHEA Grapalat" w:hAnsi="GHEA Grapalat"/>
                <w:b/>
                <w:i/>
                <w:color w:val="000000" w:themeColor="text1"/>
                <w:sz w:val="22"/>
              </w:rPr>
              <w:t>3</w:t>
            </w:r>
          </w:p>
        </w:tc>
        <w:tc>
          <w:tcPr>
            <w:tcW w:w="1620" w:type="dxa"/>
            <w:tcBorders>
              <w:top w:val="single" w:sz="4" w:space="0" w:color="auto"/>
              <w:left w:val="single" w:sz="4" w:space="0" w:color="auto"/>
              <w:bottom w:val="single" w:sz="4" w:space="0" w:color="auto"/>
              <w:right w:val="single" w:sz="4" w:space="0" w:color="auto"/>
            </w:tcBorders>
            <w:shd w:val="clear" w:color="auto" w:fill="99CCFF"/>
          </w:tcPr>
          <w:p w14:paraId="57EE2ED0" w14:textId="77777777" w:rsidR="002647CA" w:rsidRPr="00EE248D" w:rsidRDefault="002647CA" w:rsidP="00443FAC">
            <w:pPr>
              <w:widowControl w:val="0"/>
              <w:autoSpaceDE w:val="0"/>
              <w:autoSpaceDN w:val="0"/>
              <w:adjustRightInd w:val="0"/>
              <w:jc w:val="center"/>
              <w:rPr>
                <w:rFonts w:ascii="GHEA Grapalat" w:hAnsi="GHEA Grapalat"/>
                <w:i/>
                <w:color w:val="000000" w:themeColor="text1"/>
                <w:sz w:val="22"/>
                <w:lang w:val="en-US"/>
              </w:rPr>
            </w:pPr>
            <w:r w:rsidRPr="00EE248D">
              <w:rPr>
                <w:rFonts w:ascii="GHEA Grapalat" w:hAnsi="GHEA Grapalat"/>
                <w:b/>
                <w:i/>
                <w:color w:val="000000" w:themeColor="text1"/>
                <w:sz w:val="22"/>
                <w:lang w:val="en-US"/>
              </w:rPr>
              <w:t>4</w:t>
            </w:r>
          </w:p>
        </w:tc>
        <w:tc>
          <w:tcPr>
            <w:tcW w:w="1836" w:type="dxa"/>
            <w:tcBorders>
              <w:top w:val="single" w:sz="4" w:space="0" w:color="auto"/>
              <w:left w:val="single" w:sz="4" w:space="0" w:color="auto"/>
              <w:bottom w:val="single" w:sz="4" w:space="0" w:color="auto"/>
              <w:right w:val="single" w:sz="4" w:space="0" w:color="auto"/>
            </w:tcBorders>
            <w:shd w:val="clear" w:color="auto" w:fill="99CCFF"/>
          </w:tcPr>
          <w:p w14:paraId="6786D447" w14:textId="77777777" w:rsidR="002647CA" w:rsidRPr="00EE248D" w:rsidRDefault="002647CA" w:rsidP="00443FAC">
            <w:pPr>
              <w:widowControl w:val="0"/>
              <w:jc w:val="center"/>
              <w:rPr>
                <w:rFonts w:ascii="GHEA Grapalat" w:hAnsi="GHEA Grapalat"/>
                <w:i/>
                <w:color w:val="000000" w:themeColor="text1"/>
                <w:sz w:val="22"/>
              </w:rPr>
            </w:pPr>
            <w:r w:rsidRPr="00EE248D">
              <w:rPr>
                <w:rFonts w:ascii="GHEA Grapalat" w:hAnsi="GHEA Grapalat"/>
                <w:b/>
                <w:i/>
                <w:color w:val="000000" w:themeColor="text1"/>
                <w:sz w:val="22"/>
                <w:lang w:val="en-US"/>
              </w:rPr>
              <w:t>5</w:t>
            </w:r>
            <w:r w:rsidRPr="00EE248D">
              <w:rPr>
                <w:rFonts w:ascii="GHEA Grapalat" w:hAnsi="GHEA Grapalat"/>
                <w:b/>
                <w:i/>
                <w:color w:val="000000" w:themeColor="text1"/>
                <w:sz w:val="22"/>
              </w:rPr>
              <w:t>=3+4</w:t>
            </w:r>
          </w:p>
        </w:tc>
      </w:tr>
      <w:tr w:rsidR="007B6B6E" w:rsidRPr="00EE248D" w14:paraId="76A69853" w14:textId="77777777" w:rsidTr="00443FAC">
        <w:trPr>
          <w:trHeight w:val="20"/>
          <w:jc w:val="center"/>
        </w:trPr>
        <w:tc>
          <w:tcPr>
            <w:tcW w:w="1316" w:type="dxa"/>
            <w:tcBorders>
              <w:top w:val="single" w:sz="4" w:space="0" w:color="auto"/>
              <w:left w:val="single" w:sz="4" w:space="0" w:color="auto"/>
              <w:bottom w:val="single" w:sz="4" w:space="0" w:color="auto"/>
              <w:right w:val="single" w:sz="4" w:space="0" w:color="auto"/>
            </w:tcBorders>
            <w:vAlign w:val="center"/>
          </w:tcPr>
          <w:p w14:paraId="6F230F71" w14:textId="77777777" w:rsidR="007B6B6E" w:rsidRPr="00EE248D" w:rsidRDefault="007B6B6E" w:rsidP="007B6B6E">
            <w:pPr>
              <w:widowControl w:val="0"/>
              <w:jc w:val="center"/>
              <w:rPr>
                <w:rFonts w:ascii="GHEA Grapalat" w:hAnsi="GHEA Grapalat"/>
                <w:b/>
                <w:color w:val="000000" w:themeColor="text1"/>
                <w:sz w:val="22"/>
                <w:lang w:val="hy-AM"/>
              </w:rPr>
            </w:pPr>
            <w:r w:rsidRPr="00EE248D">
              <w:rPr>
                <w:rFonts w:ascii="GHEA Grapalat" w:hAnsi="GHEA Grapalat"/>
                <w:b/>
                <w:color w:val="000000" w:themeColor="text1"/>
                <w:sz w:val="20"/>
                <w:szCs w:val="20"/>
                <w:lang w:val="hy-AM"/>
              </w:rPr>
              <w:t>1</w:t>
            </w:r>
          </w:p>
        </w:tc>
        <w:tc>
          <w:tcPr>
            <w:tcW w:w="3248" w:type="dxa"/>
            <w:tcBorders>
              <w:top w:val="single" w:sz="4" w:space="0" w:color="auto"/>
              <w:left w:val="single" w:sz="4" w:space="0" w:color="auto"/>
              <w:bottom w:val="single" w:sz="4" w:space="0" w:color="auto"/>
              <w:right w:val="single" w:sz="4" w:space="0" w:color="auto"/>
            </w:tcBorders>
            <w:vAlign w:val="center"/>
          </w:tcPr>
          <w:p w14:paraId="2F145FEF" w14:textId="02D4CFEC" w:rsidR="007B6B6E" w:rsidRPr="00EE248D" w:rsidRDefault="00134FCA" w:rsidP="007B6B6E">
            <w:pPr>
              <w:widowControl w:val="0"/>
              <w:rPr>
                <w:rFonts w:ascii="GHEA Grapalat" w:hAnsi="GHEA Grapalat"/>
                <w:b/>
                <w:color w:val="000000" w:themeColor="text1"/>
                <w:sz w:val="20"/>
                <w:highlight w:val="yellow"/>
                <w:lang w:val="hy-AM"/>
              </w:rPr>
            </w:pPr>
            <w:r w:rsidRPr="00134FCA">
              <w:rPr>
                <w:rFonts w:ascii="GHEA Grapalat" w:hAnsi="GHEA Grapalat"/>
                <w:b/>
                <w:bCs/>
                <w:i/>
                <w:sz w:val="20"/>
                <w:szCs w:val="20"/>
              </w:rPr>
              <w:t xml:space="preserve">В рамках программ субсидирования, направленных на развитие экономической и социальной инфраструктур общин Республики Армения, завершены работы по строительству газопровода, питающего населенные пункты Крашен, </w:t>
            </w:r>
            <w:proofErr w:type="spellStart"/>
            <w:r w:rsidRPr="00134FCA">
              <w:rPr>
                <w:rFonts w:ascii="GHEA Grapalat" w:hAnsi="GHEA Grapalat"/>
                <w:b/>
                <w:bCs/>
                <w:i/>
                <w:sz w:val="20"/>
                <w:szCs w:val="20"/>
              </w:rPr>
              <w:t>Джаджур</w:t>
            </w:r>
            <w:proofErr w:type="spellEnd"/>
            <w:r w:rsidRPr="00134FCA">
              <w:rPr>
                <w:rFonts w:ascii="GHEA Grapalat" w:hAnsi="GHEA Grapalat"/>
                <w:b/>
                <w:bCs/>
                <w:i/>
                <w:sz w:val="20"/>
                <w:szCs w:val="20"/>
              </w:rPr>
              <w:t xml:space="preserve">, </w:t>
            </w:r>
            <w:proofErr w:type="spellStart"/>
            <w:r w:rsidRPr="00134FCA">
              <w:rPr>
                <w:rFonts w:ascii="GHEA Grapalat" w:hAnsi="GHEA Grapalat"/>
                <w:b/>
                <w:bCs/>
                <w:i/>
                <w:sz w:val="20"/>
                <w:szCs w:val="20"/>
              </w:rPr>
              <w:t>Джаджураван</w:t>
            </w:r>
            <w:proofErr w:type="spellEnd"/>
            <w:r w:rsidRPr="00134FCA">
              <w:rPr>
                <w:rFonts w:ascii="GHEA Grapalat" w:hAnsi="GHEA Grapalat"/>
                <w:b/>
                <w:bCs/>
                <w:i/>
                <w:sz w:val="20"/>
                <w:szCs w:val="20"/>
              </w:rPr>
              <w:t xml:space="preserve"> и Мец </w:t>
            </w:r>
            <w:proofErr w:type="spellStart"/>
            <w:r w:rsidRPr="00134FCA">
              <w:rPr>
                <w:rFonts w:ascii="GHEA Grapalat" w:hAnsi="GHEA Grapalat"/>
                <w:b/>
                <w:bCs/>
                <w:i/>
                <w:sz w:val="20"/>
                <w:szCs w:val="20"/>
              </w:rPr>
              <w:t>Сариар</w:t>
            </w:r>
            <w:proofErr w:type="spellEnd"/>
            <w:r w:rsidRPr="00134FCA">
              <w:rPr>
                <w:rFonts w:ascii="GHEA Grapalat" w:hAnsi="GHEA Grapalat"/>
                <w:b/>
                <w:bCs/>
                <w:i/>
                <w:sz w:val="20"/>
                <w:szCs w:val="20"/>
              </w:rPr>
              <w:t xml:space="preserve"> общины </w:t>
            </w:r>
            <w:proofErr w:type="spellStart"/>
            <w:r w:rsidRPr="00134FCA">
              <w:rPr>
                <w:rFonts w:ascii="GHEA Grapalat" w:hAnsi="GHEA Grapalat"/>
                <w:b/>
                <w:bCs/>
                <w:i/>
                <w:sz w:val="20"/>
                <w:szCs w:val="20"/>
              </w:rPr>
              <w:t>Ахурян</w:t>
            </w:r>
            <w:proofErr w:type="spellEnd"/>
            <w:r w:rsidRPr="00134FCA">
              <w:rPr>
                <w:rFonts w:ascii="GHEA Grapalat" w:hAnsi="GHEA Grapalat"/>
                <w:b/>
                <w:bCs/>
                <w:i/>
                <w:sz w:val="20"/>
                <w:szCs w:val="20"/>
              </w:rPr>
              <w:t xml:space="preserve"> Ширакской области Республики Армения.</w:t>
            </w:r>
          </w:p>
        </w:tc>
        <w:tc>
          <w:tcPr>
            <w:tcW w:w="2493" w:type="dxa"/>
            <w:tcBorders>
              <w:top w:val="single" w:sz="4" w:space="0" w:color="auto"/>
              <w:left w:val="single" w:sz="4" w:space="0" w:color="auto"/>
              <w:bottom w:val="single" w:sz="4" w:space="0" w:color="auto"/>
              <w:right w:val="single" w:sz="4" w:space="0" w:color="auto"/>
            </w:tcBorders>
            <w:shd w:val="clear" w:color="auto" w:fill="auto"/>
          </w:tcPr>
          <w:p w14:paraId="3BB10D4B" w14:textId="77777777" w:rsidR="007B6B6E" w:rsidRPr="00EE248D" w:rsidRDefault="007B6B6E" w:rsidP="007B6B6E">
            <w:pPr>
              <w:widowControl w:val="0"/>
              <w:jc w:val="center"/>
              <w:rPr>
                <w:rFonts w:ascii="GHEA Grapalat" w:hAnsi="GHEA Grapalat"/>
                <w:color w:val="000000" w:themeColor="text1"/>
                <w:sz w:val="22"/>
                <w:lang w:val="hy-AM"/>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1257DC4D" w14:textId="77777777" w:rsidR="007B6B6E" w:rsidRPr="00EE248D" w:rsidRDefault="007B6B6E" w:rsidP="007B6B6E">
            <w:pPr>
              <w:widowControl w:val="0"/>
              <w:jc w:val="center"/>
              <w:rPr>
                <w:rFonts w:ascii="GHEA Grapalat" w:hAnsi="GHEA Grapalat"/>
                <w:color w:val="000000" w:themeColor="text1"/>
                <w:sz w:val="22"/>
                <w:lang w:val="hy-AM"/>
              </w:rPr>
            </w:pPr>
          </w:p>
        </w:tc>
        <w:tc>
          <w:tcPr>
            <w:tcW w:w="1836" w:type="dxa"/>
            <w:tcBorders>
              <w:top w:val="single" w:sz="4" w:space="0" w:color="auto"/>
              <w:left w:val="single" w:sz="4" w:space="0" w:color="auto"/>
              <w:bottom w:val="single" w:sz="4" w:space="0" w:color="auto"/>
              <w:right w:val="single" w:sz="4" w:space="0" w:color="auto"/>
            </w:tcBorders>
            <w:shd w:val="clear" w:color="auto" w:fill="auto"/>
          </w:tcPr>
          <w:p w14:paraId="4FAB3895" w14:textId="77777777" w:rsidR="007B6B6E" w:rsidRPr="00EE248D" w:rsidRDefault="007B6B6E" w:rsidP="007B6B6E">
            <w:pPr>
              <w:widowControl w:val="0"/>
              <w:jc w:val="center"/>
              <w:rPr>
                <w:rFonts w:ascii="GHEA Grapalat" w:hAnsi="GHEA Grapalat"/>
                <w:color w:val="000000" w:themeColor="text1"/>
                <w:sz w:val="22"/>
                <w:lang w:val="hy-AM"/>
              </w:rPr>
            </w:pPr>
          </w:p>
        </w:tc>
      </w:tr>
    </w:tbl>
    <w:p w14:paraId="702E8D14" w14:textId="77777777" w:rsidR="002647CA" w:rsidRPr="00EE248D" w:rsidRDefault="002647CA" w:rsidP="002647CA">
      <w:pPr>
        <w:widowControl w:val="0"/>
        <w:tabs>
          <w:tab w:val="left" w:pos="6804"/>
        </w:tabs>
        <w:jc w:val="center"/>
        <w:rPr>
          <w:rFonts w:ascii="GHEA Grapalat" w:hAnsi="GHEA Grapalat"/>
          <w:color w:val="000000" w:themeColor="text1"/>
          <w:sz w:val="22"/>
          <w:szCs w:val="22"/>
          <w:lang w:val="hy-AM"/>
        </w:rPr>
      </w:pPr>
    </w:p>
    <w:p w14:paraId="44E72BE1" w14:textId="77777777" w:rsidR="002647CA" w:rsidRPr="00EE248D" w:rsidRDefault="002647CA" w:rsidP="002647CA">
      <w:pPr>
        <w:widowControl w:val="0"/>
        <w:tabs>
          <w:tab w:val="left" w:pos="6804"/>
        </w:tabs>
        <w:jc w:val="center"/>
        <w:rPr>
          <w:rFonts w:ascii="GHEA Grapalat" w:hAnsi="GHEA Grapalat"/>
          <w:color w:val="000000" w:themeColor="text1"/>
          <w:sz w:val="22"/>
          <w:szCs w:val="22"/>
          <w:lang w:val="hy-AM"/>
        </w:rPr>
      </w:pPr>
    </w:p>
    <w:p w14:paraId="738B3B10" w14:textId="77777777" w:rsidR="002647CA" w:rsidRPr="00EE248D" w:rsidRDefault="002647CA" w:rsidP="002647CA">
      <w:pPr>
        <w:widowControl w:val="0"/>
        <w:tabs>
          <w:tab w:val="left" w:pos="6804"/>
        </w:tabs>
        <w:jc w:val="center"/>
        <w:rPr>
          <w:rFonts w:ascii="GHEA Grapalat" w:hAnsi="GHEA Grapalat"/>
          <w:color w:val="000000" w:themeColor="text1"/>
          <w:sz w:val="22"/>
          <w:szCs w:val="22"/>
          <w:lang w:val="hy-AM"/>
        </w:rPr>
      </w:pPr>
    </w:p>
    <w:p w14:paraId="3F65DD55" w14:textId="77777777" w:rsidR="002647CA" w:rsidRPr="00EE248D" w:rsidRDefault="002647CA" w:rsidP="002647CA">
      <w:pPr>
        <w:widowControl w:val="0"/>
        <w:tabs>
          <w:tab w:val="left" w:pos="6804"/>
        </w:tabs>
        <w:jc w:val="center"/>
        <w:rPr>
          <w:rFonts w:ascii="GHEA Grapalat" w:hAnsi="GHEA Grapalat"/>
          <w:color w:val="000000" w:themeColor="text1"/>
          <w:sz w:val="22"/>
          <w:szCs w:val="22"/>
        </w:rPr>
      </w:pPr>
      <w:r w:rsidRPr="00EE248D">
        <w:rPr>
          <w:rFonts w:ascii="GHEA Grapalat" w:hAnsi="GHEA Grapalat"/>
          <w:color w:val="000000" w:themeColor="text1"/>
          <w:sz w:val="22"/>
          <w:szCs w:val="22"/>
        </w:rPr>
        <w:t>_________________________________________________</w:t>
      </w:r>
      <w:r w:rsidRPr="00EE248D">
        <w:rPr>
          <w:rFonts w:ascii="GHEA Grapalat" w:hAnsi="GHEA Grapalat"/>
          <w:color w:val="000000" w:themeColor="text1"/>
          <w:sz w:val="22"/>
          <w:szCs w:val="22"/>
        </w:rPr>
        <w:tab/>
        <w:t>_________________</w:t>
      </w:r>
    </w:p>
    <w:p w14:paraId="41E8DDEB" w14:textId="77777777" w:rsidR="002647CA" w:rsidRPr="00EE248D" w:rsidRDefault="002647CA" w:rsidP="002647CA">
      <w:pPr>
        <w:widowControl w:val="0"/>
        <w:tabs>
          <w:tab w:val="left" w:pos="7513"/>
        </w:tabs>
        <w:ind w:left="709"/>
        <w:jc w:val="both"/>
        <w:rPr>
          <w:rFonts w:ascii="GHEA Grapalat" w:hAnsi="GHEA Grapalat"/>
          <w:color w:val="000000" w:themeColor="text1"/>
          <w:sz w:val="16"/>
        </w:rPr>
      </w:pPr>
      <w:r w:rsidRPr="00EE248D">
        <w:rPr>
          <w:rFonts w:ascii="GHEA Grapalat" w:hAnsi="GHEA Grapalat"/>
          <w:color w:val="000000" w:themeColor="text1"/>
          <w:sz w:val="28"/>
          <w:szCs w:val="28"/>
          <w:vertAlign w:val="superscript"/>
          <w:lang w:val="hy-AM"/>
        </w:rPr>
        <w:t xml:space="preserve">          </w:t>
      </w:r>
      <w:r w:rsidRPr="00EE248D">
        <w:rPr>
          <w:rFonts w:ascii="GHEA Grapalat" w:hAnsi="GHEA Grapalat"/>
          <w:color w:val="000000" w:themeColor="text1"/>
          <w:sz w:val="16"/>
        </w:rPr>
        <w:t>наименование участника (должность, имя, фамилия руководителя</w:t>
      </w:r>
      <w:r w:rsidRPr="00EE248D">
        <w:rPr>
          <w:rFonts w:ascii="GHEA Grapalat" w:hAnsi="GHEA Grapalat"/>
          <w:color w:val="000000" w:themeColor="text1"/>
          <w:sz w:val="16"/>
        </w:rPr>
        <w:tab/>
      </w:r>
      <w:r w:rsidRPr="00EE248D">
        <w:rPr>
          <w:rFonts w:ascii="GHEA Grapalat" w:hAnsi="GHEA Grapalat"/>
          <w:color w:val="000000" w:themeColor="text1"/>
          <w:sz w:val="28"/>
          <w:szCs w:val="28"/>
          <w:vertAlign w:val="superscript"/>
          <w:lang w:val="hy-AM"/>
        </w:rPr>
        <w:t xml:space="preserve">                      </w:t>
      </w:r>
      <w:r w:rsidRPr="00EE248D">
        <w:rPr>
          <w:rFonts w:ascii="GHEA Grapalat" w:hAnsi="GHEA Grapalat"/>
          <w:color w:val="000000" w:themeColor="text1"/>
          <w:sz w:val="16"/>
        </w:rPr>
        <w:t>подпись</w:t>
      </w:r>
    </w:p>
    <w:p w14:paraId="1D966A9F" w14:textId="77777777" w:rsidR="002647CA" w:rsidRPr="00EE248D" w:rsidRDefault="002647CA" w:rsidP="002647CA">
      <w:pPr>
        <w:widowControl w:val="0"/>
        <w:ind w:firstLine="567"/>
        <w:jc w:val="right"/>
        <w:rPr>
          <w:rFonts w:ascii="GHEA Grapalat" w:hAnsi="GHEA Grapalat"/>
          <w:b/>
          <w:color w:val="000000" w:themeColor="text1"/>
        </w:rPr>
      </w:pPr>
    </w:p>
    <w:p w14:paraId="2E851EF8" w14:textId="77777777" w:rsidR="002647CA" w:rsidRPr="00EE248D" w:rsidRDefault="002647CA" w:rsidP="002647CA">
      <w:pPr>
        <w:widowControl w:val="0"/>
        <w:ind w:firstLine="567"/>
        <w:jc w:val="right"/>
        <w:rPr>
          <w:rFonts w:ascii="GHEA Grapalat" w:hAnsi="GHEA Grapalat"/>
          <w:b/>
          <w:color w:val="000000" w:themeColor="text1"/>
        </w:rPr>
      </w:pPr>
    </w:p>
    <w:p w14:paraId="4401D554" w14:textId="77777777" w:rsidR="002647CA" w:rsidRPr="00EE248D" w:rsidRDefault="002647CA" w:rsidP="002647CA">
      <w:pPr>
        <w:widowControl w:val="0"/>
        <w:ind w:firstLine="567"/>
        <w:jc w:val="right"/>
        <w:rPr>
          <w:rFonts w:ascii="GHEA Grapalat" w:hAnsi="GHEA Grapalat"/>
          <w:b/>
          <w:color w:val="000000" w:themeColor="text1"/>
        </w:rPr>
      </w:pPr>
    </w:p>
    <w:p w14:paraId="1561CB10" w14:textId="77777777" w:rsidR="002647CA" w:rsidRPr="00EE248D" w:rsidRDefault="002647CA" w:rsidP="002647CA">
      <w:pPr>
        <w:widowControl w:val="0"/>
        <w:ind w:firstLine="567"/>
        <w:jc w:val="right"/>
        <w:rPr>
          <w:rFonts w:ascii="GHEA Grapalat" w:hAnsi="GHEA Grapalat"/>
          <w:b/>
          <w:color w:val="000000" w:themeColor="text1"/>
        </w:rPr>
      </w:pPr>
    </w:p>
    <w:p w14:paraId="63B7EC98" w14:textId="74C54C37" w:rsidR="002647CA" w:rsidRDefault="002647CA" w:rsidP="002647CA">
      <w:pPr>
        <w:widowControl w:val="0"/>
        <w:ind w:firstLine="567"/>
        <w:jc w:val="right"/>
        <w:rPr>
          <w:rFonts w:ascii="GHEA Grapalat" w:hAnsi="GHEA Grapalat"/>
          <w:b/>
          <w:color w:val="000000" w:themeColor="text1"/>
        </w:rPr>
      </w:pPr>
    </w:p>
    <w:p w14:paraId="5009D84F" w14:textId="24BC3222" w:rsidR="00611272" w:rsidRDefault="00611272" w:rsidP="002647CA">
      <w:pPr>
        <w:widowControl w:val="0"/>
        <w:ind w:firstLine="567"/>
        <w:jc w:val="right"/>
        <w:rPr>
          <w:rFonts w:ascii="GHEA Grapalat" w:hAnsi="GHEA Grapalat"/>
          <w:b/>
          <w:color w:val="000000" w:themeColor="text1"/>
        </w:rPr>
      </w:pPr>
    </w:p>
    <w:p w14:paraId="62DBF740" w14:textId="2BA9353B" w:rsidR="00611272" w:rsidRDefault="00611272" w:rsidP="002647CA">
      <w:pPr>
        <w:widowControl w:val="0"/>
        <w:ind w:firstLine="567"/>
        <w:jc w:val="right"/>
        <w:rPr>
          <w:rFonts w:ascii="GHEA Grapalat" w:hAnsi="GHEA Grapalat"/>
          <w:b/>
          <w:color w:val="000000" w:themeColor="text1"/>
        </w:rPr>
      </w:pPr>
    </w:p>
    <w:p w14:paraId="156BF041" w14:textId="68EC9C97" w:rsidR="00611272" w:rsidRDefault="00611272" w:rsidP="002647CA">
      <w:pPr>
        <w:widowControl w:val="0"/>
        <w:ind w:firstLine="567"/>
        <w:jc w:val="right"/>
        <w:rPr>
          <w:rFonts w:ascii="GHEA Grapalat" w:hAnsi="GHEA Grapalat"/>
          <w:b/>
          <w:color w:val="000000" w:themeColor="text1"/>
        </w:rPr>
      </w:pPr>
    </w:p>
    <w:p w14:paraId="584048C9" w14:textId="3535317E" w:rsidR="00611272" w:rsidRDefault="00611272" w:rsidP="002647CA">
      <w:pPr>
        <w:widowControl w:val="0"/>
        <w:ind w:firstLine="567"/>
        <w:jc w:val="right"/>
        <w:rPr>
          <w:rFonts w:ascii="GHEA Grapalat" w:hAnsi="GHEA Grapalat"/>
          <w:b/>
          <w:color w:val="000000" w:themeColor="text1"/>
        </w:rPr>
      </w:pPr>
    </w:p>
    <w:p w14:paraId="54B88CE2" w14:textId="6ABAC637" w:rsidR="00611272" w:rsidRDefault="00611272" w:rsidP="002647CA">
      <w:pPr>
        <w:widowControl w:val="0"/>
        <w:ind w:firstLine="567"/>
        <w:jc w:val="right"/>
        <w:rPr>
          <w:rFonts w:ascii="GHEA Grapalat" w:hAnsi="GHEA Grapalat"/>
          <w:b/>
          <w:color w:val="000000" w:themeColor="text1"/>
        </w:rPr>
      </w:pPr>
    </w:p>
    <w:p w14:paraId="1A530D51" w14:textId="7F328E06" w:rsidR="007B6B6E" w:rsidRDefault="007B6B6E" w:rsidP="002647CA">
      <w:pPr>
        <w:widowControl w:val="0"/>
        <w:ind w:firstLine="567"/>
        <w:jc w:val="right"/>
        <w:rPr>
          <w:rFonts w:ascii="GHEA Grapalat" w:hAnsi="GHEA Grapalat"/>
          <w:b/>
          <w:color w:val="000000" w:themeColor="text1"/>
        </w:rPr>
      </w:pPr>
    </w:p>
    <w:p w14:paraId="67592200" w14:textId="77777777" w:rsidR="00134FCA" w:rsidRDefault="00134FCA" w:rsidP="00172186">
      <w:pPr>
        <w:widowControl w:val="0"/>
        <w:ind w:firstLine="567"/>
        <w:jc w:val="right"/>
        <w:rPr>
          <w:rFonts w:ascii="GHEA Grapalat" w:hAnsi="GHEA Grapalat"/>
          <w:b/>
          <w:sz w:val="22"/>
          <w:szCs w:val="22"/>
        </w:rPr>
      </w:pPr>
    </w:p>
    <w:p w14:paraId="6DA38645" w14:textId="39395405" w:rsidR="00B2572B" w:rsidRPr="00611272" w:rsidRDefault="00B2572B" w:rsidP="00172186">
      <w:pPr>
        <w:widowControl w:val="0"/>
        <w:ind w:firstLine="567"/>
        <w:jc w:val="right"/>
        <w:rPr>
          <w:rFonts w:ascii="GHEA Grapalat" w:hAnsi="GHEA Grapalat" w:cs="Arial"/>
          <w:b/>
          <w:sz w:val="22"/>
          <w:szCs w:val="22"/>
        </w:rPr>
      </w:pPr>
      <w:r w:rsidRPr="00611272">
        <w:rPr>
          <w:rFonts w:ascii="GHEA Grapalat" w:hAnsi="GHEA Grapalat"/>
          <w:b/>
          <w:sz w:val="22"/>
          <w:szCs w:val="22"/>
        </w:rPr>
        <w:lastRenderedPageBreak/>
        <w:t xml:space="preserve">Приложение № </w:t>
      </w:r>
      <w:r w:rsidR="001F7821" w:rsidRPr="00611272">
        <w:rPr>
          <w:rFonts w:ascii="GHEA Grapalat" w:hAnsi="GHEA Grapalat"/>
          <w:b/>
          <w:sz w:val="22"/>
          <w:szCs w:val="22"/>
        </w:rPr>
        <w:t>3</w:t>
      </w:r>
    </w:p>
    <w:p w14:paraId="31A8C701" w14:textId="31BB3867" w:rsidR="00742F7B" w:rsidRPr="00611272" w:rsidRDefault="00BB3C02" w:rsidP="00BB3C02">
      <w:pPr>
        <w:pStyle w:val="31"/>
        <w:widowControl w:val="0"/>
        <w:spacing w:line="240" w:lineRule="auto"/>
        <w:jc w:val="right"/>
        <w:rPr>
          <w:rFonts w:ascii="GHEA Grapalat" w:hAnsi="GHEA Grapalat"/>
          <w:sz w:val="22"/>
          <w:szCs w:val="22"/>
        </w:rPr>
      </w:pPr>
      <w:r w:rsidRPr="00611272">
        <w:rPr>
          <w:rFonts w:ascii="GHEA Grapalat" w:hAnsi="GHEA Grapalat"/>
          <w:b/>
          <w:color w:val="000000" w:themeColor="text1"/>
          <w:sz w:val="22"/>
          <w:szCs w:val="22"/>
        </w:rPr>
        <w:t>к Приглашению на открытый конкурс</w:t>
      </w:r>
      <w:r w:rsidRPr="00611272">
        <w:rPr>
          <w:rFonts w:ascii="GHEA Grapalat" w:hAnsi="GHEA Grapalat"/>
          <w:b/>
          <w:color w:val="000000" w:themeColor="text1"/>
          <w:sz w:val="22"/>
          <w:szCs w:val="22"/>
        </w:rPr>
        <w:br/>
        <w:t>под кодом «HH SHMAH-BMAShDzB-</w:t>
      </w:r>
      <w:r w:rsidR="002E0E94">
        <w:rPr>
          <w:rFonts w:ascii="GHEA Grapalat" w:hAnsi="GHEA Grapalat"/>
          <w:b/>
          <w:color w:val="000000" w:themeColor="text1"/>
          <w:sz w:val="22"/>
          <w:szCs w:val="22"/>
        </w:rPr>
        <w:t>25/16</w:t>
      </w:r>
      <w:r w:rsidRPr="00611272">
        <w:rPr>
          <w:rFonts w:ascii="GHEA Grapalat" w:hAnsi="GHEA Grapalat"/>
          <w:b/>
          <w:color w:val="000000" w:themeColor="text1"/>
          <w:sz w:val="22"/>
          <w:szCs w:val="22"/>
        </w:rPr>
        <w:t>»</w:t>
      </w:r>
      <w:r w:rsidR="00742F7B" w:rsidRPr="00611272">
        <w:rPr>
          <w:rFonts w:ascii="GHEA Grapalat" w:hAnsi="GHEA Grapalat"/>
          <w:sz w:val="22"/>
          <w:szCs w:val="22"/>
        </w:rPr>
        <w:t xml:space="preserve"> </w:t>
      </w:r>
    </w:p>
    <w:p w14:paraId="32E75013" w14:textId="2460A006" w:rsidR="00B2572B" w:rsidRPr="00611272" w:rsidRDefault="00742F7B" w:rsidP="00172186">
      <w:pPr>
        <w:pStyle w:val="31"/>
        <w:widowControl w:val="0"/>
        <w:spacing w:line="240" w:lineRule="auto"/>
        <w:jc w:val="center"/>
        <w:rPr>
          <w:rFonts w:ascii="GHEA Grapalat" w:hAnsi="GHEA Grapalat"/>
          <w:sz w:val="22"/>
          <w:szCs w:val="22"/>
          <w:lang w:val="hy-AM"/>
        </w:rPr>
      </w:pPr>
      <w:r w:rsidRPr="00611272">
        <w:rPr>
          <w:rFonts w:ascii="GHEA Grapalat" w:hAnsi="GHEA Grapalat"/>
          <w:sz w:val="22"/>
          <w:szCs w:val="22"/>
        </w:rPr>
        <w:t>ГАРАНТИЯ</w:t>
      </w:r>
      <w:r w:rsidR="00AA2488" w:rsidRPr="00611272">
        <w:rPr>
          <w:rFonts w:ascii="GHEA Grapalat" w:hAnsi="GHEA Grapalat"/>
          <w:sz w:val="22"/>
          <w:szCs w:val="22"/>
        </w:rPr>
        <w:t xml:space="preserve"> </w:t>
      </w:r>
      <w:r w:rsidR="00AA2488" w:rsidRPr="00611272">
        <w:rPr>
          <w:rFonts w:ascii="GHEA Grapalat" w:hAnsi="GHEA Grapalat"/>
          <w:sz w:val="22"/>
          <w:szCs w:val="22"/>
          <w:lang w:val="en-US"/>
        </w:rPr>
        <w:t>N</w:t>
      </w:r>
      <w:r w:rsidR="00AA2488" w:rsidRPr="00611272">
        <w:rPr>
          <w:rFonts w:ascii="GHEA Grapalat" w:hAnsi="GHEA Grapalat"/>
          <w:sz w:val="22"/>
          <w:szCs w:val="22"/>
          <w:lang w:val="hy-AM"/>
        </w:rPr>
        <w:t>________</w:t>
      </w:r>
    </w:p>
    <w:p w14:paraId="6EF7B327" w14:textId="77777777" w:rsidR="000E5A91" w:rsidRPr="00611272" w:rsidRDefault="000E5A91" w:rsidP="00172186">
      <w:pPr>
        <w:widowControl w:val="0"/>
        <w:jc w:val="center"/>
        <w:rPr>
          <w:rFonts w:ascii="GHEA Grapalat" w:hAnsi="GHEA Grapalat"/>
          <w:b/>
          <w:sz w:val="22"/>
          <w:szCs w:val="22"/>
        </w:rPr>
      </w:pPr>
    </w:p>
    <w:p w14:paraId="2FA0DF99" w14:textId="77777777" w:rsidR="00BF7253" w:rsidRPr="00611272" w:rsidRDefault="00BF7253" w:rsidP="00172186">
      <w:pPr>
        <w:pStyle w:val="af4"/>
        <w:shd w:val="clear" w:color="auto" w:fill="FFFFFF"/>
        <w:spacing w:before="0" w:beforeAutospacing="0" w:after="0" w:afterAutospacing="0"/>
        <w:ind w:firstLine="567"/>
        <w:contextualSpacing/>
        <w:jc w:val="both"/>
        <w:rPr>
          <w:rFonts w:ascii="GHEA Grapalat" w:eastAsiaTheme="minorHAnsi" w:hAnsi="GHEA Grapalat" w:cstheme="minorBidi"/>
          <w:sz w:val="16"/>
          <w:szCs w:val="16"/>
        </w:rPr>
      </w:pPr>
      <w:r w:rsidRPr="00611272">
        <w:rPr>
          <w:rFonts w:ascii="GHEA Grapalat" w:eastAsiaTheme="minorHAnsi" w:hAnsi="GHEA Grapalat" w:cstheme="minorBidi"/>
          <w:sz w:val="22"/>
          <w:szCs w:val="22"/>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611272">
        <w:rPr>
          <w:rFonts w:ascii="GHEA Grapalat" w:eastAsiaTheme="minorHAnsi" w:hAnsi="GHEA Grapalat" w:cstheme="minorBidi"/>
          <w:sz w:val="16"/>
          <w:szCs w:val="16"/>
        </w:rPr>
        <w:t>______________________</w:t>
      </w:r>
      <w:r w:rsidRPr="00611272">
        <w:rPr>
          <w:rFonts w:ascii="GHEA Grapalat" w:eastAsiaTheme="minorHAnsi" w:hAnsi="GHEA Grapalat" w:cstheme="minorBidi"/>
          <w:bCs/>
          <w:sz w:val="22"/>
          <w:szCs w:val="22"/>
        </w:rPr>
        <w:t xml:space="preserve"> организованной</w:t>
      </w:r>
    </w:p>
    <w:p w14:paraId="49AEB0F2" w14:textId="230D183A" w:rsidR="00BF7253" w:rsidRPr="00611272" w:rsidRDefault="00BF7253" w:rsidP="00172186">
      <w:pPr>
        <w:pStyle w:val="af4"/>
        <w:shd w:val="clear" w:color="auto" w:fill="FFFFFF"/>
        <w:spacing w:before="0" w:beforeAutospacing="0" w:after="0" w:afterAutospacing="0"/>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16"/>
          <w:szCs w:val="16"/>
        </w:rPr>
        <w:t xml:space="preserve">               </w:t>
      </w:r>
      <w:r w:rsidRPr="00611272">
        <w:rPr>
          <w:rFonts w:ascii="GHEA Grapalat" w:eastAsiaTheme="minorHAnsi" w:hAnsi="GHEA Grapalat" w:cstheme="minorBidi"/>
          <w:sz w:val="14"/>
          <w:szCs w:val="14"/>
        </w:rPr>
        <w:t xml:space="preserve"> код процедуры</w:t>
      </w:r>
      <w:r w:rsidRPr="00611272">
        <w:rPr>
          <w:rFonts w:ascii="GHEA Grapalat" w:eastAsiaTheme="minorHAnsi" w:hAnsi="GHEA Grapalat" w:cstheme="minorBidi"/>
          <w:sz w:val="16"/>
          <w:szCs w:val="16"/>
        </w:rPr>
        <w:t xml:space="preserve">                                           </w:t>
      </w:r>
    </w:p>
    <w:p w14:paraId="4DC70EE0" w14:textId="77777777" w:rsidR="00BF7253" w:rsidRPr="00611272" w:rsidRDefault="00BF7253" w:rsidP="00172186">
      <w:pPr>
        <w:pStyle w:val="af4"/>
        <w:shd w:val="clear" w:color="auto" w:fill="FFFFFF"/>
        <w:spacing w:before="0" w:beforeAutospacing="0" w:after="0" w:afterAutospacing="0"/>
        <w:contextualSpacing/>
        <w:rPr>
          <w:rFonts w:ascii="GHEA Grapalat" w:eastAsiaTheme="minorHAnsi" w:hAnsi="GHEA Grapalat" w:cstheme="minorBidi"/>
          <w:sz w:val="16"/>
          <w:szCs w:val="16"/>
        </w:rPr>
      </w:pPr>
      <w:r w:rsidRPr="00611272">
        <w:rPr>
          <w:rFonts w:ascii="GHEA Grapalat" w:eastAsiaTheme="minorHAnsi" w:hAnsi="GHEA Grapalat" w:cstheme="minorBidi"/>
          <w:sz w:val="16"/>
          <w:szCs w:val="16"/>
        </w:rPr>
        <w:t>____________________________</w:t>
      </w:r>
      <w:r w:rsidRPr="00611272">
        <w:rPr>
          <w:rFonts w:ascii="GHEA Grapalat" w:eastAsiaTheme="minorHAnsi" w:hAnsi="GHEA Grapalat" w:cstheme="minorBidi"/>
          <w:sz w:val="22"/>
          <w:szCs w:val="22"/>
          <w:lang w:val="hy-AM"/>
        </w:rPr>
        <w:t>(далее-бенефициар)</w:t>
      </w:r>
      <w:r w:rsidRPr="00611272">
        <w:rPr>
          <w:rFonts w:ascii="GHEA Grapalat" w:eastAsiaTheme="minorHAnsi" w:hAnsi="GHEA Grapalat" w:cstheme="minorBidi"/>
          <w:sz w:val="22"/>
          <w:szCs w:val="22"/>
        </w:rPr>
        <w:t xml:space="preserve">, </w:t>
      </w:r>
      <w:r w:rsidR="009F7BD5" w:rsidRPr="00611272">
        <w:rPr>
          <w:rFonts w:ascii="GHEA Grapalat" w:eastAsiaTheme="minorHAnsi" w:hAnsi="GHEA Grapalat" w:cstheme="minorBidi"/>
          <w:sz w:val="22"/>
          <w:szCs w:val="22"/>
        </w:rPr>
        <w:t>вытекаю</w:t>
      </w:r>
      <w:r w:rsidRPr="00611272">
        <w:rPr>
          <w:rFonts w:ascii="GHEA Grapalat" w:eastAsiaTheme="minorHAnsi" w:hAnsi="GHEA Grapalat" w:cstheme="minorBidi"/>
          <w:sz w:val="22"/>
          <w:szCs w:val="22"/>
        </w:rPr>
        <w:t xml:space="preserve">щих из </w:t>
      </w:r>
      <w:r w:rsidRPr="00611272">
        <w:rPr>
          <w:rFonts w:ascii="GHEA Grapalat" w:hAnsi="GHEA Grapalat"/>
          <w:sz w:val="22"/>
          <w:szCs w:val="22"/>
        </w:rPr>
        <w:t xml:space="preserve">участия ____________   </w:t>
      </w:r>
    </w:p>
    <w:p w14:paraId="689294D8" w14:textId="77777777" w:rsidR="00BF7253" w:rsidRPr="00611272" w:rsidRDefault="00BF7253" w:rsidP="00172186">
      <w:pPr>
        <w:pStyle w:val="af4"/>
        <w:shd w:val="clear" w:color="auto" w:fill="FFFFFF"/>
        <w:spacing w:before="0" w:beforeAutospacing="0" w:after="0" w:afterAutospacing="0"/>
        <w:contextualSpacing/>
        <w:rPr>
          <w:rFonts w:ascii="GHEA Grapalat" w:eastAsiaTheme="minorHAnsi" w:hAnsi="GHEA Grapalat" w:cstheme="minorBidi"/>
          <w:sz w:val="16"/>
          <w:szCs w:val="16"/>
        </w:rPr>
      </w:pPr>
      <w:r w:rsidRPr="00611272">
        <w:rPr>
          <w:rFonts w:ascii="GHEA Grapalat" w:eastAsiaTheme="minorHAnsi" w:hAnsi="GHEA Grapalat" w:cstheme="minorBidi"/>
          <w:sz w:val="16"/>
          <w:szCs w:val="16"/>
        </w:rPr>
        <w:t>наименование заказчика</w:t>
      </w:r>
      <w:r w:rsidRPr="00611272">
        <w:rPr>
          <w:rStyle w:val="af6"/>
          <w:rFonts w:ascii="GHEA Grapalat" w:hAnsi="GHEA Grapalat"/>
          <w:sz w:val="14"/>
          <w:szCs w:val="14"/>
        </w:rPr>
        <w:t xml:space="preserve">                                                                                                       </w:t>
      </w:r>
      <w:r w:rsidR="00D95F89" w:rsidRPr="00611272">
        <w:rPr>
          <w:rStyle w:val="af6"/>
          <w:rFonts w:ascii="GHEA Grapalat" w:hAnsi="GHEA Grapalat"/>
          <w:sz w:val="14"/>
          <w:szCs w:val="14"/>
        </w:rPr>
        <w:t xml:space="preserve">                    </w:t>
      </w:r>
      <w:r w:rsidRPr="00611272">
        <w:rPr>
          <w:rStyle w:val="af6"/>
          <w:rFonts w:ascii="GHEA Grapalat" w:hAnsi="GHEA Grapalat"/>
          <w:b w:val="0"/>
          <w:sz w:val="14"/>
          <w:szCs w:val="14"/>
        </w:rPr>
        <w:t>наименование участника</w:t>
      </w:r>
    </w:p>
    <w:p w14:paraId="5A650AC5" w14:textId="77777777"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lang w:val="hy-AM"/>
        </w:rPr>
        <w:t xml:space="preserve"> (далее-</w:t>
      </w:r>
      <w:r w:rsidRPr="00611272">
        <w:rPr>
          <w:rFonts w:ascii="GHEA Grapalat" w:eastAsiaTheme="minorHAnsi" w:hAnsi="GHEA Grapalat" w:cstheme="minorBidi"/>
          <w:sz w:val="22"/>
          <w:szCs w:val="22"/>
        </w:rPr>
        <w:t>п</w:t>
      </w:r>
      <w:r w:rsidRPr="00611272">
        <w:rPr>
          <w:rFonts w:ascii="GHEA Grapalat" w:eastAsiaTheme="minorHAnsi" w:hAnsi="GHEA Grapalat" w:cstheme="minorBidi"/>
          <w:sz w:val="22"/>
          <w:szCs w:val="22"/>
          <w:lang w:val="hy-AM"/>
        </w:rPr>
        <w:t>ринципал)</w:t>
      </w:r>
      <w:r w:rsidRPr="00611272">
        <w:rPr>
          <w:rFonts w:ascii="GHEA Grapalat" w:eastAsiaTheme="minorHAnsi" w:hAnsi="GHEA Grapalat" w:cstheme="minorBidi"/>
          <w:sz w:val="22"/>
          <w:szCs w:val="22"/>
        </w:rPr>
        <w:t xml:space="preserve"> в данной процедуре закупок.</w:t>
      </w:r>
    </w:p>
    <w:p w14:paraId="4A6BCECD" w14:textId="6A832C12" w:rsidR="00BF7253" w:rsidRPr="00611272" w:rsidRDefault="00BF7253" w:rsidP="00E05709">
      <w:pPr>
        <w:pStyle w:val="af4"/>
        <w:shd w:val="clear" w:color="auto" w:fill="FFFFFF"/>
        <w:spacing w:before="0" w:beforeAutospacing="0" w:after="0" w:afterAutospacing="0"/>
        <w:jc w:val="both"/>
        <w:rPr>
          <w:rFonts w:ascii="GHEA Grapalat" w:eastAsiaTheme="minorHAnsi" w:hAnsi="GHEA Grapalat" w:cstheme="minorBidi"/>
          <w:sz w:val="22"/>
          <w:szCs w:val="22"/>
          <w:lang w:val="hy-AM"/>
        </w:rPr>
      </w:pPr>
      <w:r w:rsidRPr="00611272">
        <w:rPr>
          <w:rFonts w:ascii="GHEA Grapalat" w:eastAsiaTheme="minorHAnsi" w:hAnsi="GHEA Grapalat" w:cstheme="minorBidi"/>
          <w:sz w:val="22"/>
          <w:szCs w:val="22"/>
        </w:rPr>
        <w:t xml:space="preserve">    2.  По гарантии </w:t>
      </w:r>
      <w:r w:rsidRPr="00611272">
        <w:rPr>
          <w:rFonts w:ascii="GHEA Grapalat" w:eastAsiaTheme="minorHAnsi" w:hAnsi="GHEA Grapalat" w:cstheme="minorBidi"/>
          <w:sz w:val="22"/>
          <w:szCs w:val="22"/>
          <w:lang w:val="hy-AM"/>
        </w:rPr>
        <w:t xml:space="preserve">------------------------------------------------------------------------- </w:t>
      </w:r>
    </w:p>
    <w:p w14:paraId="24E9586E" w14:textId="77777777"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611272">
        <w:rPr>
          <w:rFonts w:ascii="GHEA Grapalat" w:eastAsiaTheme="minorHAnsi" w:hAnsi="GHEA Grapalat" w:cstheme="minorBidi"/>
          <w:sz w:val="16"/>
          <w:szCs w:val="16"/>
        </w:rPr>
        <w:t xml:space="preserve">                                                                  наименование банка выдающего гарантию</w:t>
      </w:r>
    </w:p>
    <w:p w14:paraId="26F23227" w14:textId="56BC4864"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w:t>
      </w:r>
      <w:r w:rsidR="00E05709" w:rsidRPr="00611272">
        <w:rPr>
          <w:rFonts w:ascii="GHEA Grapalat" w:eastAsiaTheme="minorHAnsi" w:hAnsi="GHEA Grapalat" w:cstheme="minorBidi"/>
          <w:sz w:val="22"/>
          <w:szCs w:val="22"/>
        </w:rPr>
        <w:t>___________________________</w:t>
      </w:r>
      <w:r w:rsidRPr="00611272">
        <w:rPr>
          <w:rFonts w:ascii="GHEA Grapalat" w:eastAsiaTheme="minorHAnsi" w:hAnsi="GHEA Grapalat" w:cstheme="minorBidi"/>
          <w:sz w:val="22"/>
          <w:szCs w:val="22"/>
        </w:rPr>
        <w:t xml:space="preserve"> (далее-сумма </w:t>
      </w:r>
    </w:p>
    <w:p w14:paraId="347AD2DE" w14:textId="1D2270F4"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611272">
        <w:rPr>
          <w:rFonts w:ascii="GHEA Grapalat" w:eastAsiaTheme="minorHAnsi" w:hAnsi="GHEA Grapalat" w:cstheme="minorBidi"/>
          <w:sz w:val="22"/>
          <w:szCs w:val="22"/>
        </w:rPr>
        <w:t xml:space="preserve">           </w:t>
      </w:r>
      <w:r w:rsidRPr="00611272">
        <w:rPr>
          <w:rFonts w:ascii="GHEA Grapalat" w:eastAsiaTheme="minorHAnsi" w:hAnsi="GHEA Grapalat" w:cstheme="minorBidi"/>
          <w:sz w:val="16"/>
          <w:szCs w:val="16"/>
        </w:rPr>
        <w:t xml:space="preserve">сумма в цифрах и прописью         </w:t>
      </w:r>
    </w:p>
    <w:p w14:paraId="66F85A2D" w14:textId="77777777"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гарантии)  в течение </w:t>
      </w:r>
      <w:r w:rsidR="003D06E3" w:rsidRPr="00611272">
        <w:rPr>
          <w:rFonts w:ascii="GHEA Grapalat" w:eastAsiaTheme="minorHAnsi" w:hAnsi="GHEA Grapalat" w:cstheme="minorBidi"/>
          <w:sz w:val="22"/>
          <w:szCs w:val="22"/>
        </w:rPr>
        <w:t>пяти</w:t>
      </w:r>
      <w:r w:rsidRPr="00611272">
        <w:rPr>
          <w:rFonts w:ascii="GHEA Grapalat" w:eastAsiaTheme="minorHAnsi" w:hAnsi="GHEA Grapalat" w:cstheme="minorBidi"/>
          <w:sz w:val="22"/>
          <w:szCs w:val="22"/>
        </w:rPr>
        <w:t xml:space="preserve"> рабочих дней после получения требования. </w:t>
      </w:r>
    </w:p>
    <w:p w14:paraId="60A84DC8" w14:textId="13A63670"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Выплата производится посредством перечисления на расчетный  счет____________ бенефициара.</w:t>
      </w:r>
    </w:p>
    <w:p w14:paraId="33BCDEE7" w14:textId="531055E8"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611272">
        <w:rPr>
          <w:rFonts w:ascii="GHEA Grapalat" w:eastAsiaTheme="minorHAnsi" w:hAnsi="GHEA Grapalat" w:cstheme="minorBidi"/>
          <w:sz w:val="22"/>
          <w:szCs w:val="22"/>
        </w:rPr>
        <w:t xml:space="preserve">            </w:t>
      </w:r>
      <w:r w:rsidR="00E05709" w:rsidRPr="00DE6D5B">
        <w:rPr>
          <w:rFonts w:ascii="GHEA Grapalat" w:eastAsiaTheme="minorHAnsi" w:hAnsi="GHEA Grapalat" w:cstheme="minorBidi"/>
          <w:sz w:val="22"/>
          <w:szCs w:val="22"/>
        </w:rPr>
        <w:t xml:space="preserve">                                                                                        </w:t>
      </w:r>
      <w:r w:rsidRPr="00611272">
        <w:rPr>
          <w:rFonts w:ascii="GHEA Grapalat" w:eastAsiaTheme="minorHAnsi" w:hAnsi="GHEA Grapalat" w:cstheme="minorBidi"/>
          <w:sz w:val="22"/>
          <w:szCs w:val="22"/>
        </w:rPr>
        <w:t xml:space="preserve">     </w:t>
      </w:r>
      <w:r w:rsidRPr="00611272">
        <w:rPr>
          <w:rFonts w:ascii="GHEA Grapalat" w:eastAsiaTheme="minorHAnsi" w:hAnsi="GHEA Grapalat" w:cstheme="minorBidi"/>
          <w:sz w:val="16"/>
          <w:szCs w:val="16"/>
        </w:rPr>
        <w:t>расчетный счет</w:t>
      </w:r>
      <w:r w:rsidR="00944857" w:rsidRPr="00611272">
        <w:rPr>
          <w:rFonts w:ascii="GHEA Grapalat" w:eastAsiaTheme="minorHAnsi" w:hAnsi="GHEA Grapalat" w:cstheme="minorBidi"/>
          <w:sz w:val="16"/>
          <w:szCs w:val="16"/>
        </w:rPr>
        <w:t>*</w:t>
      </w:r>
    </w:p>
    <w:p w14:paraId="374B3845" w14:textId="77777777" w:rsidR="00BF7253" w:rsidRPr="00611272" w:rsidRDefault="00BF7253"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3. Настоящая гарантия является безотзывной.</w:t>
      </w:r>
    </w:p>
    <w:p w14:paraId="1F706EF4" w14:textId="77777777" w:rsidR="00BF7253" w:rsidRPr="00611272" w:rsidRDefault="00BF7253"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75D4E59" w14:textId="77777777" w:rsidR="00BF7253" w:rsidRPr="00611272" w:rsidRDefault="00BF7253"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5. Гарантия действует </w:t>
      </w:r>
      <w:r w:rsidR="00476E9A" w:rsidRPr="00611272">
        <w:rPr>
          <w:rFonts w:ascii="GHEA Grapalat" w:eastAsiaTheme="minorHAnsi" w:hAnsi="GHEA Grapalat" w:cstheme="minorBidi"/>
          <w:sz w:val="22"/>
          <w:szCs w:val="22"/>
        </w:rPr>
        <w:t xml:space="preserve">с момента выпуска и в силе </w:t>
      </w:r>
      <w:r w:rsidRPr="00611272">
        <w:rPr>
          <w:rFonts w:ascii="GHEA Grapalat" w:eastAsiaTheme="minorHAnsi" w:hAnsi="GHEA Grapalat" w:cstheme="minorBidi"/>
          <w:sz w:val="22"/>
          <w:szCs w:val="22"/>
        </w:rPr>
        <w:t>девяносто рабочих дней</w:t>
      </w:r>
      <w:r w:rsidR="00E177DB" w:rsidRPr="00611272">
        <w:rPr>
          <w:rFonts w:ascii="GHEA Grapalat" w:eastAsiaTheme="minorHAnsi" w:hAnsi="GHEA Grapalat" w:cstheme="minorBidi"/>
          <w:sz w:val="22"/>
          <w:szCs w:val="22"/>
        </w:rPr>
        <w:t>**</w:t>
      </w:r>
      <w:r w:rsidRPr="00611272">
        <w:rPr>
          <w:rFonts w:ascii="GHEA Grapalat" w:eastAsiaTheme="minorHAnsi" w:hAnsi="GHEA Grapalat" w:cstheme="minorBidi"/>
          <w:sz w:val="22"/>
          <w:szCs w:val="22"/>
        </w:rPr>
        <w:t xml:space="preserve"> со дня </w:t>
      </w:r>
      <w:r w:rsidR="00770F29" w:rsidRPr="00611272">
        <w:rPr>
          <w:rFonts w:ascii="GHEA Grapalat" w:eastAsiaTheme="minorHAnsi" w:hAnsi="GHEA Grapalat" w:cstheme="minorBidi"/>
          <w:sz w:val="22"/>
          <w:szCs w:val="22"/>
        </w:rPr>
        <w:t xml:space="preserve">истечения крайнего срока </w:t>
      </w:r>
      <w:r w:rsidRPr="00611272">
        <w:rPr>
          <w:rFonts w:ascii="GHEA Grapalat" w:eastAsiaTheme="minorHAnsi" w:hAnsi="GHEA Grapalat" w:cstheme="minorBidi"/>
          <w:sz w:val="22"/>
          <w:szCs w:val="22"/>
        </w:rPr>
        <w:t xml:space="preserve">подачи принципалом </w:t>
      </w:r>
      <w:r w:rsidR="00770F29" w:rsidRPr="00611272">
        <w:rPr>
          <w:rFonts w:ascii="GHEA Grapalat" w:eastAsiaTheme="minorHAnsi" w:hAnsi="GHEA Grapalat" w:cstheme="minorBidi"/>
          <w:sz w:val="22"/>
          <w:szCs w:val="22"/>
        </w:rPr>
        <w:t xml:space="preserve">заявок </w:t>
      </w:r>
      <w:r w:rsidRPr="00611272">
        <w:rPr>
          <w:rFonts w:ascii="GHEA Grapalat" w:eastAsiaTheme="minorHAnsi" w:hAnsi="GHEA Grapalat" w:cstheme="minorBidi"/>
          <w:sz w:val="22"/>
          <w:szCs w:val="22"/>
        </w:rPr>
        <w:t>на участие в организованной бенефициаром процедуре закупок под кодом   ________________________________.</w:t>
      </w:r>
    </w:p>
    <w:p w14:paraId="11937FA8" w14:textId="78206551" w:rsidR="00BF7253" w:rsidRPr="00611272" w:rsidRDefault="00E05709"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sz w:val="16"/>
          <w:szCs w:val="16"/>
        </w:rPr>
      </w:pPr>
      <w:r w:rsidRPr="00DE6D5B">
        <w:rPr>
          <w:rFonts w:ascii="GHEA Grapalat" w:eastAsiaTheme="minorHAnsi" w:hAnsi="GHEA Grapalat" w:cstheme="minorBidi"/>
          <w:sz w:val="16"/>
          <w:szCs w:val="16"/>
        </w:rPr>
        <w:t xml:space="preserve">                                                                           </w:t>
      </w:r>
      <w:r w:rsidR="00BF7253" w:rsidRPr="00611272">
        <w:rPr>
          <w:rFonts w:ascii="GHEA Grapalat" w:eastAsiaTheme="minorHAnsi" w:hAnsi="GHEA Grapalat" w:cstheme="minorBidi"/>
          <w:sz w:val="16"/>
          <w:szCs w:val="16"/>
        </w:rPr>
        <w:t>код процедуры</w:t>
      </w:r>
    </w:p>
    <w:p w14:paraId="629502E8" w14:textId="6C9068AE" w:rsidR="006947EF" w:rsidRPr="00611272" w:rsidRDefault="007A4FB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Информацию о факте предоставления настоящей гарантии </w:t>
      </w:r>
      <w:r w:rsidR="004B6770" w:rsidRPr="00611272">
        <w:rPr>
          <w:rFonts w:ascii="GHEA Grapalat" w:eastAsiaTheme="minorHAnsi" w:hAnsi="GHEA Grapalat" w:cstheme="minorBidi"/>
          <w:sz w:val="22"/>
          <w:szCs w:val="22"/>
        </w:rPr>
        <w:t>-</w:t>
      </w:r>
      <w:r w:rsidR="004B6770" w:rsidRPr="00611272">
        <w:rPr>
          <w:rFonts w:ascii="GHEA Grapalat" w:hAnsi="GHEA Grapalat"/>
          <w:sz w:val="22"/>
          <w:szCs w:val="22"/>
        </w:rPr>
        <w:t xml:space="preserve"> </w:t>
      </w:r>
      <w:r w:rsidR="004B6770" w:rsidRPr="00611272">
        <w:rPr>
          <w:rFonts w:ascii="GHEA Grapalat" w:eastAsiaTheme="minorHAnsi" w:hAnsi="GHEA Grapalat" w:cstheme="minorBidi"/>
          <w:sz w:val="22"/>
          <w:szCs w:val="22"/>
        </w:rPr>
        <w:t xml:space="preserve">номер гарантии, наименование предоставляющего банка и код, указанный в пункте 1 настоящей гарантии, </w:t>
      </w:r>
      <w:r w:rsidRPr="00611272">
        <w:rPr>
          <w:rFonts w:ascii="GHEA Grapalat" w:eastAsiaTheme="minorHAnsi" w:hAnsi="GHEA Grapalat" w:cstheme="minorBidi"/>
          <w:sz w:val="22"/>
          <w:szCs w:val="22"/>
        </w:rPr>
        <w:t>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E05709" w:rsidRPr="00611272">
        <w:rPr>
          <w:rFonts w:ascii="GHEA Grapalat" w:eastAsiaTheme="minorHAnsi" w:hAnsi="GHEA Grapalat" w:cstheme="minorBidi"/>
          <w:sz w:val="22"/>
          <w:szCs w:val="22"/>
        </w:rPr>
        <w:t>___________________________</w:t>
      </w:r>
      <w:r w:rsidRPr="00611272">
        <w:rPr>
          <w:rFonts w:ascii="GHEA Grapalat" w:eastAsiaTheme="minorHAnsi" w:hAnsi="GHEA Grapalat" w:cstheme="minorBidi"/>
          <w:sz w:val="22"/>
          <w:szCs w:val="22"/>
        </w:rPr>
        <w:t xml:space="preserve">, </w:t>
      </w:r>
    </w:p>
    <w:p w14:paraId="099D64F0" w14:textId="16B80F86" w:rsidR="006947EF" w:rsidRPr="00611272" w:rsidRDefault="00E05709" w:rsidP="00E05709">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DE6D5B">
        <w:rPr>
          <w:rStyle w:val="af6"/>
          <w:rFonts w:ascii="GHEA Grapalat" w:hAnsi="GHEA Grapalat"/>
          <w:b w:val="0"/>
          <w:bCs w:val="0"/>
          <w:sz w:val="18"/>
          <w:szCs w:val="18"/>
        </w:rPr>
        <w:t xml:space="preserve">               </w:t>
      </w:r>
      <w:r w:rsidR="006947EF" w:rsidRPr="00611272">
        <w:rPr>
          <w:rStyle w:val="af6"/>
          <w:rFonts w:ascii="GHEA Grapalat" w:hAnsi="GHEA Grapalat"/>
          <w:b w:val="0"/>
          <w:bCs w:val="0"/>
          <w:sz w:val="18"/>
          <w:szCs w:val="18"/>
        </w:rPr>
        <w:t>адрес эл. почты секретаря</w:t>
      </w:r>
    </w:p>
    <w:p w14:paraId="3C9EBEE1" w14:textId="7D4BA1A6" w:rsidR="00BF7253" w:rsidRPr="00611272" w:rsidRDefault="007A4FB9" w:rsidP="00E05709">
      <w:pPr>
        <w:pStyle w:val="af4"/>
        <w:shd w:val="clear" w:color="auto" w:fill="FFFFFF"/>
        <w:spacing w:before="0" w:beforeAutospacing="0" w:after="0" w:afterAutospacing="0"/>
        <w:jc w:val="both"/>
        <w:rPr>
          <w:rStyle w:val="af6"/>
          <w:rFonts w:ascii="GHEA Grapalat" w:eastAsiaTheme="minorHAnsi" w:hAnsi="GHEA Grapalat" w:cstheme="minorBidi"/>
          <w:b w:val="0"/>
          <w:bCs w:val="0"/>
          <w:sz w:val="22"/>
          <w:szCs w:val="22"/>
        </w:rPr>
      </w:pPr>
      <w:r w:rsidRPr="00611272">
        <w:rPr>
          <w:rFonts w:ascii="GHEA Grapalat" w:eastAsiaTheme="minorHAnsi" w:hAnsi="GHEA Grapalat" w:cstheme="minorBidi"/>
          <w:sz w:val="22"/>
          <w:szCs w:val="22"/>
        </w:rPr>
        <w:t>который указан в упомянутом в настоящем пункте приглашении к процедуре закупок.</w:t>
      </w:r>
    </w:p>
    <w:p w14:paraId="711DFEB4" w14:textId="4D91904A" w:rsidR="00C65612" w:rsidRPr="00611272" w:rsidRDefault="00BF7253" w:rsidP="00E05709">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6. Бенефициар предъявляет требование лицу, выдающему гарантию, в письменной форме. К требованию </w:t>
      </w:r>
      <w:r w:rsidR="009B09D3" w:rsidRPr="00611272">
        <w:rPr>
          <w:rFonts w:ascii="GHEA Grapalat" w:eastAsiaTheme="minorHAnsi" w:hAnsi="GHEA Grapalat" w:cstheme="minorBidi"/>
          <w:sz w:val="22"/>
          <w:szCs w:val="22"/>
        </w:rPr>
        <w:t>прилагается копия протокола заседания оценочной комиссии об отклонении заявки.</w:t>
      </w:r>
    </w:p>
    <w:p w14:paraId="26C12DB0" w14:textId="77777777" w:rsidR="00BF7253" w:rsidRPr="00611272" w:rsidRDefault="00BF7253"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7.</w:t>
      </w:r>
      <w:r w:rsidRPr="00611272">
        <w:rPr>
          <w:rFonts w:ascii="GHEA Grapalat" w:hAnsi="GHEA Grapalat"/>
          <w:sz w:val="22"/>
          <w:szCs w:val="22"/>
        </w:rPr>
        <w:t xml:space="preserve"> </w:t>
      </w:r>
      <w:r w:rsidRPr="00611272">
        <w:rPr>
          <w:rFonts w:ascii="GHEA Grapalat" w:eastAsiaTheme="minorHAnsi" w:hAnsi="GHEA Grapalat"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62DD759" w14:textId="77777777" w:rsidR="00BF7253" w:rsidRPr="00611272" w:rsidRDefault="00BF7253"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8.</w:t>
      </w:r>
      <w:r w:rsidRPr="00611272">
        <w:rPr>
          <w:rFonts w:ascii="GHEA Grapalat" w:hAnsi="GHEA Grapalat"/>
          <w:sz w:val="22"/>
          <w:szCs w:val="22"/>
        </w:rPr>
        <w:t xml:space="preserve"> </w:t>
      </w:r>
      <w:r w:rsidRPr="00611272">
        <w:rPr>
          <w:rFonts w:ascii="GHEA Grapalat" w:eastAsiaTheme="minorHAnsi" w:hAnsi="GHEA Grapalat" w:cstheme="minorBidi"/>
          <w:sz w:val="22"/>
          <w:szCs w:val="22"/>
        </w:rPr>
        <w:t>Лицо, выдающее гарантию, отклоняет требование бенефициара, если:</w:t>
      </w:r>
    </w:p>
    <w:p w14:paraId="07AB591D" w14:textId="77777777" w:rsidR="00BF7253" w:rsidRPr="00611272" w:rsidRDefault="00BF7253"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1) требование или прилагаемые документы не соответствуют условиям настоящей гарантии,</w:t>
      </w:r>
    </w:p>
    <w:p w14:paraId="5386509A" w14:textId="77777777" w:rsidR="00BF7253" w:rsidRPr="00611272" w:rsidRDefault="00BF7253"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t>2) требование представлено по истечении срока, установленного гарантией.</w:t>
      </w:r>
    </w:p>
    <w:p w14:paraId="39F6592D" w14:textId="77777777" w:rsidR="00BF7253" w:rsidRPr="00611272" w:rsidRDefault="00BF7253"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AC7DC41" w14:textId="77777777" w:rsidR="00BF7253" w:rsidRPr="00611272" w:rsidRDefault="00BF7253"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14:paraId="20597957" w14:textId="77777777" w:rsidR="00BF7253" w:rsidRPr="00611272" w:rsidRDefault="00BF7253"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2938FB7" w14:textId="77777777" w:rsidR="00BF7253" w:rsidRPr="00611272" w:rsidRDefault="00BF7253" w:rsidP="00172186">
      <w:pPr>
        <w:pStyle w:val="af4"/>
        <w:shd w:val="clear" w:color="auto" w:fill="FFFFFF"/>
        <w:spacing w:before="0" w:beforeAutospacing="0" w:after="0" w:afterAutospacing="0"/>
        <w:ind w:firstLine="375"/>
        <w:jc w:val="both"/>
        <w:rPr>
          <w:rFonts w:ascii="GHEA Grapalat" w:hAnsi="GHEA Grapalat"/>
          <w:sz w:val="18"/>
          <w:szCs w:val="18"/>
        </w:rPr>
      </w:pPr>
    </w:p>
    <w:p w14:paraId="71FD217D" w14:textId="77777777" w:rsidR="00BF7253" w:rsidRPr="00611272" w:rsidRDefault="00BF7253" w:rsidP="00172186">
      <w:pPr>
        <w:pStyle w:val="af4"/>
        <w:shd w:val="clear" w:color="auto" w:fill="FFFFFF"/>
        <w:spacing w:before="0" w:beforeAutospacing="0" w:after="0" w:afterAutospacing="0"/>
        <w:ind w:firstLine="375"/>
        <w:jc w:val="both"/>
        <w:rPr>
          <w:rFonts w:ascii="GHEA Grapalat" w:hAnsi="GHEA Grapalat"/>
          <w:sz w:val="18"/>
          <w:szCs w:val="18"/>
          <w:u w:val="single"/>
          <w:lang w:val="hy-AM"/>
        </w:rPr>
      </w:pPr>
      <w:r w:rsidRPr="00611272">
        <w:rPr>
          <w:rFonts w:ascii="GHEA Grapalat" w:hAnsi="GHEA Grapalat"/>
          <w:sz w:val="18"/>
          <w:szCs w:val="18"/>
          <w:lang w:val="hy-AM"/>
        </w:rPr>
        <w:t>Руководитель исполнительного органа</w:t>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p>
    <w:p w14:paraId="16FAB997" w14:textId="77777777" w:rsidR="00BF7253" w:rsidRPr="00611272" w:rsidRDefault="00BF7253" w:rsidP="00172186">
      <w:pPr>
        <w:pStyle w:val="af4"/>
        <w:shd w:val="clear" w:color="auto" w:fill="FFFFFF"/>
        <w:spacing w:before="0" w:beforeAutospacing="0" w:after="0" w:afterAutospacing="0"/>
        <w:ind w:firstLine="375"/>
        <w:jc w:val="both"/>
        <w:rPr>
          <w:rFonts w:ascii="GHEA Grapalat" w:hAnsi="GHEA Grapalat"/>
          <w:sz w:val="18"/>
          <w:szCs w:val="18"/>
          <w:lang w:val="hy-AM"/>
        </w:rPr>
      </w:pPr>
    </w:p>
    <w:p w14:paraId="662721E3" w14:textId="77777777" w:rsidR="00BF7253" w:rsidRPr="00611272" w:rsidRDefault="00BF7253" w:rsidP="00172186">
      <w:pPr>
        <w:pStyle w:val="af4"/>
        <w:shd w:val="clear" w:color="auto" w:fill="FFFFFF"/>
        <w:spacing w:before="0" w:beforeAutospacing="0" w:after="0" w:afterAutospacing="0"/>
        <w:ind w:firstLine="375"/>
        <w:jc w:val="both"/>
        <w:rPr>
          <w:rFonts w:ascii="GHEA Grapalat" w:hAnsi="GHEA Grapalat"/>
          <w:sz w:val="18"/>
          <w:szCs w:val="18"/>
          <w:lang w:val="hy-AM"/>
        </w:rPr>
      </w:pP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p>
    <w:p w14:paraId="64FB9BE5" w14:textId="77777777" w:rsidR="00611272" w:rsidRDefault="00BF7253" w:rsidP="00611272">
      <w:pPr>
        <w:pStyle w:val="af4"/>
        <w:shd w:val="clear" w:color="auto" w:fill="FFFFFF"/>
        <w:spacing w:before="0" w:beforeAutospacing="0" w:after="0" w:afterAutospacing="0"/>
        <w:rPr>
          <w:rFonts w:ascii="GHEA Grapalat" w:hAnsi="GHEA Grapalat" w:cs="Sylfaen"/>
          <w:sz w:val="22"/>
          <w:szCs w:val="22"/>
          <w:vertAlign w:val="superscript"/>
        </w:rPr>
      </w:pPr>
      <w:r w:rsidRPr="00611272">
        <w:rPr>
          <w:rFonts w:ascii="GHEA Grapalat" w:hAnsi="GHEA Grapalat" w:cs="Sylfaen"/>
          <w:sz w:val="22"/>
          <w:szCs w:val="22"/>
          <w:vertAlign w:val="superscript"/>
          <w:lang w:val="hy-AM"/>
        </w:rPr>
        <w:t xml:space="preserve">                                                        </w:t>
      </w:r>
      <w:r w:rsidRPr="00611272">
        <w:rPr>
          <w:rFonts w:ascii="GHEA Grapalat" w:hAnsi="GHEA Grapalat" w:cs="Sylfaen"/>
          <w:sz w:val="22"/>
          <w:szCs w:val="22"/>
          <w:vertAlign w:val="superscript"/>
        </w:rPr>
        <w:t>число, месяц, год</w:t>
      </w:r>
    </w:p>
    <w:p w14:paraId="70E4C948" w14:textId="76DF0624" w:rsidR="00235549" w:rsidRPr="00611272" w:rsidRDefault="00235549" w:rsidP="00611272">
      <w:pPr>
        <w:pStyle w:val="af4"/>
        <w:shd w:val="clear" w:color="auto" w:fill="FFFFFF"/>
        <w:spacing w:before="0" w:beforeAutospacing="0" w:after="0" w:afterAutospacing="0"/>
        <w:jc w:val="right"/>
        <w:rPr>
          <w:rFonts w:ascii="GHEA Grapalat" w:hAnsi="GHEA Grapalat" w:cs="Arial"/>
          <w:b/>
          <w:sz w:val="22"/>
          <w:szCs w:val="22"/>
        </w:rPr>
      </w:pPr>
      <w:r w:rsidRPr="00611272">
        <w:rPr>
          <w:rFonts w:ascii="GHEA Grapalat" w:hAnsi="GHEA Grapalat"/>
          <w:b/>
          <w:sz w:val="22"/>
          <w:szCs w:val="22"/>
        </w:rPr>
        <w:lastRenderedPageBreak/>
        <w:t>Приложение № 5</w:t>
      </w:r>
    </w:p>
    <w:p w14:paraId="56104A91" w14:textId="3087D54F" w:rsidR="00BB3C02" w:rsidRPr="00611272" w:rsidRDefault="00BB3C02" w:rsidP="00BB3C02">
      <w:pPr>
        <w:pStyle w:val="31"/>
        <w:widowControl w:val="0"/>
        <w:spacing w:line="240" w:lineRule="auto"/>
        <w:jc w:val="right"/>
        <w:rPr>
          <w:rFonts w:ascii="GHEA Grapalat" w:hAnsi="GHEA Grapalat"/>
          <w:sz w:val="22"/>
          <w:szCs w:val="22"/>
        </w:rPr>
      </w:pPr>
      <w:r w:rsidRPr="00611272">
        <w:rPr>
          <w:rFonts w:ascii="GHEA Grapalat" w:hAnsi="GHEA Grapalat"/>
          <w:b/>
          <w:color w:val="000000" w:themeColor="text1"/>
          <w:sz w:val="22"/>
          <w:szCs w:val="22"/>
        </w:rPr>
        <w:t>к Приглашению на открытый конкурс</w:t>
      </w:r>
      <w:r w:rsidRPr="00611272">
        <w:rPr>
          <w:rFonts w:ascii="GHEA Grapalat" w:hAnsi="GHEA Grapalat"/>
          <w:b/>
          <w:color w:val="000000" w:themeColor="text1"/>
          <w:sz w:val="22"/>
          <w:szCs w:val="22"/>
        </w:rPr>
        <w:br/>
        <w:t>под кодом «HH SHMAH-BMAShDzB-</w:t>
      </w:r>
      <w:r w:rsidR="002E0E94">
        <w:rPr>
          <w:rFonts w:ascii="GHEA Grapalat" w:hAnsi="GHEA Grapalat"/>
          <w:b/>
          <w:color w:val="000000" w:themeColor="text1"/>
          <w:sz w:val="22"/>
          <w:szCs w:val="22"/>
        </w:rPr>
        <w:t>25/16</w:t>
      </w:r>
      <w:r w:rsidRPr="00611272">
        <w:rPr>
          <w:rFonts w:ascii="GHEA Grapalat" w:hAnsi="GHEA Grapalat"/>
          <w:b/>
          <w:color w:val="000000" w:themeColor="text1"/>
          <w:sz w:val="22"/>
          <w:szCs w:val="22"/>
        </w:rPr>
        <w:t>»</w:t>
      </w:r>
      <w:r w:rsidRPr="00611272">
        <w:rPr>
          <w:rFonts w:ascii="GHEA Grapalat" w:hAnsi="GHEA Grapalat"/>
          <w:sz w:val="22"/>
          <w:szCs w:val="22"/>
        </w:rPr>
        <w:t xml:space="preserve"> </w:t>
      </w:r>
    </w:p>
    <w:p w14:paraId="7E4BC7F5" w14:textId="77777777" w:rsidR="001005B0" w:rsidRPr="002647CA" w:rsidRDefault="001005B0" w:rsidP="00172186">
      <w:pPr>
        <w:widowControl w:val="0"/>
        <w:jc w:val="center"/>
        <w:rPr>
          <w:rFonts w:ascii="GHEA Grapalat" w:hAnsi="GHEA Grapalat"/>
          <w:b/>
        </w:rPr>
      </w:pPr>
    </w:p>
    <w:p w14:paraId="3C4302BB" w14:textId="77777777" w:rsidR="0075061D" w:rsidRPr="00611272" w:rsidRDefault="0075061D" w:rsidP="00172186">
      <w:pPr>
        <w:pStyle w:val="31"/>
        <w:widowControl w:val="0"/>
        <w:spacing w:line="240" w:lineRule="auto"/>
        <w:jc w:val="center"/>
        <w:rPr>
          <w:rFonts w:ascii="GHEA Grapalat" w:hAnsi="GHEA Grapalat"/>
          <w:sz w:val="22"/>
          <w:szCs w:val="22"/>
          <w:lang w:val="hy-AM"/>
        </w:rPr>
      </w:pPr>
      <w:r w:rsidRPr="00611272">
        <w:rPr>
          <w:rFonts w:ascii="GHEA Grapalat" w:hAnsi="GHEA Grapalat"/>
          <w:sz w:val="22"/>
          <w:szCs w:val="22"/>
        </w:rPr>
        <w:t xml:space="preserve">ГАРАНТИЯ </w:t>
      </w:r>
      <w:r w:rsidRPr="00611272">
        <w:rPr>
          <w:rFonts w:ascii="GHEA Grapalat" w:hAnsi="GHEA Grapalat"/>
          <w:sz w:val="22"/>
          <w:szCs w:val="22"/>
          <w:lang w:val="en-US"/>
        </w:rPr>
        <w:t>N</w:t>
      </w:r>
      <w:r w:rsidRPr="00611272">
        <w:rPr>
          <w:rFonts w:ascii="GHEA Grapalat" w:hAnsi="GHEA Grapalat"/>
          <w:sz w:val="22"/>
          <w:szCs w:val="22"/>
          <w:lang w:val="hy-AM"/>
        </w:rPr>
        <w:t>________</w:t>
      </w:r>
    </w:p>
    <w:p w14:paraId="71CC9C2B" w14:textId="77777777" w:rsidR="0075061D" w:rsidRPr="00611272" w:rsidRDefault="0075061D" w:rsidP="00172186">
      <w:pPr>
        <w:widowControl w:val="0"/>
        <w:jc w:val="center"/>
        <w:rPr>
          <w:rFonts w:ascii="GHEA Grapalat" w:hAnsi="GHEA Grapalat"/>
          <w:b/>
          <w:sz w:val="22"/>
          <w:szCs w:val="22"/>
        </w:rPr>
      </w:pPr>
      <w:r w:rsidRPr="00611272">
        <w:rPr>
          <w:rFonts w:ascii="GHEA Grapalat" w:hAnsi="GHEA Grapalat"/>
          <w:b/>
          <w:sz w:val="22"/>
          <w:szCs w:val="22"/>
        </w:rPr>
        <w:t>(обеспечение договора)</w:t>
      </w:r>
    </w:p>
    <w:p w14:paraId="51900E76" w14:textId="77777777" w:rsidR="001005B0" w:rsidRPr="00611272" w:rsidRDefault="001005B0" w:rsidP="00172186">
      <w:pPr>
        <w:widowControl w:val="0"/>
        <w:jc w:val="center"/>
        <w:rPr>
          <w:rFonts w:ascii="GHEA Grapalat" w:hAnsi="GHEA Grapalat"/>
          <w:b/>
          <w:sz w:val="22"/>
          <w:szCs w:val="22"/>
        </w:rPr>
      </w:pPr>
    </w:p>
    <w:p w14:paraId="1E87B3FD" w14:textId="77777777" w:rsidR="005B3A59" w:rsidRPr="00611272" w:rsidRDefault="005B3A59" w:rsidP="00172186">
      <w:pPr>
        <w:pStyle w:val="af4"/>
        <w:shd w:val="clear" w:color="auto" w:fill="FFFFFF"/>
        <w:spacing w:before="0" w:beforeAutospacing="0" w:after="0" w:afterAutospacing="0"/>
        <w:jc w:val="both"/>
        <w:rPr>
          <w:rStyle w:val="af6"/>
          <w:rFonts w:ascii="GHEA Grapalat" w:hAnsi="GHEA Grapalat"/>
          <w:b w:val="0"/>
          <w:bCs w:val="0"/>
          <w:sz w:val="18"/>
          <w:szCs w:val="18"/>
          <w:lang w:val="hy-AM"/>
        </w:rPr>
      </w:pPr>
      <w:r w:rsidRPr="00611272">
        <w:rPr>
          <w:rFonts w:ascii="GHEA Grapalat" w:eastAsiaTheme="minorHAnsi" w:hAnsi="GHEA Grapalat" w:cstheme="minorBidi"/>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611272">
        <w:rPr>
          <w:rFonts w:ascii="GHEA Grapalat" w:eastAsiaTheme="minorHAnsi" w:hAnsi="GHEA Grapalat" w:cstheme="minorBidi"/>
          <w:sz w:val="22"/>
          <w:szCs w:val="22"/>
          <w:lang w:val="hy-AM"/>
        </w:rPr>
        <w:t xml:space="preserve">  </w:t>
      </w:r>
      <w:r w:rsidRPr="00611272">
        <w:rPr>
          <w:rStyle w:val="af6"/>
          <w:rFonts w:ascii="GHEA Grapalat" w:hAnsi="GHEA Grapalat"/>
          <w:sz w:val="18"/>
          <w:szCs w:val="18"/>
          <w:u w:val="single"/>
          <w:lang w:val="hy-AM"/>
        </w:rPr>
        <w:tab/>
      </w:r>
      <w:r w:rsidRPr="00611272">
        <w:rPr>
          <w:rStyle w:val="af6"/>
          <w:rFonts w:ascii="GHEA Grapalat" w:hAnsi="GHEA Grapalat"/>
          <w:sz w:val="18"/>
          <w:szCs w:val="18"/>
          <w:u w:val="single"/>
          <w:lang w:val="hy-AM"/>
        </w:rPr>
        <w:tab/>
      </w:r>
      <w:r w:rsidRPr="00611272">
        <w:rPr>
          <w:rStyle w:val="af6"/>
          <w:rFonts w:ascii="GHEA Grapalat" w:hAnsi="GHEA Grapalat"/>
          <w:sz w:val="18"/>
          <w:szCs w:val="18"/>
          <w:u w:val="single"/>
          <w:lang w:val="hy-AM"/>
        </w:rPr>
        <w:tab/>
      </w:r>
      <w:r w:rsidRPr="00611272">
        <w:rPr>
          <w:rStyle w:val="af6"/>
          <w:rFonts w:ascii="GHEA Grapalat" w:hAnsi="GHEA Grapalat"/>
          <w:sz w:val="18"/>
          <w:szCs w:val="18"/>
          <w:u w:val="single"/>
          <w:lang w:val="hy-AM"/>
        </w:rPr>
        <w:tab/>
      </w:r>
      <w:r w:rsidRPr="00611272">
        <w:rPr>
          <w:rStyle w:val="af6"/>
          <w:rFonts w:ascii="GHEA Grapalat" w:hAnsi="GHEA Grapalat"/>
          <w:sz w:val="18"/>
          <w:szCs w:val="18"/>
          <w:u w:val="single"/>
          <w:lang w:val="hy-AM"/>
        </w:rPr>
        <w:tab/>
      </w:r>
      <w:r w:rsidRPr="00611272">
        <w:rPr>
          <w:rStyle w:val="af6"/>
          <w:rFonts w:ascii="GHEA Grapalat" w:hAnsi="GHEA Grapalat"/>
          <w:sz w:val="18"/>
          <w:szCs w:val="18"/>
          <w:u w:val="single"/>
          <w:lang w:val="hy-AM"/>
        </w:rPr>
        <w:tab/>
      </w:r>
      <w:r w:rsidRPr="00611272">
        <w:rPr>
          <w:rStyle w:val="af6"/>
          <w:rFonts w:ascii="GHEA Grapalat" w:hAnsi="GHEA Grapalat"/>
          <w:sz w:val="18"/>
          <w:szCs w:val="18"/>
        </w:rPr>
        <w:t xml:space="preserve">   </w:t>
      </w:r>
      <w:r w:rsidRPr="00611272">
        <w:rPr>
          <w:rFonts w:ascii="GHEA Grapalat" w:eastAsiaTheme="minorHAnsi" w:hAnsi="GHEA Grapalat" w:cstheme="minorBidi"/>
          <w:sz w:val="22"/>
          <w:szCs w:val="22"/>
        </w:rPr>
        <w:t>заключаемым</w:t>
      </w:r>
      <w:r w:rsidRPr="00611272">
        <w:rPr>
          <w:rStyle w:val="af6"/>
          <w:rFonts w:ascii="GHEA Grapalat" w:hAnsi="GHEA Grapalat"/>
          <w:sz w:val="20"/>
          <w:szCs w:val="20"/>
        </w:rPr>
        <w:t xml:space="preserve">  </w:t>
      </w:r>
      <w:r w:rsidRPr="00611272">
        <w:rPr>
          <w:rFonts w:ascii="GHEA Grapalat" w:eastAsiaTheme="minorHAnsi" w:hAnsi="GHEA Grapalat" w:cstheme="minorBidi"/>
          <w:bCs/>
          <w:sz w:val="22"/>
          <w:szCs w:val="22"/>
        </w:rPr>
        <w:t>между</w:t>
      </w:r>
    </w:p>
    <w:p w14:paraId="5710B2B2" w14:textId="049F96A8" w:rsidR="005B3A59" w:rsidRPr="00611272" w:rsidRDefault="005B3A59" w:rsidP="00172186">
      <w:pPr>
        <w:pStyle w:val="af4"/>
        <w:shd w:val="clear" w:color="auto" w:fill="FFFFFF"/>
        <w:spacing w:before="0" w:beforeAutospacing="0" w:after="0" w:afterAutospacing="0"/>
        <w:jc w:val="both"/>
        <w:rPr>
          <w:rStyle w:val="af6"/>
          <w:rFonts w:ascii="GHEA Grapalat" w:hAnsi="GHEA Grapalat"/>
          <w:b w:val="0"/>
          <w:bCs w:val="0"/>
          <w:sz w:val="18"/>
          <w:szCs w:val="18"/>
        </w:rPr>
      </w:pPr>
      <w:r w:rsidRPr="00611272">
        <w:rPr>
          <w:rStyle w:val="af6"/>
          <w:rFonts w:ascii="GHEA Grapalat" w:hAnsi="GHEA Grapalat"/>
          <w:b w:val="0"/>
          <w:sz w:val="18"/>
          <w:szCs w:val="18"/>
        </w:rPr>
        <w:t xml:space="preserve">      номер заключаемого договора</w:t>
      </w:r>
      <w:r w:rsidRPr="00611272">
        <w:rPr>
          <w:rStyle w:val="af6"/>
          <w:rFonts w:ascii="GHEA Grapalat" w:hAnsi="GHEA Grapalat"/>
          <w:b w:val="0"/>
          <w:sz w:val="18"/>
          <w:szCs w:val="18"/>
          <w:lang w:val="hy-AM"/>
        </w:rPr>
        <w:tab/>
      </w:r>
      <w:r w:rsidRPr="00611272">
        <w:rPr>
          <w:rStyle w:val="af6"/>
          <w:rFonts w:ascii="GHEA Grapalat" w:hAnsi="GHEA Grapalat"/>
          <w:b w:val="0"/>
          <w:sz w:val="18"/>
          <w:szCs w:val="18"/>
          <w:lang w:val="hy-AM"/>
        </w:rPr>
        <w:tab/>
      </w:r>
      <w:r w:rsidRPr="00611272">
        <w:rPr>
          <w:rStyle w:val="af6"/>
          <w:rFonts w:ascii="GHEA Grapalat" w:hAnsi="GHEA Grapalat"/>
          <w:b w:val="0"/>
          <w:sz w:val="18"/>
          <w:szCs w:val="18"/>
          <w:lang w:val="hy-AM"/>
        </w:rPr>
        <w:tab/>
      </w:r>
    </w:p>
    <w:p w14:paraId="3DF1F25C" w14:textId="39158F52" w:rsidR="00BB3C02" w:rsidRPr="00611272" w:rsidRDefault="005B3A59" w:rsidP="00BB3C02">
      <w:pPr>
        <w:pStyle w:val="af4"/>
        <w:shd w:val="clear" w:color="auto" w:fill="FFFFFF"/>
        <w:spacing w:before="0" w:beforeAutospacing="0" w:after="0" w:afterAutospacing="0"/>
        <w:jc w:val="both"/>
        <w:rPr>
          <w:rFonts w:ascii="GHEA Grapalat" w:hAnsi="GHEA Grapalat"/>
          <w:sz w:val="18"/>
          <w:szCs w:val="18"/>
          <w:lang w:val="hy-AM"/>
        </w:rPr>
      </w:pP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00875F09" w:rsidRPr="00611272">
        <w:rPr>
          <w:rFonts w:ascii="GHEA Grapalat" w:hAnsi="GHEA Grapalat"/>
          <w:sz w:val="18"/>
          <w:szCs w:val="18"/>
          <w:u w:val="single"/>
        </w:rPr>
        <w:t>_____</w:t>
      </w:r>
      <w:r w:rsidRPr="00611272">
        <w:rPr>
          <w:rFonts w:ascii="GHEA Grapalat" w:hAnsi="GHEA Grapalat"/>
          <w:sz w:val="18"/>
          <w:szCs w:val="18"/>
          <w:lang w:val="hy-AM"/>
        </w:rPr>
        <w:t xml:space="preserve"> </w:t>
      </w:r>
      <w:r w:rsidRPr="00611272">
        <w:rPr>
          <w:rFonts w:ascii="GHEA Grapalat" w:eastAsiaTheme="minorHAnsi" w:hAnsi="GHEA Grapalat" w:cstheme="minorBidi"/>
          <w:sz w:val="22"/>
          <w:szCs w:val="22"/>
        </w:rPr>
        <w:t xml:space="preserve">   (далее-бенефициар) и</w:t>
      </w:r>
      <w:r w:rsidRPr="00611272">
        <w:rPr>
          <w:rStyle w:val="af6"/>
          <w:rFonts w:ascii="GHEA Grapalat" w:hAnsi="GHEA Grapalat"/>
          <w:b w:val="0"/>
          <w:sz w:val="18"/>
          <w:szCs w:val="18"/>
        </w:rPr>
        <w:t xml:space="preserve">   </w:t>
      </w:r>
      <w:r w:rsidRPr="00611272">
        <w:rPr>
          <w:rStyle w:val="af6"/>
          <w:rFonts w:ascii="GHEA Grapalat" w:hAnsi="GHEA Grapalat"/>
          <w:b w:val="0"/>
          <w:sz w:val="18"/>
          <w:szCs w:val="18"/>
          <w:u w:val="single"/>
          <w:lang w:val="hy-AM"/>
        </w:rPr>
        <w:tab/>
      </w:r>
      <w:r w:rsidRPr="00611272">
        <w:rPr>
          <w:rStyle w:val="af6"/>
          <w:rFonts w:ascii="GHEA Grapalat" w:hAnsi="GHEA Grapalat"/>
          <w:b w:val="0"/>
          <w:sz w:val="18"/>
          <w:szCs w:val="18"/>
          <w:u w:val="single"/>
          <w:lang w:val="hy-AM"/>
        </w:rPr>
        <w:tab/>
      </w:r>
      <w:r w:rsidRPr="00611272">
        <w:rPr>
          <w:rStyle w:val="af6"/>
          <w:rFonts w:ascii="GHEA Grapalat" w:hAnsi="GHEA Grapalat"/>
          <w:b w:val="0"/>
          <w:sz w:val="18"/>
          <w:szCs w:val="18"/>
          <w:u w:val="single"/>
          <w:lang w:val="hy-AM"/>
        </w:rPr>
        <w:tab/>
      </w:r>
      <w:r w:rsidRPr="00611272">
        <w:rPr>
          <w:rStyle w:val="af6"/>
          <w:rFonts w:ascii="GHEA Grapalat" w:hAnsi="GHEA Grapalat"/>
          <w:b w:val="0"/>
          <w:sz w:val="18"/>
          <w:szCs w:val="18"/>
          <w:u w:val="single"/>
          <w:lang w:val="hy-AM"/>
        </w:rPr>
        <w:tab/>
      </w:r>
      <w:r w:rsidRPr="00611272">
        <w:rPr>
          <w:rFonts w:ascii="GHEA Grapalat" w:eastAsiaTheme="minorHAnsi" w:hAnsi="GHEA Grapalat" w:cstheme="minorBidi"/>
          <w:sz w:val="22"/>
          <w:szCs w:val="22"/>
        </w:rPr>
        <w:t xml:space="preserve"> </w:t>
      </w:r>
      <w:r w:rsidR="00BB3C02" w:rsidRPr="00611272">
        <w:rPr>
          <w:rFonts w:ascii="GHEA Grapalat" w:eastAsiaTheme="minorHAnsi" w:hAnsi="GHEA Grapalat" w:cstheme="minorBidi"/>
          <w:sz w:val="22"/>
          <w:szCs w:val="22"/>
        </w:rPr>
        <w:t>(далее-принципал).</w:t>
      </w:r>
    </w:p>
    <w:p w14:paraId="2176A044" w14:textId="0B2820AC" w:rsidR="005B3A59" w:rsidRPr="00611272" w:rsidRDefault="005B3A59" w:rsidP="00172186">
      <w:pPr>
        <w:pStyle w:val="af4"/>
        <w:shd w:val="clear" w:color="auto" w:fill="FFFFFF"/>
        <w:spacing w:before="0" w:beforeAutospacing="0" w:after="0" w:afterAutospacing="0"/>
        <w:rPr>
          <w:rFonts w:ascii="GHEA Grapalat" w:hAnsi="GHEA Grapalat"/>
          <w:bCs/>
          <w:sz w:val="16"/>
          <w:szCs w:val="16"/>
        </w:rPr>
      </w:pPr>
      <w:r w:rsidRPr="00611272">
        <w:rPr>
          <w:rStyle w:val="af6"/>
          <w:rFonts w:ascii="GHEA Grapalat" w:hAnsi="GHEA Grapalat"/>
          <w:b w:val="0"/>
          <w:sz w:val="16"/>
          <w:szCs w:val="16"/>
        </w:rPr>
        <w:t>наименование заказчика</w:t>
      </w:r>
      <w:r w:rsidRPr="00611272">
        <w:rPr>
          <w:rStyle w:val="af6"/>
          <w:rFonts w:ascii="GHEA Grapalat" w:hAnsi="GHEA Grapalat"/>
          <w:b w:val="0"/>
          <w:sz w:val="18"/>
          <w:szCs w:val="18"/>
        </w:rPr>
        <w:t xml:space="preserve">                                    </w:t>
      </w:r>
      <w:r w:rsidR="00875F09" w:rsidRPr="00611272">
        <w:rPr>
          <w:rStyle w:val="af6"/>
          <w:rFonts w:ascii="GHEA Grapalat" w:hAnsi="GHEA Grapalat"/>
          <w:b w:val="0"/>
          <w:sz w:val="18"/>
          <w:szCs w:val="18"/>
        </w:rPr>
        <w:t xml:space="preserve">        </w:t>
      </w:r>
      <w:r w:rsidRPr="00611272">
        <w:rPr>
          <w:rStyle w:val="af6"/>
          <w:rFonts w:ascii="GHEA Grapalat" w:hAnsi="GHEA Grapalat"/>
          <w:b w:val="0"/>
          <w:sz w:val="18"/>
          <w:szCs w:val="18"/>
        </w:rPr>
        <w:t xml:space="preserve">наименование отобранного участника                                              </w:t>
      </w:r>
    </w:p>
    <w:p w14:paraId="1312C3CA"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Style w:val="af6"/>
          <w:rFonts w:ascii="GHEA Grapalat" w:hAnsi="GHEA Grapalat"/>
          <w:sz w:val="18"/>
          <w:szCs w:val="18"/>
          <w:lang w:val="hy-AM"/>
        </w:rPr>
        <w:tab/>
      </w:r>
      <w:r w:rsidRPr="00611272">
        <w:rPr>
          <w:rStyle w:val="af6"/>
          <w:rFonts w:ascii="GHEA Grapalat" w:hAnsi="GHEA Grapalat"/>
          <w:sz w:val="18"/>
          <w:szCs w:val="18"/>
          <w:lang w:val="hy-AM"/>
        </w:rPr>
        <w:tab/>
      </w:r>
      <w:r w:rsidRPr="00611272">
        <w:rPr>
          <w:rFonts w:ascii="GHEA Grapalat" w:eastAsiaTheme="minorHAnsi" w:hAnsi="GHEA Grapalat" w:cstheme="minorBidi"/>
          <w:sz w:val="22"/>
          <w:szCs w:val="22"/>
        </w:rPr>
        <w:t xml:space="preserve"> </w:t>
      </w:r>
    </w:p>
    <w:p w14:paraId="51EDE36A" w14:textId="77777777" w:rsidR="005B3A59" w:rsidRPr="00611272" w:rsidRDefault="005B3A59" w:rsidP="00172186">
      <w:pPr>
        <w:pStyle w:val="af4"/>
        <w:shd w:val="clear" w:color="auto" w:fill="FFFFFF"/>
        <w:spacing w:before="0" w:beforeAutospacing="0" w:after="0" w:afterAutospacing="0"/>
        <w:jc w:val="both"/>
        <w:rPr>
          <w:rFonts w:ascii="GHEA Grapalat" w:eastAsiaTheme="minorHAnsi" w:hAnsi="GHEA Grapalat" w:cstheme="minorBidi"/>
          <w:sz w:val="22"/>
          <w:szCs w:val="22"/>
          <w:lang w:val="hy-AM"/>
        </w:rPr>
      </w:pPr>
      <w:r w:rsidRPr="00611272">
        <w:rPr>
          <w:rFonts w:ascii="GHEA Grapalat" w:eastAsiaTheme="minorHAnsi" w:hAnsi="GHEA Grapalat" w:cstheme="minorBidi"/>
          <w:sz w:val="22"/>
          <w:szCs w:val="22"/>
        </w:rPr>
        <w:t xml:space="preserve">  2.  По гарантии </w:t>
      </w:r>
      <w:r w:rsidRPr="00611272">
        <w:rPr>
          <w:rFonts w:ascii="GHEA Grapalat" w:eastAsiaTheme="minorHAnsi" w:hAnsi="GHEA Grapalat" w:cstheme="minorBidi"/>
          <w:sz w:val="22"/>
          <w:szCs w:val="22"/>
          <w:lang w:val="hy-AM"/>
        </w:rPr>
        <w:t xml:space="preserve">---------------------------------------------------------------------------- </w:t>
      </w:r>
    </w:p>
    <w:p w14:paraId="2E3A3AD7" w14:textId="77777777" w:rsidR="005B3A59" w:rsidRPr="00611272" w:rsidRDefault="005B3A59" w:rsidP="00172186">
      <w:pPr>
        <w:pStyle w:val="af4"/>
        <w:shd w:val="clear" w:color="auto" w:fill="FFFFFF"/>
        <w:spacing w:before="0" w:beforeAutospacing="0" w:after="0" w:afterAutospacing="0"/>
        <w:jc w:val="both"/>
        <w:rPr>
          <w:rFonts w:ascii="GHEA Grapalat" w:eastAsiaTheme="minorHAnsi" w:hAnsi="GHEA Grapalat" w:cstheme="minorBidi"/>
          <w:sz w:val="16"/>
          <w:szCs w:val="16"/>
          <w:lang w:val="hy-AM"/>
        </w:rPr>
      </w:pPr>
      <w:r w:rsidRPr="00611272">
        <w:rPr>
          <w:rFonts w:ascii="GHEA Grapalat" w:eastAsiaTheme="minorHAnsi" w:hAnsi="GHEA Grapalat" w:cstheme="minorBidi"/>
          <w:sz w:val="16"/>
          <w:szCs w:val="16"/>
        </w:rPr>
        <w:t xml:space="preserve">                                                           наименование банка выдающего гарантию</w:t>
      </w:r>
    </w:p>
    <w:p w14:paraId="0AF02213" w14:textId="77777777" w:rsidR="005B3A59" w:rsidRPr="00611272" w:rsidRDefault="005B3A59"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p>
    <w:p w14:paraId="3957EFD2" w14:textId="13BFF6C4" w:rsidR="00286CDB" w:rsidRPr="00611272" w:rsidRDefault="005B3A59"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611272">
        <w:rPr>
          <w:rFonts w:ascii="GHEA Grapalat" w:eastAsiaTheme="minorHAnsi" w:hAnsi="GHEA Grapalat" w:cstheme="minorBidi"/>
          <w:sz w:val="22"/>
          <w:szCs w:val="22"/>
        </w:rPr>
        <w:t>-------------</w:t>
      </w:r>
      <w:r w:rsidRPr="00611272">
        <w:rPr>
          <w:rFonts w:ascii="GHEA Grapalat" w:eastAsiaTheme="minorHAnsi" w:hAnsi="GHEA Grapalat" w:cstheme="minorBidi"/>
          <w:sz w:val="22"/>
          <w:szCs w:val="22"/>
        </w:rPr>
        <w:t xml:space="preserve"> </w:t>
      </w:r>
    </w:p>
    <w:p w14:paraId="7D98189D" w14:textId="77777777" w:rsidR="00286CDB" w:rsidRPr="00611272" w:rsidRDefault="00286CDB" w:rsidP="00172186">
      <w:pPr>
        <w:pStyle w:val="af4"/>
        <w:shd w:val="clear" w:color="auto" w:fill="FFFFFF"/>
        <w:spacing w:before="0" w:beforeAutospacing="0" w:after="0" w:afterAutospacing="0"/>
        <w:jc w:val="center"/>
        <w:rPr>
          <w:rFonts w:ascii="GHEA Grapalat" w:eastAsiaTheme="minorHAnsi" w:hAnsi="GHEA Grapalat" w:cstheme="minorBidi"/>
          <w:sz w:val="22"/>
          <w:szCs w:val="22"/>
        </w:rPr>
      </w:pPr>
      <w:r w:rsidRPr="00611272">
        <w:rPr>
          <w:rFonts w:ascii="GHEA Grapalat" w:eastAsiaTheme="minorHAnsi" w:hAnsi="GHEA Grapalat" w:cstheme="minorBidi"/>
          <w:sz w:val="16"/>
          <w:szCs w:val="16"/>
        </w:rPr>
        <w:t xml:space="preserve">                                                       сумма в цифрах и прописью</w:t>
      </w:r>
    </w:p>
    <w:p w14:paraId="4EF52A42" w14:textId="77777777" w:rsidR="005B3A59" w:rsidRPr="00611272" w:rsidRDefault="005B3A59" w:rsidP="00172186">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611272">
        <w:rPr>
          <w:rFonts w:ascii="GHEA Grapalat" w:eastAsiaTheme="minorHAnsi" w:hAnsi="GHEA Grapalat" w:cstheme="minorBidi"/>
          <w:sz w:val="22"/>
          <w:szCs w:val="22"/>
        </w:rPr>
        <w:t xml:space="preserve">                         </w:t>
      </w:r>
    </w:p>
    <w:p w14:paraId="2E62FD1F" w14:textId="77777777" w:rsidR="005B3A59" w:rsidRPr="00611272" w:rsidRDefault="002D4EEB"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(далее-сумма гарантии) в течение </w:t>
      </w:r>
      <w:r w:rsidR="00D37511" w:rsidRPr="00611272">
        <w:rPr>
          <w:rFonts w:ascii="GHEA Grapalat" w:eastAsiaTheme="minorHAnsi" w:hAnsi="GHEA Grapalat" w:cstheme="minorBidi"/>
          <w:sz w:val="22"/>
          <w:szCs w:val="22"/>
        </w:rPr>
        <w:t xml:space="preserve">пяти </w:t>
      </w:r>
      <w:r w:rsidR="005B3A59" w:rsidRPr="00611272">
        <w:rPr>
          <w:rFonts w:ascii="GHEA Grapalat" w:eastAsiaTheme="minorHAnsi" w:hAnsi="GHEA Grapalat" w:cstheme="minorBidi"/>
          <w:sz w:val="22"/>
          <w:szCs w:val="22"/>
        </w:rPr>
        <w:t>рабочих дней после получения требования. Выплата производится посредством перечисления на расчетный счет____________________ бенефициара.</w:t>
      </w:r>
    </w:p>
    <w:p w14:paraId="26954B41" w14:textId="77777777" w:rsidR="005B3A59" w:rsidRPr="00611272" w:rsidRDefault="005B3A59" w:rsidP="00172186">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611272">
        <w:rPr>
          <w:rFonts w:ascii="GHEA Grapalat" w:eastAsiaTheme="minorHAnsi" w:hAnsi="GHEA Grapalat" w:cstheme="minorBidi"/>
          <w:sz w:val="22"/>
          <w:szCs w:val="22"/>
        </w:rPr>
        <w:t xml:space="preserve">             </w:t>
      </w:r>
      <w:r w:rsidRPr="00611272">
        <w:rPr>
          <w:rFonts w:ascii="GHEA Grapalat" w:eastAsiaTheme="minorHAnsi" w:hAnsi="GHEA Grapalat" w:cstheme="minorBidi"/>
          <w:sz w:val="16"/>
          <w:szCs w:val="16"/>
        </w:rPr>
        <w:t>расчетный счет</w:t>
      </w:r>
      <w:r w:rsidR="00AC1416" w:rsidRPr="00611272">
        <w:rPr>
          <w:rFonts w:ascii="GHEA Grapalat" w:eastAsiaTheme="minorHAnsi" w:hAnsi="GHEA Grapalat" w:cstheme="minorBidi"/>
          <w:sz w:val="16"/>
          <w:szCs w:val="16"/>
        </w:rPr>
        <w:t>*</w:t>
      </w:r>
    </w:p>
    <w:p w14:paraId="4874D0E8" w14:textId="77777777" w:rsidR="005B3A59" w:rsidRPr="00611272" w:rsidRDefault="005B3A59" w:rsidP="00172186">
      <w:pPr>
        <w:pStyle w:val="af4"/>
        <w:shd w:val="clear" w:color="auto" w:fill="FFFFFF"/>
        <w:spacing w:before="0" w:beforeAutospacing="0" w:after="0" w:afterAutospacing="0"/>
        <w:ind w:firstLine="375"/>
        <w:jc w:val="both"/>
        <w:rPr>
          <w:rStyle w:val="af6"/>
          <w:rFonts w:ascii="GHEA Grapalat" w:hAnsi="GHEA Grapalat"/>
          <w:b w:val="0"/>
          <w:bCs w:val="0"/>
          <w:sz w:val="18"/>
          <w:szCs w:val="18"/>
        </w:rPr>
      </w:pPr>
      <w:r w:rsidRPr="00611272">
        <w:rPr>
          <w:rStyle w:val="af6"/>
          <w:rFonts w:ascii="GHEA Grapalat" w:hAnsi="GHEA Grapalat"/>
          <w:sz w:val="18"/>
          <w:szCs w:val="18"/>
        </w:rPr>
        <w:t xml:space="preserve">3. </w:t>
      </w:r>
      <w:r w:rsidRPr="00611272">
        <w:rPr>
          <w:rFonts w:ascii="GHEA Grapalat" w:eastAsiaTheme="minorHAnsi" w:hAnsi="GHEA Grapalat" w:cstheme="minorBidi"/>
          <w:sz w:val="22"/>
          <w:szCs w:val="22"/>
        </w:rPr>
        <w:t>Настоящая гарантия является безотзывной.</w:t>
      </w:r>
    </w:p>
    <w:p w14:paraId="447F3B62" w14:textId="77777777" w:rsidR="005B3A59" w:rsidRPr="00611272" w:rsidRDefault="005B3A59" w:rsidP="00172186">
      <w:pPr>
        <w:pStyle w:val="af4"/>
        <w:shd w:val="clear" w:color="auto" w:fill="FFFFFF"/>
        <w:spacing w:before="0" w:beforeAutospacing="0" w:after="0" w:afterAutospacing="0"/>
        <w:ind w:firstLine="375"/>
        <w:jc w:val="both"/>
        <w:rPr>
          <w:rStyle w:val="af6"/>
          <w:rFonts w:ascii="GHEA Grapalat" w:hAnsi="GHEA Grapalat"/>
          <w:b w:val="0"/>
          <w:bCs w:val="0"/>
          <w:sz w:val="18"/>
          <w:szCs w:val="18"/>
        </w:rPr>
      </w:pPr>
    </w:p>
    <w:p w14:paraId="6015F60B"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58CDCDC" w14:textId="77777777" w:rsidR="00851A6D" w:rsidRPr="00611272" w:rsidRDefault="00851A6D"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5. Гарантия действует </w:t>
      </w:r>
      <w:r w:rsidR="00230DB1" w:rsidRPr="00611272">
        <w:rPr>
          <w:rFonts w:ascii="GHEA Grapalat" w:eastAsiaTheme="minorHAnsi" w:hAnsi="GHEA Grapalat" w:cstheme="minorBidi"/>
          <w:sz w:val="22"/>
          <w:szCs w:val="22"/>
        </w:rPr>
        <w:t xml:space="preserve">с момента выпуска и в силе </w:t>
      </w:r>
      <w:r w:rsidRPr="00611272">
        <w:rPr>
          <w:rFonts w:ascii="GHEA Grapalat" w:eastAsiaTheme="minorHAnsi" w:hAnsi="GHEA Grapalat" w:cstheme="minorBidi"/>
          <w:sz w:val="22"/>
          <w:szCs w:val="22"/>
        </w:rPr>
        <w:t>со дня вступления в силу договора N________________________ заключаемого  между  бенефициаром и</w:t>
      </w:r>
      <w:del w:id="23" w:author="Inesa Kocharyan" w:date="2023-07-07T17:32:00Z">
        <w:r w:rsidRPr="00611272" w:rsidDel="00230DB1">
          <w:rPr>
            <w:rFonts w:ascii="GHEA Grapalat" w:eastAsiaTheme="minorHAnsi" w:hAnsi="GHEA Grapalat" w:cstheme="minorBidi"/>
            <w:sz w:val="22"/>
            <w:szCs w:val="22"/>
          </w:rPr>
          <w:delText xml:space="preserve"> </w:delText>
        </w:r>
      </w:del>
      <w:r w:rsidRPr="00611272">
        <w:rPr>
          <w:rFonts w:ascii="GHEA Grapalat" w:eastAsiaTheme="minorHAnsi" w:hAnsi="GHEA Grapalat" w:cstheme="minorBidi"/>
          <w:sz w:val="22"/>
          <w:szCs w:val="22"/>
        </w:rPr>
        <w:t xml:space="preserve">    </w:t>
      </w:r>
    </w:p>
    <w:p w14:paraId="4801CE18" w14:textId="77777777" w:rsidR="00851A6D" w:rsidRPr="00611272" w:rsidRDefault="00230DB1"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16"/>
          <w:szCs w:val="16"/>
        </w:rPr>
        <w:t xml:space="preserve">              </w:t>
      </w:r>
      <w:r w:rsidR="00851A6D" w:rsidRPr="00611272">
        <w:rPr>
          <w:rFonts w:ascii="GHEA Grapalat" w:eastAsiaTheme="minorHAnsi" w:hAnsi="GHEA Grapalat" w:cstheme="minorBidi"/>
          <w:sz w:val="16"/>
          <w:szCs w:val="16"/>
        </w:rPr>
        <w:t xml:space="preserve">номер заключаемого </w:t>
      </w:r>
      <w:proofErr w:type="spellStart"/>
      <w:r w:rsidR="00851A6D" w:rsidRPr="00611272">
        <w:rPr>
          <w:rFonts w:ascii="GHEA Grapalat" w:eastAsiaTheme="minorHAnsi" w:hAnsi="GHEA Grapalat" w:cstheme="minorBidi"/>
          <w:sz w:val="16"/>
          <w:szCs w:val="16"/>
        </w:rPr>
        <w:t>договара</w:t>
      </w:r>
      <w:proofErr w:type="spellEnd"/>
    </w:p>
    <w:p w14:paraId="084C5753" w14:textId="77777777" w:rsidR="00851A6D" w:rsidRPr="00611272" w:rsidRDefault="00851A6D"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sz w:val="22"/>
          <w:szCs w:val="22"/>
        </w:rPr>
      </w:pPr>
    </w:p>
    <w:p w14:paraId="73BEAE24" w14:textId="77777777" w:rsidR="00851A6D" w:rsidRPr="00611272" w:rsidRDefault="00230DB1" w:rsidP="00172186">
      <w:pPr>
        <w:pStyle w:val="af4"/>
        <w:shd w:val="clear" w:color="auto" w:fill="FFFFFF"/>
        <w:spacing w:before="0" w:beforeAutospacing="0" w:after="0" w:afterAutospacing="0"/>
        <w:contextualSpacing/>
        <w:jc w:val="both"/>
        <w:rPr>
          <w:rFonts w:ascii="GHEA Grapalat" w:eastAsiaTheme="minorHAnsi" w:hAnsi="GHEA Grapalat" w:cstheme="minorBidi"/>
          <w:sz w:val="22"/>
          <w:szCs w:val="22"/>
          <w:lang w:val="hy-AM"/>
        </w:rPr>
      </w:pPr>
      <w:r w:rsidRPr="00611272">
        <w:rPr>
          <w:rFonts w:ascii="GHEA Grapalat" w:eastAsiaTheme="minorHAnsi" w:hAnsi="GHEA Grapalat" w:cstheme="minorBidi"/>
          <w:sz w:val="22"/>
          <w:szCs w:val="22"/>
        </w:rPr>
        <w:t xml:space="preserve">принципалом </w:t>
      </w:r>
      <w:r w:rsidR="00851A6D" w:rsidRPr="00611272">
        <w:rPr>
          <w:rFonts w:ascii="GHEA Grapalat" w:eastAsiaTheme="minorHAnsi" w:hAnsi="GHEA Grapalat" w:cstheme="minorBidi"/>
          <w:sz w:val="22"/>
          <w:szCs w:val="22"/>
        </w:rPr>
        <w:t xml:space="preserve">и действует </w:t>
      </w:r>
      <w:r w:rsidR="00851A6D" w:rsidRPr="00611272">
        <w:rPr>
          <w:rFonts w:ascii="GHEA Grapalat" w:eastAsiaTheme="minorHAnsi" w:hAnsi="GHEA Grapalat" w:cstheme="minorBidi"/>
          <w:sz w:val="22"/>
          <w:szCs w:val="22"/>
          <w:lang w:val="hy-AM"/>
        </w:rPr>
        <w:t xml:space="preserve"> </w:t>
      </w:r>
      <w:r w:rsidR="00851A6D" w:rsidRPr="00611272">
        <w:rPr>
          <w:rFonts w:ascii="GHEA Grapalat" w:eastAsiaTheme="minorHAnsi" w:hAnsi="GHEA Grapalat" w:cstheme="minorBidi"/>
          <w:sz w:val="22"/>
          <w:szCs w:val="22"/>
        </w:rPr>
        <w:t>в</w:t>
      </w:r>
      <w:r w:rsidR="00851A6D" w:rsidRPr="00611272">
        <w:rPr>
          <w:rFonts w:ascii="GHEA Grapalat" w:hAnsi="GHEA Grapalat"/>
          <w:sz w:val="22"/>
          <w:szCs w:val="22"/>
        </w:rPr>
        <w:t>ключительно</w:t>
      </w:r>
      <w:r w:rsidR="00851A6D" w:rsidRPr="00611272">
        <w:rPr>
          <w:rFonts w:ascii="GHEA Grapalat" w:eastAsiaTheme="minorHAnsi" w:hAnsi="GHEA Grapalat" w:cstheme="minorBidi"/>
          <w:sz w:val="22"/>
          <w:szCs w:val="22"/>
        </w:rPr>
        <w:t xml:space="preserve"> </w:t>
      </w:r>
      <w:r w:rsidR="00851A6D" w:rsidRPr="00611272">
        <w:rPr>
          <w:rFonts w:ascii="GHEA Grapalat" w:eastAsiaTheme="minorHAnsi" w:hAnsi="GHEA Grapalat" w:cstheme="minorBidi"/>
          <w:sz w:val="22"/>
          <w:szCs w:val="22"/>
          <w:lang w:val="hy-AM"/>
        </w:rPr>
        <w:t xml:space="preserve"> </w:t>
      </w:r>
      <w:r w:rsidR="00851A6D" w:rsidRPr="00611272">
        <w:rPr>
          <w:rFonts w:ascii="GHEA Grapalat" w:eastAsiaTheme="minorHAnsi" w:hAnsi="GHEA Grapalat" w:cstheme="minorBidi"/>
          <w:sz w:val="22"/>
          <w:szCs w:val="22"/>
        </w:rPr>
        <w:t xml:space="preserve">до </w:t>
      </w:r>
      <w:r w:rsidR="00851A6D" w:rsidRPr="00611272">
        <w:rPr>
          <w:rFonts w:ascii="GHEA Grapalat" w:eastAsiaTheme="minorHAnsi" w:hAnsi="GHEA Grapalat" w:cstheme="minorBidi"/>
          <w:sz w:val="22"/>
          <w:szCs w:val="22"/>
          <w:lang w:val="hy-AM"/>
        </w:rPr>
        <w:t xml:space="preserve"> </w:t>
      </w:r>
      <w:r w:rsidR="00851A6D" w:rsidRPr="00611272">
        <w:rPr>
          <w:rFonts w:ascii="GHEA Grapalat" w:eastAsiaTheme="minorHAnsi" w:hAnsi="GHEA Grapalat" w:cstheme="minorBidi"/>
          <w:sz w:val="22"/>
          <w:szCs w:val="22"/>
        </w:rPr>
        <w:t xml:space="preserve">девяностого </w:t>
      </w:r>
      <w:r w:rsidR="00851A6D" w:rsidRPr="00611272">
        <w:rPr>
          <w:rFonts w:ascii="GHEA Grapalat" w:eastAsiaTheme="minorHAnsi" w:hAnsi="GHEA Grapalat" w:cstheme="minorBidi"/>
          <w:sz w:val="22"/>
          <w:szCs w:val="22"/>
          <w:lang w:val="hy-AM"/>
        </w:rPr>
        <w:t xml:space="preserve"> </w:t>
      </w:r>
      <w:r w:rsidR="00851A6D" w:rsidRPr="00611272">
        <w:rPr>
          <w:rFonts w:ascii="GHEA Grapalat" w:eastAsiaTheme="minorHAnsi" w:hAnsi="GHEA Grapalat" w:cstheme="minorBidi"/>
          <w:sz w:val="22"/>
          <w:szCs w:val="22"/>
        </w:rPr>
        <w:t xml:space="preserve">рабочего </w:t>
      </w:r>
      <w:r w:rsidR="00851A6D" w:rsidRPr="00611272">
        <w:rPr>
          <w:rFonts w:ascii="GHEA Grapalat" w:eastAsiaTheme="minorHAnsi" w:hAnsi="GHEA Grapalat" w:cstheme="minorBidi"/>
          <w:sz w:val="22"/>
          <w:szCs w:val="22"/>
          <w:lang w:val="hy-AM"/>
        </w:rPr>
        <w:t xml:space="preserve"> </w:t>
      </w:r>
      <w:r w:rsidR="00851A6D" w:rsidRPr="00611272">
        <w:rPr>
          <w:rFonts w:ascii="GHEA Grapalat" w:eastAsiaTheme="minorHAnsi" w:hAnsi="GHEA Grapalat" w:cstheme="minorBidi"/>
          <w:sz w:val="22"/>
          <w:szCs w:val="22"/>
        </w:rPr>
        <w:t>дня</w:t>
      </w:r>
      <w:r w:rsidR="00851A6D" w:rsidRPr="00611272">
        <w:rPr>
          <w:rFonts w:ascii="GHEA Grapalat" w:eastAsiaTheme="minorHAnsi" w:hAnsi="GHEA Grapalat" w:cstheme="minorBidi"/>
          <w:sz w:val="22"/>
          <w:szCs w:val="22"/>
          <w:lang w:val="hy-AM"/>
        </w:rPr>
        <w:t xml:space="preserve">   </w:t>
      </w:r>
      <w:r w:rsidR="00851A6D" w:rsidRPr="00611272">
        <w:rPr>
          <w:rFonts w:ascii="GHEA Grapalat" w:eastAsiaTheme="minorHAnsi" w:hAnsi="GHEA Grapalat" w:cstheme="minorBidi"/>
          <w:sz w:val="22"/>
          <w:szCs w:val="22"/>
        </w:rPr>
        <w:t xml:space="preserve">следующего за днем </w:t>
      </w:r>
    </w:p>
    <w:p w14:paraId="752B949C" w14:textId="77777777" w:rsidR="00851A6D" w:rsidRPr="00611272" w:rsidRDefault="00851A6D" w:rsidP="00172186">
      <w:pPr>
        <w:pStyle w:val="af4"/>
        <w:shd w:val="clear" w:color="auto" w:fill="FFFFFF"/>
        <w:spacing w:before="0" w:beforeAutospacing="0" w:after="0" w:afterAutospacing="0"/>
        <w:contextualSpacing/>
        <w:jc w:val="both"/>
        <w:rPr>
          <w:rFonts w:ascii="GHEA Grapalat" w:eastAsiaTheme="minorHAnsi" w:hAnsi="GHEA Grapalat" w:cstheme="minorBidi"/>
          <w:sz w:val="16"/>
          <w:szCs w:val="16"/>
          <w:lang w:val="hy-AM"/>
        </w:rPr>
      </w:pPr>
    </w:p>
    <w:p w14:paraId="70E5BB52" w14:textId="77777777" w:rsidR="00630CF7" w:rsidRPr="00611272" w:rsidRDefault="00851A6D" w:rsidP="00172186">
      <w:pPr>
        <w:pStyle w:val="af4"/>
        <w:shd w:val="clear" w:color="auto" w:fill="FFFFFF"/>
        <w:spacing w:before="0" w:beforeAutospacing="0" w:after="0" w:afterAutospacing="0"/>
        <w:contextualSpacing/>
        <w:jc w:val="center"/>
        <w:rPr>
          <w:rFonts w:ascii="GHEA Grapalat" w:eastAsiaTheme="minorHAnsi" w:hAnsi="GHEA Grapalat" w:cstheme="minorBidi"/>
          <w:sz w:val="22"/>
          <w:szCs w:val="22"/>
        </w:rPr>
      </w:pPr>
      <w:r w:rsidRPr="00611272">
        <w:rPr>
          <w:rFonts w:ascii="GHEA Grapalat" w:eastAsiaTheme="minorHAnsi" w:hAnsi="GHEA Grapalat" w:cstheme="minorBidi"/>
          <w:sz w:val="22"/>
          <w:szCs w:val="22"/>
          <w:lang w:val="hy-AM"/>
        </w:rPr>
        <w:t>--------------------------------------------------------</w:t>
      </w:r>
      <w:r w:rsidRPr="00611272">
        <w:rPr>
          <w:rFonts w:ascii="GHEA Grapalat" w:eastAsiaTheme="minorHAnsi" w:hAnsi="GHEA Grapalat" w:cstheme="minorBidi"/>
          <w:sz w:val="22"/>
          <w:szCs w:val="22"/>
        </w:rPr>
        <w:t>------------------</w:t>
      </w:r>
      <w:r w:rsidRPr="00611272">
        <w:rPr>
          <w:rFonts w:ascii="GHEA Grapalat" w:eastAsiaTheme="minorHAnsi" w:hAnsi="GHEA Grapalat" w:cstheme="minorBidi"/>
          <w:sz w:val="22"/>
          <w:szCs w:val="22"/>
          <w:lang w:val="hy-AM"/>
        </w:rPr>
        <w:t>----------------------</w:t>
      </w:r>
      <w:r w:rsidRPr="00611272">
        <w:rPr>
          <w:rFonts w:ascii="GHEA Grapalat" w:eastAsiaTheme="minorHAnsi" w:hAnsi="GHEA Grapalat" w:cstheme="minorBidi"/>
          <w:sz w:val="22"/>
          <w:szCs w:val="22"/>
        </w:rPr>
        <w:t xml:space="preserve"> </w:t>
      </w:r>
      <w:r w:rsidRPr="00611272">
        <w:rPr>
          <w:rFonts w:ascii="GHEA Grapalat" w:eastAsiaTheme="minorHAnsi" w:hAnsi="GHEA Grapalat" w:cstheme="minorBidi"/>
          <w:sz w:val="22"/>
          <w:szCs w:val="22"/>
          <w:lang w:val="hy-AM"/>
        </w:rPr>
        <w:t>.</w:t>
      </w:r>
      <w:r w:rsidRPr="00611272">
        <w:rPr>
          <w:rFonts w:ascii="GHEA Grapalat" w:eastAsiaTheme="minorHAnsi" w:hAnsi="GHEA Grapalat" w:cstheme="minorBidi"/>
          <w:sz w:val="22"/>
          <w:szCs w:val="22"/>
        </w:rPr>
        <w:t xml:space="preserve">                </w:t>
      </w:r>
    </w:p>
    <w:p w14:paraId="23F1167D" w14:textId="2E9A4F6C" w:rsidR="00851A6D" w:rsidRPr="00611272" w:rsidRDefault="00851A6D" w:rsidP="00172186">
      <w:pPr>
        <w:pStyle w:val="af4"/>
        <w:shd w:val="clear" w:color="auto" w:fill="FFFFFF"/>
        <w:spacing w:before="0" w:beforeAutospacing="0" w:after="0" w:afterAutospacing="0"/>
        <w:contextualSpacing/>
        <w:jc w:val="center"/>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w:t>
      </w:r>
      <w:r w:rsidRPr="00611272">
        <w:rPr>
          <w:rFonts w:ascii="GHEA Grapalat" w:hAnsi="GHEA Grapalat"/>
          <w:sz w:val="14"/>
          <w:szCs w:val="14"/>
        </w:rPr>
        <w:t>крайний   срок</w:t>
      </w:r>
      <w:r w:rsidRPr="00611272">
        <w:rPr>
          <w:rFonts w:ascii="GHEA Grapalat" w:eastAsiaTheme="minorHAnsi" w:hAnsi="GHEA Grapalat" w:cstheme="minorBidi"/>
          <w:sz w:val="14"/>
          <w:szCs w:val="14"/>
        </w:rPr>
        <w:t xml:space="preserve"> выполнения работ</w:t>
      </w:r>
      <w:r w:rsidRPr="00611272">
        <w:rPr>
          <w:rFonts w:ascii="GHEA Grapalat" w:hAnsi="GHEA Grapalat"/>
          <w:sz w:val="14"/>
          <w:szCs w:val="14"/>
        </w:rPr>
        <w:t>, предусмотренный заключаемым договором, включая гарантийный срок</w:t>
      </w:r>
    </w:p>
    <w:p w14:paraId="72F88FF3" w14:textId="15105505" w:rsidR="002E4710" w:rsidRPr="00611272" w:rsidRDefault="00851A6D" w:rsidP="00172186">
      <w:pPr>
        <w:pStyle w:val="af4"/>
        <w:shd w:val="clear" w:color="auto" w:fill="FFFFFF"/>
        <w:spacing w:before="0" w:beforeAutospacing="0" w:after="0" w:afterAutospacing="0"/>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В день предоставления гарантии лицо выдающее гарантию с официального адреса</w:t>
      </w:r>
      <w:r w:rsidRPr="00611272">
        <w:rPr>
          <w:rFonts w:ascii="GHEA Grapalat" w:eastAsiaTheme="minorHAnsi" w:hAnsi="GHEA Grapalat" w:cstheme="minorBidi"/>
          <w:sz w:val="22"/>
          <w:szCs w:val="22"/>
          <w:lang w:val="hy-AM"/>
        </w:rPr>
        <w:t xml:space="preserve"> </w:t>
      </w:r>
      <w:r w:rsidRPr="00611272">
        <w:rPr>
          <w:rFonts w:ascii="GHEA Grapalat" w:eastAsiaTheme="minorHAnsi" w:hAnsi="GHEA Grapalat" w:cstheme="minorBidi"/>
          <w:sz w:val="22"/>
          <w:szCs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2E4710" w:rsidRPr="00611272">
        <w:rPr>
          <w:rFonts w:ascii="GHEA Grapalat" w:eastAsiaTheme="minorHAnsi" w:hAnsi="GHEA Grapalat" w:cstheme="minorBidi"/>
          <w:sz w:val="22"/>
          <w:szCs w:val="22"/>
        </w:rPr>
        <w:t>------------------------------------------</w:t>
      </w:r>
    </w:p>
    <w:p w14:paraId="44B7559D" w14:textId="77777777" w:rsidR="002E4710" w:rsidRPr="00611272" w:rsidRDefault="002E4710" w:rsidP="00172186">
      <w:pPr>
        <w:pStyle w:val="af4"/>
        <w:shd w:val="clear" w:color="auto" w:fill="FFFFFF"/>
        <w:spacing w:before="0" w:beforeAutospacing="0" w:after="0" w:afterAutospacing="0"/>
        <w:contextualSpacing/>
        <w:jc w:val="both"/>
        <w:rPr>
          <w:rFonts w:ascii="GHEA Grapalat" w:eastAsiaTheme="minorHAnsi" w:hAnsi="GHEA Grapalat" w:cstheme="minorBidi"/>
          <w:sz w:val="22"/>
          <w:szCs w:val="22"/>
        </w:rPr>
      </w:pPr>
      <w:r w:rsidRPr="00611272">
        <w:rPr>
          <w:rStyle w:val="af6"/>
          <w:rFonts w:ascii="GHEA Grapalat" w:hAnsi="GHEA Grapalat"/>
          <w:b w:val="0"/>
          <w:bCs w:val="0"/>
          <w:sz w:val="18"/>
          <w:szCs w:val="18"/>
        </w:rPr>
        <w:t xml:space="preserve">                                                                                        адрес эл. почты секретаря</w:t>
      </w:r>
    </w:p>
    <w:p w14:paraId="485C3716" w14:textId="77777777" w:rsidR="00851A6D" w:rsidRPr="00611272" w:rsidRDefault="00851A6D" w:rsidP="00172186">
      <w:pPr>
        <w:pStyle w:val="af4"/>
        <w:shd w:val="clear" w:color="auto" w:fill="FFFFFF"/>
        <w:spacing w:before="0" w:beforeAutospacing="0" w:after="0" w:afterAutospacing="0"/>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указанный в приглашении к процедуре закупок, организованной с целью заключения договора упомянутого в пункте 1 настоящей гарантии. </w:t>
      </w:r>
    </w:p>
    <w:p w14:paraId="416B157E"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6. Бенефициар предъявляет требование лицу, выдающему гарантию, в письменной форме. К требованию прилагаются следующие документы:</w:t>
      </w:r>
    </w:p>
    <w:p w14:paraId="43AE1170" w14:textId="77777777" w:rsidR="005B3A59" w:rsidRPr="00611272" w:rsidRDefault="005B3A59"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1) копии заключенного договора N</w:t>
      </w:r>
      <w:r w:rsidRPr="00611272">
        <w:rPr>
          <w:rFonts w:ascii="GHEA Grapalat" w:eastAsiaTheme="minorHAnsi" w:hAnsi="GHEA Grapalat" w:cstheme="minorBidi"/>
          <w:sz w:val="22"/>
          <w:szCs w:val="22"/>
          <w:lang w:val="hy-AM"/>
        </w:rPr>
        <w:t xml:space="preserve"> </w:t>
      </w:r>
      <w:r w:rsidRPr="00611272">
        <w:rPr>
          <w:rFonts w:ascii="GHEA Grapalat" w:eastAsiaTheme="minorHAnsi" w:hAnsi="GHEA Grapalat" w:cstheme="minorBidi"/>
          <w:sz w:val="22"/>
          <w:szCs w:val="22"/>
        </w:rPr>
        <w:t xml:space="preserve">_____________________, включая </w:t>
      </w:r>
    </w:p>
    <w:p w14:paraId="07DFCEDB" w14:textId="77777777" w:rsidR="005B3A59" w:rsidRPr="00611272" w:rsidRDefault="005B3A59" w:rsidP="00172186">
      <w:pPr>
        <w:pStyle w:val="af4"/>
        <w:shd w:val="clear" w:color="auto" w:fill="FFFFFF"/>
        <w:spacing w:before="0" w:beforeAutospacing="0" w:after="0" w:afterAutospacing="0"/>
        <w:contextualSpacing/>
        <w:jc w:val="both"/>
        <w:rPr>
          <w:rFonts w:ascii="GHEA Grapalat" w:eastAsiaTheme="minorHAnsi" w:hAnsi="GHEA Grapalat" w:cstheme="minorBidi"/>
          <w:sz w:val="16"/>
          <w:szCs w:val="16"/>
        </w:rPr>
      </w:pPr>
      <w:r w:rsidRPr="00611272">
        <w:rPr>
          <w:rFonts w:ascii="GHEA Grapalat" w:eastAsiaTheme="minorHAnsi" w:hAnsi="GHEA Grapalat" w:cstheme="minorBidi"/>
          <w:sz w:val="22"/>
          <w:szCs w:val="22"/>
        </w:rPr>
        <w:t xml:space="preserve">                                                               </w:t>
      </w:r>
      <w:r w:rsidR="00D273E6" w:rsidRPr="00611272">
        <w:rPr>
          <w:rFonts w:ascii="GHEA Grapalat" w:eastAsiaTheme="minorHAnsi" w:hAnsi="GHEA Grapalat" w:cstheme="minorBidi"/>
          <w:sz w:val="22"/>
          <w:szCs w:val="22"/>
        </w:rPr>
        <w:t xml:space="preserve">          </w:t>
      </w:r>
      <w:r w:rsidRPr="00611272">
        <w:rPr>
          <w:rFonts w:ascii="GHEA Grapalat" w:eastAsiaTheme="minorHAnsi" w:hAnsi="GHEA Grapalat" w:cstheme="minorBidi"/>
          <w:sz w:val="16"/>
          <w:szCs w:val="16"/>
        </w:rPr>
        <w:t xml:space="preserve">номер заключаемого </w:t>
      </w:r>
      <w:proofErr w:type="spellStart"/>
      <w:r w:rsidRPr="00611272">
        <w:rPr>
          <w:rFonts w:ascii="GHEA Grapalat" w:eastAsiaTheme="minorHAnsi" w:hAnsi="GHEA Grapalat" w:cstheme="minorBidi"/>
          <w:sz w:val="16"/>
          <w:szCs w:val="16"/>
        </w:rPr>
        <w:t>договара</w:t>
      </w:r>
      <w:proofErr w:type="spellEnd"/>
    </w:p>
    <w:p w14:paraId="300F60E1"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копии внесенных  в него изменений, дополнительных соглашений</w:t>
      </w:r>
      <w:r w:rsidR="00EF4569" w:rsidRPr="00611272">
        <w:rPr>
          <w:rFonts w:ascii="GHEA Grapalat" w:eastAsiaTheme="minorHAnsi" w:hAnsi="GHEA Grapalat" w:cstheme="minorBidi"/>
          <w:sz w:val="22"/>
          <w:szCs w:val="22"/>
        </w:rPr>
        <w:t>;</w:t>
      </w:r>
    </w:p>
    <w:p w14:paraId="59046FDA"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1A43EF6A"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611272">
          <w:rPr>
            <w:rStyle w:val="a9"/>
            <w:rFonts w:ascii="GHEA Grapalat" w:hAnsi="GHEA Grapalat"/>
            <w:color w:val="auto"/>
            <w:sz w:val="18"/>
            <w:szCs w:val="18"/>
            <w:lang w:val="hy-AM"/>
          </w:rPr>
          <w:t>www.procurement.am</w:t>
        </w:r>
      </w:hyperlink>
      <w:r w:rsidRPr="00611272">
        <w:rPr>
          <w:rFonts w:ascii="GHEA Grapalat" w:eastAsiaTheme="minorHAnsi" w:hAnsi="GHEA Grapalat" w:cstheme="minorBidi"/>
          <w:sz w:val="22"/>
          <w:szCs w:val="22"/>
        </w:rPr>
        <w:t xml:space="preserve"> .</w:t>
      </w:r>
    </w:p>
    <w:p w14:paraId="4D1FDED4"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7.</w:t>
      </w:r>
      <w:r w:rsidRPr="00611272">
        <w:rPr>
          <w:rFonts w:ascii="GHEA Grapalat" w:hAnsi="GHEA Grapalat"/>
          <w:sz w:val="22"/>
          <w:szCs w:val="22"/>
        </w:rPr>
        <w:t xml:space="preserve"> </w:t>
      </w:r>
      <w:r w:rsidRPr="00611272">
        <w:rPr>
          <w:rFonts w:ascii="GHEA Grapalat" w:eastAsiaTheme="minorHAnsi" w:hAnsi="GHEA Grapalat"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F49C82C"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8.</w:t>
      </w:r>
      <w:r w:rsidRPr="00611272">
        <w:rPr>
          <w:rFonts w:ascii="GHEA Grapalat" w:hAnsi="GHEA Grapalat"/>
          <w:sz w:val="22"/>
          <w:szCs w:val="22"/>
        </w:rPr>
        <w:t xml:space="preserve"> </w:t>
      </w:r>
      <w:r w:rsidRPr="00611272">
        <w:rPr>
          <w:rFonts w:ascii="GHEA Grapalat" w:eastAsiaTheme="minorHAnsi" w:hAnsi="GHEA Grapalat" w:cstheme="minorBidi"/>
          <w:sz w:val="22"/>
          <w:szCs w:val="22"/>
        </w:rPr>
        <w:t>Лицо, выдающее гарантию, отклоняет требование бенефициара, если:</w:t>
      </w:r>
    </w:p>
    <w:p w14:paraId="5C911C25"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lastRenderedPageBreak/>
        <w:t>1) требование или прилагаемые документы не соответствуют условиям настоящей гарантии,</w:t>
      </w:r>
    </w:p>
    <w:p w14:paraId="45F1A151" w14:textId="77777777" w:rsidR="005B3A59" w:rsidRPr="00611272" w:rsidRDefault="005B3A59"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t>2) требование представлено по истечении срока, установленного гарантией.</w:t>
      </w:r>
    </w:p>
    <w:p w14:paraId="14564B03" w14:textId="77777777" w:rsidR="005B3A59" w:rsidRPr="00611272" w:rsidRDefault="005B3A59"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D885D66" w14:textId="77777777" w:rsidR="005B3A59" w:rsidRPr="00611272" w:rsidRDefault="005B3A59"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14:paraId="0373EB73"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11C42A4"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04355956" w14:textId="77777777" w:rsidR="005B3A59" w:rsidRPr="00611272" w:rsidRDefault="005B3A59" w:rsidP="00172186">
      <w:pPr>
        <w:pStyle w:val="af4"/>
        <w:shd w:val="clear" w:color="auto" w:fill="FFFFFF"/>
        <w:spacing w:before="0" w:beforeAutospacing="0" w:after="0" w:afterAutospacing="0"/>
        <w:ind w:firstLine="375"/>
        <w:jc w:val="both"/>
        <w:rPr>
          <w:rFonts w:ascii="GHEA Grapalat" w:hAnsi="GHEA Grapalat"/>
          <w:sz w:val="18"/>
          <w:szCs w:val="18"/>
        </w:rPr>
      </w:pPr>
    </w:p>
    <w:p w14:paraId="0DB0DDDC" w14:textId="77777777" w:rsidR="005B3A59" w:rsidRPr="00611272" w:rsidRDefault="005B3A59" w:rsidP="00172186">
      <w:pPr>
        <w:pStyle w:val="af4"/>
        <w:shd w:val="clear" w:color="auto" w:fill="FFFFFF"/>
        <w:spacing w:before="0" w:beforeAutospacing="0" w:after="0" w:afterAutospacing="0"/>
        <w:ind w:firstLine="375"/>
        <w:jc w:val="both"/>
        <w:rPr>
          <w:rFonts w:ascii="GHEA Grapalat" w:hAnsi="GHEA Grapalat"/>
          <w:sz w:val="18"/>
          <w:szCs w:val="18"/>
          <w:u w:val="single"/>
          <w:lang w:val="hy-AM"/>
        </w:rPr>
      </w:pPr>
      <w:r w:rsidRPr="00611272">
        <w:rPr>
          <w:rFonts w:ascii="GHEA Grapalat" w:hAnsi="GHEA Grapalat"/>
          <w:sz w:val="18"/>
          <w:szCs w:val="18"/>
          <w:lang w:val="hy-AM"/>
        </w:rPr>
        <w:t>Руководитель исполнительного органа</w:t>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p>
    <w:p w14:paraId="553BFB71" w14:textId="77777777" w:rsidR="005B3A59" w:rsidRPr="00611272" w:rsidRDefault="005B3A59" w:rsidP="00172186">
      <w:pPr>
        <w:pStyle w:val="af4"/>
        <w:shd w:val="clear" w:color="auto" w:fill="FFFFFF"/>
        <w:spacing w:before="0" w:beforeAutospacing="0" w:after="0" w:afterAutospacing="0"/>
        <w:ind w:firstLine="375"/>
        <w:jc w:val="both"/>
        <w:rPr>
          <w:rFonts w:ascii="GHEA Grapalat" w:hAnsi="GHEA Grapalat"/>
          <w:sz w:val="18"/>
          <w:szCs w:val="18"/>
          <w:lang w:val="hy-AM"/>
        </w:rPr>
      </w:pPr>
    </w:p>
    <w:p w14:paraId="7929F291" w14:textId="77777777" w:rsidR="005B3A59" w:rsidRPr="00611272" w:rsidRDefault="005B3A59" w:rsidP="00172186">
      <w:pPr>
        <w:pStyle w:val="af4"/>
        <w:shd w:val="clear" w:color="auto" w:fill="FFFFFF"/>
        <w:spacing w:before="0" w:beforeAutospacing="0" w:after="0" w:afterAutospacing="0"/>
        <w:ind w:firstLine="375"/>
        <w:jc w:val="both"/>
        <w:rPr>
          <w:rFonts w:ascii="GHEA Grapalat" w:hAnsi="GHEA Grapalat"/>
          <w:sz w:val="18"/>
          <w:szCs w:val="18"/>
          <w:lang w:val="hy-AM"/>
        </w:rPr>
      </w:pPr>
    </w:p>
    <w:p w14:paraId="594BA0AE" w14:textId="77777777" w:rsidR="005B3A59" w:rsidRPr="00611272" w:rsidRDefault="005B3A59" w:rsidP="00172186">
      <w:pPr>
        <w:pStyle w:val="af4"/>
        <w:shd w:val="clear" w:color="auto" w:fill="FFFFFF"/>
        <w:spacing w:before="0" w:beforeAutospacing="0" w:after="0" w:afterAutospacing="0"/>
        <w:ind w:firstLine="375"/>
        <w:jc w:val="both"/>
        <w:rPr>
          <w:rFonts w:ascii="GHEA Grapalat" w:hAnsi="GHEA Grapalat"/>
          <w:sz w:val="18"/>
          <w:szCs w:val="18"/>
          <w:lang w:val="hy-AM"/>
        </w:rPr>
      </w:pP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p>
    <w:p w14:paraId="456024BA" w14:textId="77777777" w:rsidR="005B3A59" w:rsidRPr="00611272" w:rsidRDefault="005B3A59" w:rsidP="00172186">
      <w:pPr>
        <w:pStyle w:val="af4"/>
        <w:shd w:val="clear" w:color="auto" w:fill="FFFFFF"/>
        <w:spacing w:before="0" w:beforeAutospacing="0" w:after="0" w:afterAutospacing="0"/>
        <w:rPr>
          <w:rFonts w:ascii="GHEA Grapalat" w:hAnsi="GHEA Grapalat" w:cs="Sylfaen"/>
          <w:sz w:val="22"/>
          <w:szCs w:val="22"/>
          <w:vertAlign w:val="superscript"/>
        </w:rPr>
      </w:pPr>
      <w:r w:rsidRPr="00611272">
        <w:rPr>
          <w:rFonts w:ascii="GHEA Grapalat" w:hAnsi="GHEA Grapalat" w:cs="Sylfaen"/>
          <w:sz w:val="22"/>
          <w:szCs w:val="22"/>
          <w:vertAlign w:val="superscript"/>
          <w:lang w:val="hy-AM"/>
        </w:rPr>
        <w:t xml:space="preserve">                                                        </w:t>
      </w:r>
      <w:r w:rsidRPr="00611272">
        <w:rPr>
          <w:rFonts w:ascii="GHEA Grapalat" w:hAnsi="GHEA Grapalat" w:cs="Sylfaen"/>
          <w:sz w:val="22"/>
          <w:szCs w:val="22"/>
          <w:vertAlign w:val="superscript"/>
        </w:rPr>
        <w:t>число, месяц, год</w:t>
      </w:r>
    </w:p>
    <w:p w14:paraId="146DD488"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lang w:val="hy-AM"/>
        </w:rPr>
      </w:pPr>
    </w:p>
    <w:p w14:paraId="547F1A88" w14:textId="77777777" w:rsidR="00F331AD" w:rsidRPr="00611272" w:rsidRDefault="00F331AD" w:rsidP="00172186">
      <w:pPr>
        <w:widowControl w:val="0"/>
        <w:jc w:val="right"/>
        <w:rPr>
          <w:rFonts w:ascii="GHEA Grapalat" w:hAnsi="GHEA Grapalat"/>
          <w:i/>
          <w:sz w:val="22"/>
          <w:szCs w:val="22"/>
        </w:rPr>
      </w:pPr>
    </w:p>
    <w:p w14:paraId="2B29A4EE" w14:textId="77777777" w:rsidR="00F331AD" w:rsidRPr="002647CA" w:rsidRDefault="00F331AD" w:rsidP="00172186">
      <w:pPr>
        <w:widowControl w:val="0"/>
        <w:jc w:val="right"/>
        <w:rPr>
          <w:rFonts w:ascii="GHEA Grapalat" w:hAnsi="GHEA Grapalat"/>
          <w:i/>
        </w:rPr>
      </w:pPr>
    </w:p>
    <w:p w14:paraId="77A909E9" w14:textId="77777777" w:rsidR="00F331AD" w:rsidRPr="002647CA" w:rsidRDefault="00F331AD" w:rsidP="00172186">
      <w:pPr>
        <w:widowControl w:val="0"/>
        <w:jc w:val="right"/>
        <w:rPr>
          <w:rFonts w:ascii="GHEA Grapalat" w:hAnsi="GHEA Grapalat"/>
          <w:i/>
        </w:rPr>
      </w:pPr>
    </w:p>
    <w:p w14:paraId="2AEE2C7A" w14:textId="77777777" w:rsidR="00F331AD" w:rsidRPr="002647CA" w:rsidRDefault="00F331AD" w:rsidP="00172186">
      <w:pPr>
        <w:widowControl w:val="0"/>
        <w:jc w:val="right"/>
        <w:rPr>
          <w:rFonts w:ascii="GHEA Grapalat" w:hAnsi="GHEA Grapalat"/>
          <w:i/>
        </w:rPr>
      </w:pPr>
    </w:p>
    <w:p w14:paraId="0E2D0F7A" w14:textId="77777777" w:rsidR="00F331AD" w:rsidRPr="002647CA" w:rsidRDefault="00F331AD" w:rsidP="00172186">
      <w:pPr>
        <w:widowControl w:val="0"/>
        <w:jc w:val="right"/>
        <w:rPr>
          <w:rFonts w:ascii="GHEA Grapalat" w:hAnsi="GHEA Grapalat"/>
          <w:i/>
        </w:rPr>
      </w:pPr>
    </w:p>
    <w:p w14:paraId="71B775E9" w14:textId="77777777" w:rsidR="00F331AD" w:rsidRPr="002647CA" w:rsidRDefault="00F331AD" w:rsidP="00172186">
      <w:pPr>
        <w:widowControl w:val="0"/>
        <w:jc w:val="right"/>
        <w:rPr>
          <w:rFonts w:ascii="GHEA Grapalat" w:hAnsi="GHEA Grapalat"/>
          <w:i/>
        </w:rPr>
      </w:pPr>
    </w:p>
    <w:p w14:paraId="26336D7F" w14:textId="77777777" w:rsidR="00F331AD" w:rsidRPr="002647CA" w:rsidRDefault="00F331AD" w:rsidP="00172186">
      <w:pPr>
        <w:widowControl w:val="0"/>
        <w:jc w:val="right"/>
        <w:rPr>
          <w:rFonts w:ascii="GHEA Grapalat" w:hAnsi="GHEA Grapalat"/>
          <w:i/>
        </w:rPr>
      </w:pPr>
    </w:p>
    <w:p w14:paraId="1DFC72BC" w14:textId="77777777" w:rsidR="00D24392" w:rsidRPr="002647CA" w:rsidRDefault="00D24392" w:rsidP="00172186">
      <w:pPr>
        <w:widowControl w:val="0"/>
        <w:jc w:val="right"/>
        <w:rPr>
          <w:rFonts w:ascii="GHEA Grapalat" w:hAnsi="GHEA Grapalat"/>
          <w:i/>
        </w:rPr>
      </w:pPr>
    </w:p>
    <w:p w14:paraId="78CA68B7" w14:textId="1D7A1ED5" w:rsidR="00D24392" w:rsidRDefault="00D24392" w:rsidP="00172186">
      <w:pPr>
        <w:widowControl w:val="0"/>
        <w:jc w:val="right"/>
        <w:rPr>
          <w:rFonts w:ascii="GHEA Grapalat" w:hAnsi="GHEA Grapalat"/>
          <w:i/>
        </w:rPr>
      </w:pPr>
    </w:p>
    <w:p w14:paraId="70FD9BA1" w14:textId="4C486FEA" w:rsidR="00BB3C02" w:rsidRDefault="00BB3C02" w:rsidP="00172186">
      <w:pPr>
        <w:widowControl w:val="0"/>
        <w:jc w:val="right"/>
        <w:rPr>
          <w:rFonts w:ascii="GHEA Grapalat" w:hAnsi="GHEA Grapalat"/>
          <w:i/>
        </w:rPr>
      </w:pPr>
    </w:p>
    <w:p w14:paraId="11FA4ABD" w14:textId="4A11E942" w:rsidR="00BB3C02" w:rsidRDefault="00BB3C02" w:rsidP="00172186">
      <w:pPr>
        <w:widowControl w:val="0"/>
        <w:jc w:val="right"/>
        <w:rPr>
          <w:rFonts w:ascii="GHEA Grapalat" w:hAnsi="GHEA Grapalat"/>
          <w:i/>
        </w:rPr>
      </w:pPr>
    </w:p>
    <w:p w14:paraId="2C2E7673" w14:textId="0D82DBB8" w:rsidR="00BB3C02" w:rsidRDefault="00BB3C02" w:rsidP="00172186">
      <w:pPr>
        <w:widowControl w:val="0"/>
        <w:jc w:val="right"/>
        <w:rPr>
          <w:rFonts w:ascii="GHEA Grapalat" w:hAnsi="GHEA Grapalat"/>
          <w:i/>
        </w:rPr>
      </w:pPr>
    </w:p>
    <w:p w14:paraId="7033CF53" w14:textId="0EA586CF" w:rsidR="00BB3C02" w:rsidRDefault="00BB3C02" w:rsidP="00172186">
      <w:pPr>
        <w:widowControl w:val="0"/>
        <w:jc w:val="right"/>
        <w:rPr>
          <w:rFonts w:ascii="GHEA Grapalat" w:hAnsi="GHEA Grapalat"/>
          <w:i/>
        </w:rPr>
      </w:pPr>
    </w:p>
    <w:p w14:paraId="7F317D26" w14:textId="385037DE" w:rsidR="00BB3C02" w:rsidRDefault="00BB3C02" w:rsidP="00172186">
      <w:pPr>
        <w:widowControl w:val="0"/>
        <w:jc w:val="right"/>
        <w:rPr>
          <w:rFonts w:ascii="GHEA Grapalat" w:hAnsi="GHEA Grapalat"/>
          <w:i/>
        </w:rPr>
      </w:pPr>
    </w:p>
    <w:p w14:paraId="787C1BE2" w14:textId="77777777" w:rsidR="00630CF7" w:rsidRDefault="00630CF7" w:rsidP="00172186">
      <w:pPr>
        <w:widowControl w:val="0"/>
        <w:jc w:val="right"/>
        <w:rPr>
          <w:rFonts w:ascii="GHEA Grapalat" w:hAnsi="GHEA Grapalat"/>
          <w:i/>
        </w:rPr>
      </w:pPr>
    </w:p>
    <w:p w14:paraId="6302FB0E" w14:textId="0466218E" w:rsidR="00BB3C02" w:rsidRDefault="00BB3C02" w:rsidP="00172186">
      <w:pPr>
        <w:widowControl w:val="0"/>
        <w:jc w:val="right"/>
        <w:rPr>
          <w:rFonts w:ascii="GHEA Grapalat" w:hAnsi="GHEA Grapalat"/>
          <w:i/>
        </w:rPr>
      </w:pPr>
    </w:p>
    <w:p w14:paraId="5D21F36A" w14:textId="7A841780" w:rsidR="00BB3C02" w:rsidRDefault="00BB3C02" w:rsidP="00172186">
      <w:pPr>
        <w:widowControl w:val="0"/>
        <w:jc w:val="right"/>
        <w:rPr>
          <w:rFonts w:ascii="GHEA Grapalat" w:hAnsi="GHEA Grapalat"/>
          <w:i/>
        </w:rPr>
      </w:pPr>
    </w:p>
    <w:p w14:paraId="38867C37" w14:textId="1A58276B" w:rsidR="00BB3C02" w:rsidRDefault="00BB3C02" w:rsidP="00172186">
      <w:pPr>
        <w:widowControl w:val="0"/>
        <w:jc w:val="right"/>
        <w:rPr>
          <w:rFonts w:ascii="GHEA Grapalat" w:hAnsi="GHEA Grapalat"/>
          <w:i/>
        </w:rPr>
      </w:pPr>
    </w:p>
    <w:p w14:paraId="6F6D1717" w14:textId="77777777" w:rsidR="00157346" w:rsidRDefault="00157346" w:rsidP="00172186">
      <w:pPr>
        <w:widowControl w:val="0"/>
        <w:jc w:val="right"/>
        <w:rPr>
          <w:rFonts w:ascii="GHEA Grapalat" w:hAnsi="GHEA Grapalat"/>
          <w:i/>
        </w:rPr>
      </w:pPr>
    </w:p>
    <w:p w14:paraId="10285E98" w14:textId="77777777" w:rsidR="00157346" w:rsidRDefault="00157346" w:rsidP="00172186">
      <w:pPr>
        <w:widowControl w:val="0"/>
        <w:jc w:val="right"/>
        <w:rPr>
          <w:rFonts w:ascii="GHEA Grapalat" w:hAnsi="GHEA Grapalat"/>
          <w:i/>
        </w:rPr>
      </w:pPr>
    </w:p>
    <w:p w14:paraId="5B4FB20C" w14:textId="77777777" w:rsidR="00157346" w:rsidRDefault="00157346" w:rsidP="00172186">
      <w:pPr>
        <w:widowControl w:val="0"/>
        <w:jc w:val="right"/>
        <w:rPr>
          <w:rFonts w:ascii="GHEA Grapalat" w:hAnsi="GHEA Grapalat"/>
          <w:i/>
        </w:rPr>
      </w:pPr>
    </w:p>
    <w:p w14:paraId="768B1235" w14:textId="77777777" w:rsidR="00157346" w:rsidRDefault="00157346" w:rsidP="00172186">
      <w:pPr>
        <w:widowControl w:val="0"/>
        <w:jc w:val="right"/>
        <w:rPr>
          <w:rFonts w:ascii="GHEA Grapalat" w:hAnsi="GHEA Grapalat"/>
          <w:i/>
        </w:rPr>
      </w:pPr>
    </w:p>
    <w:p w14:paraId="39DB962F" w14:textId="77777777" w:rsidR="00157346" w:rsidRDefault="00157346" w:rsidP="00172186">
      <w:pPr>
        <w:widowControl w:val="0"/>
        <w:jc w:val="right"/>
        <w:rPr>
          <w:rFonts w:ascii="GHEA Grapalat" w:hAnsi="GHEA Grapalat"/>
          <w:i/>
        </w:rPr>
      </w:pPr>
    </w:p>
    <w:p w14:paraId="0AAB33C5" w14:textId="77777777" w:rsidR="00157346" w:rsidRDefault="00157346" w:rsidP="00172186">
      <w:pPr>
        <w:widowControl w:val="0"/>
        <w:jc w:val="right"/>
        <w:rPr>
          <w:rFonts w:ascii="GHEA Grapalat" w:hAnsi="GHEA Grapalat"/>
          <w:b/>
          <w:bCs/>
          <w:iCs/>
          <w:sz w:val="22"/>
          <w:szCs w:val="22"/>
        </w:rPr>
      </w:pPr>
    </w:p>
    <w:p w14:paraId="69ECD27C" w14:textId="77777777" w:rsidR="00611272" w:rsidRDefault="00611272" w:rsidP="00172186">
      <w:pPr>
        <w:widowControl w:val="0"/>
        <w:jc w:val="right"/>
        <w:rPr>
          <w:rFonts w:ascii="GHEA Grapalat" w:hAnsi="GHEA Grapalat"/>
          <w:b/>
          <w:bCs/>
          <w:iCs/>
          <w:sz w:val="22"/>
          <w:szCs w:val="22"/>
        </w:rPr>
      </w:pPr>
    </w:p>
    <w:p w14:paraId="54667A68" w14:textId="77777777" w:rsidR="00611272" w:rsidRDefault="00611272" w:rsidP="00172186">
      <w:pPr>
        <w:widowControl w:val="0"/>
        <w:jc w:val="right"/>
        <w:rPr>
          <w:rFonts w:ascii="GHEA Grapalat" w:hAnsi="GHEA Grapalat"/>
          <w:b/>
          <w:bCs/>
          <w:iCs/>
          <w:sz w:val="22"/>
          <w:szCs w:val="22"/>
        </w:rPr>
      </w:pPr>
    </w:p>
    <w:p w14:paraId="1F978125" w14:textId="77777777" w:rsidR="00611272" w:rsidRDefault="00611272" w:rsidP="00172186">
      <w:pPr>
        <w:widowControl w:val="0"/>
        <w:jc w:val="right"/>
        <w:rPr>
          <w:rFonts w:ascii="GHEA Grapalat" w:hAnsi="GHEA Grapalat"/>
          <w:b/>
          <w:bCs/>
          <w:iCs/>
          <w:sz w:val="22"/>
          <w:szCs w:val="22"/>
        </w:rPr>
      </w:pPr>
    </w:p>
    <w:p w14:paraId="0CB75DBD" w14:textId="77777777" w:rsidR="00611272" w:rsidRDefault="00611272" w:rsidP="00172186">
      <w:pPr>
        <w:widowControl w:val="0"/>
        <w:jc w:val="right"/>
        <w:rPr>
          <w:rFonts w:ascii="GHEA Grapalat" w:hAnsi="GHEA Grapalat"/>
          <w:b/>
          <w:bCs/>
          <w:iCs/>
          <w:sz w:val="22"/>
          <w:szCs w:val="22"/>
        </w:rPr>
      </w:pPr>
    </w:p>
    <w:p w14:paraId="4CDA9645" w14:textId="77777777" w:rsidR="00611272" w:rsidRDefault="00611272" w:rsidP="00172186">
      <w:pPr>
        <w:widowControl w:val="0"/>
        <w:jc w:val="right"/>
        <w:rPr>
          <w:rFonts w:ascii="GHEA Grapalat" w:hAnsi="GHEA Grapalat"/>
          <w:b/>
          <w:bCs/>
          <w:iCs/>
          <w:sz w:val="22"/>
          <w:szCs w:val="22"/>
        </w:rPr>
      </w:pPr>
    </w:p>
    <w:p w14:paraId="0436E1AF" w14:textId="77777777" w:rsidR="00611272" w:rsidRDefault="00611272" w:rsidP="00172186">
      <w:pPr>
        <w:widowControl w:val="0"/>
        <w:jc w:val="right"/>
        <w:rPr>
          <w:rFonts w:ascii="GHEA Grapalat" w:hAnsi="GHEA Grapalat"/>
          <w:b/>
          <w:bCs/>
          <w:iCs/>
          <w:sz w:val="22"/>
          <w:szCs w:val="22"/>
        </w:rPr>
      </w:pPr>
    </w:p>
    <w:p w14:paraId="71CE03CE" w14:textId="77777777" w:rsidR="00611272" w:rsidRDefault="00611272" w:rsidP="00172186">
      <w:pPr>
        <w:widowControl w:val="0"/>
        <w:jc w:val="right"/>
        <w:rPr>
          <w:rFonts w:ascii="GHEA Grapalat" w:hAnsi="GHEA Grapalat"/>
          <w:b/>
          <w:bCs/>
          <w:iCs/>
          <w:sz w:val="22"/>
          <w:szCs w:val="22"/>
        </w:rPr>
      </w:pPr>
    </w:p>
    <w:p w14:paraId="2C23F9FC" w14:textId="77777777" w:rsidR="00611272" w:rsidRDefault="00611272" w:rsidP="00172186">
      <w:pPr>
        <w:widowControl w:val="0"/>
        <w:jc w:val="right"/>
        <w:rPr>
          <w:rFonts w:ascii="GHEA Grapalat" w:hAnsi="GHEA Grapalat"/>
          <w:b/>
          <w:bCs/>
          <w:iCs/>
          <w:sz w:val="22"/>
          <w:szCs w:val="22"/>
        </w:rPr>
      </w:pPr>
    </w:p>
    <w:p w14:paraId="7DC0930E" w14:textId="77777777" w:rsidR="00611272" w:rsidRDefault="00611272" w:rsidP="00172186">
      <w:pPr>
        <w:widowControl w:val="0"/>
        <w:jc w:val="right"/>
        <w:rPr>
          <w:rFonts w:ascii="GHEA Grapalat" w:hAnsi="GHEA Grapalat"/>
          <w:b/>
          <w:bCs/>
          <w:iCs/>
          <w:sz w:val="22"/>
          <w:szCs w:val="22"/>
        </w:rPr>
      </w:pPr>
    </w:p>
    <w:p w14:paraId="44015D40" w14:textId="77777777" w:rsidR="00611272" w:rsidRDefault="00611272" w:rsidP="00172186">
      <w:pPr>
        <w:widowControl w:val="0"/>
        <w:jc w:val="right"/>
        <w:rPr>
          <w:rFonts w:ascii="GHEA Grapalat" w:hAnsi="GHEA Grapalat"/>
          <w:b/>
          <w:bCs/>
          <w:iCs/>
          <w:sz w:val="22"/>
          <w:szCs w:val="22"/>
        </w:rPr>
      </w:pPr>
    </w:p>
    <w:p w14:paraId="0F1788C8" w14:textId="77777777" w:rsidR="00611272" w:rsidRDefault="00611272" w:rsidP="00172186">
      <w:pPr>
        <w:widowControl w:val="0"/>
        <w:jc w:val="right"/>
        <w:rPr>
          <w:rFonts w:ascii="GHEA Grapalat" w:hAnsi="GHEA Grapalat"/>
          <w:b/>
          <w:bCs/>
          <w:iCs/>
          <w:sz w:val="22"/>
          <w:szCs w:val="22"/>
        </w:rPr>
      </w:pPr>
    </w:p>
    <w:p w14:paraId="55727C41" w14:textId="03632F3A" w:rsidR="000A214C" w:rsidRPr="00611272" w:rsidRDefault="000A214C" w:rsidP="00172186">
      <w:pPr>
        <w:widowControl w:val="0"/>
        <w:jc w:val="right"/>
        <w:rPr>
          <w:rFonts w:ascii="GHEA Grapalat" w:hAnsi="GHEA Grapalat" w:cs="GHEA Grapalat"/>
          <w:b/>
          <w:bCs/>
          <w:iCs/>
          <w:sz w:val="22"/>
          <w:szCs w:val="22"/>
        </w:rPr>
      </w:pPr>
      <w:r w:rsidRPr="00611272">
        <w:rPr>
          <w:rFonts w:ascii="GHEA Grapalat" w:hAnsi="GHEA Grapalat"/>
          <w:b/>
          <w:bCs/>
          <w:iCs/>
          <w:sz w:val="22"/>
          <w:szCs w:val="22"/>
        </w:rPr>
        <w:lastRenderedPageBreak/>
        <w:t>Приложение № 5.1</w:t>
      </w:r>
    </w:p>
    <w:p w14:paraId="458AD460" w14:textId="69DEBB49" w:rsidR="00BB3C02" w:rsidRPr="00611272" w:rsidRDefault="00BB3C02" w:rsidP="00BB3C02">
      <w:pPr>
        <w:pStyle w:val="31"/>
        <w:widowControl w:val="0"/>
        <w:spacing w:line="240" w:lineRule="auto"/>
        <w:jc w:val="right"/>
        <w:rPr>
          <w:rFonts w:ascii="GHEA Grapalat" w:hAnsi="GHEA Grapalat"/>
          <w:b/>
          <w:bCs/>
          <w:iCs/>
          <w:sz w:val="22"/>
          <w:szCs w:val="22"/>
        </w:rPr>
      </w:pPr>
      <w:r w:rsidRPr="00611272">
        <w:rPr>
          <w:rFonts w:ascii="GHEA Grapalat" w:hAnsi="GHEA Grapalat"/>
          <w:b/>
          <w:bCs/>
          <w:iCs/>
          <w:color w:val="000000" w:themeColor="text1"/>
          <w:szCs w:val="18"/>
        </w:rPr>
        <w:t>к Приглашению на открытый конкурс</w:t>
      </w:r>
      <w:r w:rsidRPr="00611272">
        <w:rPr>
          <w:rFonts w:ascii="GHEA Grapalat" w:hAnsi="GHEA Grapalat"/>
          <w:b/>
          <w:bCs/>
          <w:iCs/>
          <w:color w:val="000000" w:themeColor="text1"/>
          <w:szCs w:val="18"/>
        </w:rPr>
        <w:br/>
        <w:t xml:space="preserve">под кодом </w:t>
      </w:r>
      <w:r w:rsidRPr="00611272">
        <w:rPr>
          <w:rFonts w:ascii="GHEA Grapalat" w:hAnsi="GHEA Grapalat"/>
          <w:b/>
          <w:bCs/>
          <w:iCs/>
          <w:color w:val="000000" w:themeColor="text1"/>
        </w:rPr>
        <w:t>«HH SHMAH-BMAShDzB-</w:t>
      </w:r>
      <w:r w:rsidR="002E0E94">
        <w:rPr>
          <w:rFonts w:ascii="GHEA Grapalat" w:hAnsi="GHEA Grapalat"/>
          <w:b/>
          <w:bCs/>
          <w:iCs/>
          <w:color w:val="000000" w:themeColor="text1"/>
        </w:rPr>
        <w:t>25/16</w:t>
      </w:r>
      <w:r w:rsidRPr="00611272">
        <w:rPr>
          <w:rFonts w:ascii="GHEA Grapalat" w:hAnsi="GHEA Grapalat"/>
          <w:b/>
          <w:bCs/>
          <w:iCs/>
          <w:color w:val="000000" w:themeColor="text1"/>
        </w:rPr>
        <w:t>»</w:t>
      </w:r>
      <w:r w:rsidRPr="00611272">
        <w:rPr>
          <w:rFonts w:ascii="GHEA Grapalat" w:hAnsi="GHEA Grapalat"/>
          <w:b/>
          <w:bCs/>
          <w:iCs/>
          <w:sz w:val="22"/>
          <w:szCs w:val="22"/>
        </w:rPr>
        <w:t xml:space="preserve"> </w:t>
      </w:r>
    </w:p>
    <w:p w14:paraId="6CAB10A1" w14:textId="77777777" w:rsidR="00AF4211" w:rsidRPr="00611272" w:rsidRDefault="00AF4211" w:rsidP="00172186">
      <w:pPr>
        <w:widowControl w:val="0"/>
        <w:jc w:val="center"/>
        <w:rPr>
          <w:rFonts w:ascii="GHEA Grapalat" w:hAnsi="GHEA Grapalat"/>
          <w:b/>
          <w:sz w:val="22"/>
          <w:szCs w:val="22"/>
        </w:rPr>
      </w:pPr>
    </w:p>
    <w:p w14:paraId="79A9E9DE" w14:textId="77777777" w:rsidR="000A214C" w:rsidRPr="00611272" w:rsidRDefault="000A214C" w:rsidP="00172186">
      <w:pPr>
        <w:widowControl w:val="0"/>
        <w:jc w:val="center"/>
        <w:rPr>
          <w:rFonts w:ascii="GHEA Grapalat" w:hAnsi="GHEA Grapalat" w:cs="GHEA Grapalat"/>
          <w:b/>
          <w:sz w:val="22"/>
          <w:szCs w:val="22"/>
        </w:rPr>
      </w:pPr>
      <w:r w:rsidRPr="00611272">
        <w:rPr>
          <w:rFonts w:ascii="GHEA Grapalat" w:hAnsi="GHEA Grapalat"/>
          <w:b/>
          <w:sz w:val="22"/>
          <w:szCs w:val="22"/>
        </w:rPr>
        <w:t xml:space="preserve">СОГЛАШЕНИЕ О НЕУСТОЙКЕ </w:t>
      </w:r>
    </w:p>
    <w:p w14:paraId="067DF3BF" w14:textId="77777777" w:rsidR="000A214C" w:rsidRPr="00611272" w:rsidRDefault="000A214C" w:rsidP="00172186">
      <w:pPr>
        <w:widowControl w:val="0"/>
        <w:jc w:val="center"/>
        <w:rPr>
          <w:rFonts w:ascii="GHEA Grapalat" w:hAnsi="GHEA Grapalat" w:cs="GHEA Grapalat"/>
          <w:b/>
          <w:sz w:val="22"/>
          <w:szCs w:val="22"/>
        </w:rPr>
      </w:pPr>
      <w:r w:rsidRPr="00611272">
        <w:rPr>
          <w:rFonts w:ascii="GHEA Grapalat" w:hAnsi="GHEA Grapalat"/>
          <w:b/>
          <w:sz w:val="22"/>
          <w:szCs w:val="22"/>
        </w:rPr>
        <w:t>(обеспечение договора)</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611272" w14:paraId="6DA2E183" w14:textId="77777777" w:rsidTr="003D2146">
        <w:tc>
          <w:tcPr>
            <w:tcW w:w="4786" w:type="dxa"/>
          </w:tcPr>
          <w:p w14:paraId="28FC90DF" w14:textId="4C2615AB" w:rsidR="000A214C" w:rsidRPr="00611272" w:rsidRDefault="000A214C" w:rsidP="00172186">
            <w:pPr>
              <w:widowControl w:val="0"/>
              <w:rPr>
                <w:rFonts w:ascii="GHEA Grapalat" w:hAnsi="GHEA Grapalat" w:cs="GHEA Grapalat"/>
                <w:b/>
                <w:sz w:val="22"/>
                <w:szCs w:val="22"/>
                <w:lang w:val="en-US"/>
              </w:rPr>
            </w:pPr>
            <w:r w:rsidRPr="00611272">
              <w:rPr>
                <w:rFonts w:ascii="GHEA Grapalat" w:hAnsi="GHEA Grapalat"/>
                <w:sz w:val="22"/>
                <w:szCs w:val="22"/>
              </w:rPr>
              <w:t xml:space="preserve">г. </w:t>
            </w:r>
          </w:p>
        </w:tc>
        <w:tc>
          <w:tcPr>
            <w:tcW w:w="4500" w:type="dxa"/>
          </w:tcPr>
          <w:p w14:paraId="7C4E9479" w14:textId="77777777" w:rsidR="000A214C" w:rsidRPr="00611272" w:rsidRDefault="000A214C" w:rsidP="00172186">
            <w:pPr>
              <w:widowControl w:val="0"/>
              <w:jc w:val="right"/>
              <w:rPr>
                <w:rFonts w:ascii="GHEA Grapalat" w:hAnsi="GHEA Grapalat" w:cs="GHEA Grapalat"/>
                <w:b/>
                <w:sz w:val="22"/>
                <w:szCs w:val="22"/>
              </w:rPr>
            </w:pPr>
            <w:r w:rsidRPr="00611272">
              <w:rPr>
                <w:rFonts w:ascii="GHEA Grapalat" w:hAnsi="GHEA Grapalat"/>
                <w:sz w:val="22"/>
                <w:szCs w:val="22"/>
              </w:rPr>
              <w:t>"</w:t>
            </w:r>
            <w:r w:rsidRPr="00611272">
              <w:rPr>
                <w:rFonts w:ascii="GHEA Grapalat" w:hAnsi="GHEA Grapalat"/>
                <w:sz w:val="22"/>
                <w:szCs w:val="22"/>
                <w:lang w:val="en-US"/>
              </w:rPr>
              <w:tab/>
            </w:r>
            <w:r w:rsidRPr="00611272">
              <w:rPr>
                <w:rFonts w:ascii="GHEA Grapalat" w:hAnsi="GHEA Grapalat"/>
                <w:sz w:val="22"/>
                <w:szCs w:val="22"/>
              </w:rPr>
              <w:t xml:space="preserve">" </w:t>
            </w:r>
            <w:r w:rsidRPr="00611272">
              <w:rPr>
                <w:rFonts w:ascii="GHEA Grapalat" w:hAnsi="GHEA Grapalat"/>
                <w:sz w:val="22"/>
                <w:szCs w:val="22"/>
                <w:lang w:val="en-US"/>
              </w:rPr>
              <w:tab/>
            </w:r>
            <w:r w:rsidRPr="00611272">
              <w:rPr>
                <w:rFonts w:ascii="GHEA Grapalat" w:hAnsi="GHEA Grapalat"/>
                <w:sz w:val="22"/>
                <w:szCs w:val="22"/>
              </w:rPr>
              <w:t>20</w:t>
            </w:r>
            <w:r w:rsidRPr="00611272">
              <w:rPr>
                <w:rFonts w:ascii="GHEA Grapalat" w:hAnsi="GHEA Grapalat"/>
                <w:sz w:val="22"/>
                <w:szCs w:val="22"/>
                <w:lang w:val="en-US"/>
              </w:rPr>
              <w:tab/>
            </w:r>
            <w:r w:rsidRPr="00611272">
              <w:rPr>
                <w:rFonts w:ascii="GHEA Grapalat" w:hAnsi="GHEA Grapalat"/>
                <w:sz w:val="22"/>
                <w:szCs w:val="22"/>
              </w:rPr>
              <w:t>г.</w:t>
            </w:r>
            <w:r w:rsidRPr="00611272">
              <w:rPr>
                <w:rStyle w:val="af7"/>
                <w:rFonts w:ascii="GHEA Grapalat" w:hAnsi="GHEA Grapalat"/>
                <w:sz w:val="22"/>
                <w:szCs w:val="22"/>
              </w:rPr>
              <w:footnoteReference w:customMarkFollows="1" w:id="11"/>
              <w:t>**</w:t>
            </w:r>
          </w:p>
        </w:tc>
      </w:tr>
    </w:tbl>
    <w:p w14:paraId="1CB24CA9" w14:textId="77777777" w:rsidR="000A214C" w:rsidRPr="00611272" w:rsidRDefault="000A214C" w:rsidP="00172186">
      <w:pPr>
        <w:widowControl w:val="0"/>
        <w:rPr>
          <w:rFonts w:ascii="GHEA Grapalat" w:hAnsi="GHEA Grapalat" w:cs="GHEA Grapalat"/>
          <w:b/>
          <w:sz w:val="22"/>
          <w:szCs w:val="22"/>
        </w:rPr>
      </w:pPr>
    </w:p>
    <w:p w14:paraId="7F33C2C9" w14:textId="77777777" w:rsidR="000A214C" w:rsidRPr="00611272" w:rsidRDefault="000A214C" w:rsidP="00172186">
      <w:pPr>
        <w:widowControl w:val="0"/>
        <w:jc w:val="both"/>
        <w:rPr>
          <w:rFonts w:ascii="GHEA Grapalat" w:hAnsi="GHEA Grapalat" w:cs="GHEA Grapalat"/>
          <w:sz w:val="22"/>
          <w:szCs w:val="22"/>
          <w:u w:val="single"/>
          <w:vertAlign w:val="subscript"/>
        </w:rPr>
      </w:pPr>
      <w:r w:rsidRPr="00611272">
        <w:rPr>
          <w:rFonts w:ascii="GHEA Grapalat" w:hAnsi="GHEA Grapalat"/>
          <w:sz w:val="22"/>
          <w:szCs w:val="22"/>
        </w:rPr>
        <w:t>_______________________________________________, в лице директора Компании,</w:t>
      </w:r>
    </w:p>
    <w:p w14:paraId="7FC49F96" w14:textId="77777777" w:rsidR="000A214C" w:rsidRPr="00611272" w:rsidRDefault="000A214C" w:rsidP="00E2654E">
      <w:pPr>
        <w:widowControl w:val="0"/>
        <w:jc w:val="center"/>
        <w:rPr>
          <w:rFonts w:ascii="GHEA Grapalat" w:hAnsi="GHEA Grapalat"/>
          <w:sz w:val="22"/>
          <w:szCs w:val="22"/>
          <w:vertAlign w:val="superscript"/>
          <w:lang w:val="en-US"/>
        </w:rPr>
      </w:pPr>
      <w:r w:rsidRPr="00611272">
        <w:rPr>
          <w:rFonts w:ascii="GHEA Grapalat" w:hAnsi="GHEA Grapalat"/>
          <w:sz w:val="22"/>
          <w:szCs w:val="22"/>
          <w:vertAlign w:val="superscript"/>
        </w:rPr>
        <w:t>наименование Компании</w:t>
      </w:r>
    </w:p>
    <w:p w14:paraId="352B4663" w14:textId="77777777" w:rsidR="000A214C" w:rsidRPr="00611272" w:rsidRDefault="000A214C" w:rsidP="00172186">
      <w:pPr>
        <w:widowControl w:val="0"/>
        <w:jc w:val="both"/>
        <w:rPr>
          <w:rFonts w:ascii="GHEA Grapalat" w:hAnsi="GHEA Grapalat"/>
          <w:sz w:val="22"/>
          <w:szCs w:val="22"/>
          <w:lang w:val="en-US"/>
        </w:rPr>
      </w:pPr>
      <w:r w:rsidRPr="00611272">
        <w:rPr>
          <w:rFonts w:ascii="GHEA Grapalat" w:hAnsi="GHEA Grapalat"/>
          <w:sz w:val="22"/>
          <w:szCs w:val="22"/>
          <w:lang w:val="en-US"/>
        </w:rPr>
        <w:t>_________________________________________________________________________</w:t>
      </w:r>
    </w:p>
    <w:p w14:paraId="58381868" w14:textId="77777777" w:rsidR="000A214C" w:rsidRPr="00611272" w:rsidRDefault="000A214C" w:rsidP="00172186">
      <w:pPr>
        <w:widowControl w:val="0"/>
        <w:jc w:val="center"/>
        <w:rPr>
          <w:rFonts w:ascii="GHEA Grapalat" w:hAnsi="GHEA Grapalat"/>
          <w:sz w:val="22"/>
          <w:szCs w:val="22"/>
          <w:vertAlign w:val="superscript"/>
        </w:rPr>
      </w:pPr>
      <w:r w:rsidRPr="00611272">
        <w:rPr>
          <w:rFonts w:ascii="GHEA Grapalat" w:hAnsi="GHEA Grapalat"/>
          <w:sz w:val="22"/>
          <w:szCs w:val="22"/>
          <w:vertAlign w:val="superscript"/>
        </w:rPr>
        <w:t>имя, фамилия, паспортные данные директора компании</w:t>
      </w:r>
    </w:p>
    <w:p w14:paraId="7B0D42D1" w14:textId="77777777" w:rsidR="000A214C" w:rsidRPr="00611272" w:rsidRDefault="000A214C" w:rsidP="00172186">
      <w:pPr>
        <w:widowControl w:val="0"/>
        <w:jc w:val="both"/>
        <w:rPr>
          <w:rFonts w:ascii="GHEA Grapalat" w:hAnsi="GHEA Grapalat" w:cs="GHEA Grapalat"/>
          <w:sz w:val="22"/>
          <w:szCs w:val="22"/>
        </w:rPr>
      </w:pPr>
      <w:r w:rsidRPr="00611272">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6C9417D" w14:textId="77777777" w:rsidR="000A214C" w:rsidRPr="00611272" w:rsidRDefault="000A214C" w:rsidP="00172186">
      <w:pPr>
        <w:widowControl w:val="0"/>
        <w:jc w:val="center"/>
        <w:rPr>
          <w:rFonts w:ascii="GHEA Grapalat" w:hAnsi="GHEA Grapalat" w:cs="GHEA Grapalat"/>
          <w:b/>
          <w:bCs/>
          <w:sz w:val="22"/>
          <w:szCs w:val="22"/>
        </w:rPr>
      </w:pPr>
      <w:r w:rsidRPr="00611272">
        <w:rPr>
          <w:rFonts w:ascii="GHEA Grapalat" w:hAnsi="GHEA Grapalat"/>
          <w:b/>
          <w:sz w:val="22"/>
          <w:szCs w:val="22"/>
        </w:rPr>
        <w:t>1. Предмет соглашения</w:t>
      </w:r>
    </w:p>
    <w:p w14:paraId="740E76C6" w14:textId="77777777" w:rsidR="00BB3C02" w:rsidRPr="00611272" w:rsidRDefault="00BB3C02" w:rsidP="00BB3C02">
      <w:pPr>
        <w:widowControl w:val="0"/>
        <w:tabs>
          <w:tab w:val="left" w:pos="567"/>
        </w:tabs>
        <w:jc w:val="both"/>
        <w:rPr>
          <w:rFonts w:ascii="GHEA Grapalat" w:hAnsi="GHEA Grapalat" w:cs="GHEA Grapalat"/>
          <w:color w:val="000000" w:themeColor="text1"/>
          <w:spacing w:val="-6"/>
          <w:sz w:val="20"/>
          <w:szCs w:val="20"/>
        </w:rPr>
      </w:pPr>
      <w:r w:rsidRPr="00611272">
        <w:rPr>
          <w:rFonts w:ascii="GHEA Grapalat" w:hAnsi="GHEA Grapalat"/>
          <w:color w:val="000000" w:themeColor="text1"/>
          <w:sz w:val="20"/>
          <w:szCs w:val="20"/>
        </w:rPr>
        <w:t>1</w:t>
      </w:r>
      <w:r w:rsidRPr="00611272">
        <w:rPr>
          <w:rFonts w:ascii="GHEA Grapalat" w:hAnsi="GHEA Grapalat"/>
          <w:color w:val="000000" w:themeColor="text1"/>
          <w:spacing w:val="-6"/>
          <w:sz w:val="20"/>
          <w:szCs w:val="20"/>
        </w:rPr>
        <w:t>.1.</w:t>
      </w:r>
      <w:r w:rsidRPr="00611272">
        <w:rPr>
          <w:rFonts w:ascii="GHEA Grapalat" w:hAnsi="GHEA Grapalat"/>
          <w:color w:val="000000" w:themeColor="text1"/>
          <w:spacing w:val="-6"/>
          <w:sz w:val="20"/>
          <w:szCs w:val="20"/>
        </w:rPr>
        <w:tab/>
        <w:t>Компания участвует в организованной _____</w:t>
      </w:r>
      <w:r w:rsidRPr="00611272">
        <w:rPr>
          <w:rFonts w:ascii="GHEA Grapalat" w:hAnsi="GHEA Grapalat"/>
          <w:b/>
          <w:color w:val="000000" w:themeColor="text1"/>
          <w:sz w:val="20"/>
          <w:szCs w:val="20"/>
          <w:u w:val="single"/>
          <w:lang w:val="hy-AM"/>
        </w:rPr>
        <w:t xml:space="preserve"> Ахурян</w:t>
      </w:r>
      <w:proofErr w:type="spellStart"/>
      <w:r w:rsidRPr="00611272">
        <w:rPr>
          <w:rFonts w:ascii="GHEA Grapalat" w:hAnsi="GHEA Grapalat"/>
          <w:b/>
          <w:color w:val="000000" w:themeColor="text1"/>
          <w:sz w:val="20"/>
          <w:szCs w:val="20"/>
          <w:u w:val="single"/>
        </w:rPr>
        <w:t>ским</w:t>
      </w:r>
      <w:proofErr w:type="spellEnd"/>
      <w:r w:rsidRPr="00611272">
        <w:rPr>
          <w:rFonts w:ascii="GHEA Grapalat" w:hAnsi="GHEA Grapalat"/>
          <w:b/>
          <w:color w:val="000000" w:themeColor="text1"/>
          <w:sz w:val="20"/>
          <w:szCs w:val="20"/>
          <w:u w:val="single"/>
          <w:lang w:val="hy-AM"/>
        </w:rPr>
        <w:t xml:space="preserve"> </w:t>
      </w:r>
      <w:r w:rsidRPr="00611272">
        <w:rPr>
          <w:rFonts w:ascii="GHEA Grapalat" w:hAnsi="GHEA Grapalat"/>
          <w:b/>
          <w:color w:val="000000" w:themeColor="text1"/>
          <w:spacing w:val="-6"/>
          <w:sz w:val="20"/>
          <w:szCs w:val="20"/>
          <w:u w:val="single"/>
        </w:rPr>
        <w:t>муниципалитетом</w:t>
      </w:r>
      <w:r w:rsidRPr="00611272">
        <w:rPr>
          <w:rFonts w:ascii="GHEA Grapalat" w:hAnsi="GHEA Grapalat"/>
          <w:color w:val="000000" w:themeColor="text1"/>
          <w:spacing w:val="-6"/>
          <w:sz w:val="20"/>
          <w:szCs w:val="20"/>
        </w:rPr>
        <w:t xml:space="preserve">___ *(далее — Заказчик) </w:t>
      </w:r>
    </w:p>
    <w:p w14:paraId="69EF71DA" w14:textId="77777777" w:rsidR="00BB3C02" w:rsidRPr="00611272" w:rsidRDefault="00BB3C02" w:rsidP="00BB3C02">
      <w:pPr>
        <w:widowControl w:val="0"/>
        <w:tabs>
          <w:tab w:val="left" w:pos="284"/>
        </w:tabs>
        <w:ind w:left="5245"/>
        <w:jc w:val="both"/>
        <w:rPr>
          <w:rFonts w:ascii="GHEA Grapalat" w:hAnsi="GHEA Grapalat" w:cs="GHEA Grapalat"/>
          <w:color w:val="000000" w:themeColor="text1"/>
          <w:sz w:val="20"/>
          <w:szCs w:val="20"/>
        </w:rPr>
      </w:pPr>
      <w:r w:rsidRPr="00611272">
        <w:rPr>
          <w:rFonts w:ascii="GHEA Grapalat" w:hAnsi="GHEA Grapalat"/>
          <w:color w:val="000000" w:themeColor="text1"/>
          <w:sz w:val="20"/>
          <w:szCs w:val="20"/>
          <w:vertAlign w:val="superscript"/>
        </w:rPr>
        <w:t>наименование заказчика</w:t>
      </w:r>
    </w:p>
    <w:p w14:paraId="21EFB601" w14:textId="15874C97" w:rsidR="00BB3C02" w:rsidRPr="00611272" w:rsidRDefault="00BB3C02" w:rsidP="00BB3C02">
      <w:pPr>
        <w:widowControl w:val="0"/>
        <w:jc w:val="both"/>
        <w:rPr>
          <w:rFonts w:ascii="GHEA Grapalat" w:hAnsi="GHEA Grapalat" w:cs="GHEA Grapalat"/>
          <w:color w:val="000000" w:themeColor="text1"/>
          <w:sz w:val="20"/>
          <w:szCs w:val="20"/>
        </w:rPr>
      </w:pPr>
      <w:r w:rsidRPr="00611272">
        <w:rPr>
          <w:rFonts w:ascii="GHEA Grapalat" w:hAnsi="GHEA Grapalat"/>
          <w:color w:val="000000" w:themeColor="text1"/>
          <w:sz w:val="20"/>
          <w:szCs w:val="20"/>
        </w:rPr>
        <w:t xml:space="preserve">процедуре закупок под кодом </w:t>
      </w:r>
      <w:r w:rsidRPr="00611272">
        <w:rPr>
          <w:rFonts w:ascii="GHEA Grapalat" w:hAnsi="GHEA Grapalat"/>
          <w:b/>
          <w:bCs/>
          <w:color w:val="000000" w:themeColor="text1"/>
          <w:sz w:val="20"/>
          <w:szCs w:val="20"/>
          <w:u w:val="single"/>
        </w:rPr>
        <w:t>"«HH SHMAH-BMAShDzB-</w:t>
      </w:r>
      <w:r w:rsidR="002E0E94">
        <w:rPr>
          <w:rFonts w:ascii="GHEA Grapalat" w:hAnsi="GHEA Grapalat"/>
          <w:b/>
          <w:bCs/>
          <w:color w:val="000000" w:themeColor="text1"/>
          <w:sz w:val="20"/>
          <w:szCs w:val="20"/>
          <w:u w:val="single"/>
        </w:rPr>
        <w:t>25/16</w:t>
      </w:r>
      <w:r w:rsidRPr="00611272">
        <w:rPr>
          <w:rFonts w:ascii="GHEA Grapalat" w:hAnsi="GHEA Grapalat"/>
          <w:b/>
          <w:bCs/>
          <w:color w:val="000000" w:themeColor="text1"/>
          <w:sz w:val="20"/>
          <w:szCs w:val="20"/>
          <w:u w:val="single"/>
        </w:rPr>
        <w:t>"</w:t>
      </w:r>
      <w:r w:rsidRPr="00611272">
        <w:rPr>
          <w:rStyle w:val="af7"/>
          <w:rFonts w:ascii="GHEA Grapalat" w:hAnsi="GHEA Grapalat"/>
          <w:b/>
          <w:bCs/>
          <w:color w:val="000000" w:themeColor="text1"/>
          <w:sz w:val="20"/>
          <w:szCs w:val="20"/>
          <w:u w:val="single"/>
        </w:rPr>
        <w:footnoteReference w:customMarkFollows="1" w:id="12"/>
        <w:t>*</w:t>
      </w:r>
      <w:r w:rsidRPr="00611272">
        <w:rPr>
          <w:rFonts w:ascii="GHEA Grapalat" w:hAnsi="GHEA Grapalat"/>
          <w:color w:val="000000" w:themeColor="text1"/>
          <w:sz w:val="20"/>
          <w:szCs w:val="20"/>
        </w:rPr>
        <w:t xml:space="preserve"> *.</w:t>
      </w:r>
    </w:p>
    <w:p w14:paraId="0425F6DE" w14:textId="77777777" w:rsidR="00BB3C02" w:rsidRPr="00611272" w:rsidRDefault="00BB3C02" w:rsidP="00BB3C02">
      <w:pPr>
        <w:widowControl w:val="0"/>
        <w:ind w:left="5245"/>
        <w:jc w:val="both"/>
        <w:rPr>
          <w:rFonts w:ascii="GHEA Grapalat" w:hAnsi="GHEA Grapalat" w:cs="GHEA Grapalat"/>
          <w:color w:val="000000" w:themeColor="text1"/>
          <w:sz w:val="20"/>
          <w:szCs w:val="20"/>
        </w:rPr>
      </w:pPr>
      <w:r w:rsidRPr="00611272">
        <w:rPr>
          <w:rFonts w:ascii="GHEA Grapalat" w:hAnsi="GHEA Grapalat"/>
          <w:color w:val="000000" w:themeColor="text1"/>
          <w:sz w:val="20"/>
          <w:szCs w:val="20"/>
          <w:vertAlign w:val="superscript"/>
        </w:rPr>
        <w:t>код процедуры</w:t>
      </w:r>
    </w:p>
    <w:p w14:paraId="36F56636"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1.2.</w:t>
      </w:r>
      <w:r w:rsidRPr="00611272">
        <w:rPr>
          <w:rFonts w:ascii="GHEA Grapalat" w:hAnsi="GHEA Grapalat"/>
          <w:sz w:val="22"/>
          <w:szCs w:val="22"/>
        </w:rPr>
        <w:tab/>
        <w:t>В качестве обеспечения исполнения договора, заключаемого в</w:t>
      </w:r>
      <w:r w:rsidRPr="00611272">
        <w:rPr>
          <w:rFonts w:ascii="Calibri" w:hAnsi="Calibri" w:cs="Calibri"/>
          <w:sz w:val="22"/>
          <w:szCs w:val="22"/>
          <w:lang w:val="en-US"/>
        </w:rPr>
        <w:t> </w:t>
      </w:r>
      <w:r w:rsidRPr="00611272">
        <w:rPr>
          <w:rFonts w:ascii="GHEA Grapalat" w:hAnsi="GHEA Grapalat"/>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F5EF483"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1.3.</w:t>
      </w:r>
      <w:r w:rsidRPr="00611272">
        <w:rPr>
          <w:rFonts w:ascii="GHEA Grapalat" w:hAnsi="GHEA Grapalat"/>
          <w:sz w:val="22"/>
          <w:szCs w:val="22"/>
        </w:rPr>
        <w:tab/>
        <w:t>Подписав платежное требование (далее — Требование), прилагаемое к</w:t>
      </w:r>
      <w:r w:rsidRPr="00611272">
        <w:rPr>
          <w:rFonts w:ascii="Calibri" w:hAnsi="Calibri" w:cs="Calibri"/>
          <w:sz w:val="22"/>
          <w:szCs w:val="22"/>
          <w:lang w:val="en-US"/>
        </w:rPr>
        <w:t> </w:t>
      </w:r>
      <w:r w:rsidRPr="00611272">
        <w:rPr>
          <w:rFonts w:ascii="GHEA Grapalat" w:hAnsi="GHEA Grapalat"/>
          <w:sz w:val="22"/>
          <w:szCs w:val="22"/>
        </w:rPr>
        <w:t xml:space="preserve">настоящему Соглашению о неустойке, Компания </w:t>
      </w:r>
      <w:proofErr w:type="spellStart"/>
      <w:r w:rsidRPr="00611272">
        <w:rPr>
          <w:rFonts w:ascii="GHEA Grapalat" w:hAnsi="GHEA Grapalat"/>
          <w:sz w:val="22"/>
          <w:szCs w:val="22"/>
        </w:rPr>
        <w:t>безотзывно</w:t>
      </w:r>
      <w:proofErr w:type="spellEnd"/>
      <w:r w:rsidRPr="00611272">
        <w:rPr>
          <w:rFonts w:ascii="GHEA Grapalat" w:hAnsi="GHEA Grapalat"/>
          <w:sz w:val="22"/>
          <w:szCs w:val="22"/>
        </w:rPr>
        <w:t xml:space="preserve"> соглашается, что: </w:t>
      </w:r>
    </w:p>
    <w:p w14:paraId="78D7500E"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а)</w:t>
      </w:r>
      <w:r w:rsidRPr="00611272">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7271CB2"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б)</w:t>
      </w:r>
      <w:r w:rsidRPr="00611272">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284E35C"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в)</w:t>
      </w:r>
      <w:r w:rsidRPr="00611272">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F12FC4A"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г)</w:t>
      </w:r>
      <w:r w:rsidRPr="00611272">
        <w:rPr>
          <w:rFonts w:ascii="GHEA Grapalat" w:hAnsi="GHEA Grapalat"/>
          <w:sz w:val="22"/>
          <w:szCs w:val="22"/>
        </w:rPr>
        <w:tab/>
        <w:t>Компания подтверждает, что акцептовала Требование в полном размере суммы неустойки.</w:t>
      </w:r>
    </w:p>
    <w:p w14:paraId="066581BF"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д)</w:t>
      </w:r>
      <w:r w:rsidRPr="00611272">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632F14C" w14:textId="77777777" w:rsidR="00630CF7" w:rsidRPr="00611272" w:rsidRDefault="000A214C"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1.</w:t>
      </w:r>
      <w:r w:rsidR="004D54B3" w:rsidRPr="00611272">
        <w:rPr>
          <w:rFonts w:ascii="GHEA Grapalat" w:hAnsi="GHEA Grapalat"/>
          <w:sz w:val="22"/>
          <w:szCs w:val="22"/>
        </w:rPr>
        <w:t>4</w:t>
      </w:r>
      <w:r w:rsidRPr="00611272">
        <w:rPr>
          <w:rFonts w:ascii="GHEA Grapalat" w:hAnsi="GHEA Grapalat"/>
          <w:sz w:val="22"/>
          <w:szCs w:val="22"/>
        </w:rPr>
        <w:t>.</w:t>
      </w:r>
      <w:r w:rsidRPr="00611272">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611272">
        <w:rPr>
          <w:rFonts w:ascii="Calibri" w:hAnsi="Calibri" w:cs="Calibri"/>
          <w:sz w:val="22"/>
          <w:szCs w:val="22"/>
          <w:lang w:val="en-US"/>
        </w:rPr>
        <w:t> </w:t>
      </w:r>
      <w:r w:rsidRPr="00611272">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w:t>
      </w:r>
    </w:p>
    <w:p w14:paraId="7F2F2E36" w14:textId="0715A4C8"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00CC5CD"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1.</w:t>
      </w:r>
      <w:r w:rsidR="004D54B3" w:rsidRPr="00611272">
        <w:rPr>
          <w:rFonts w:ascii="GHEA Grapalat" w:hAnsi="GHEA Grapalat"/>
          <w:sz w:val="22"/>
          <w:szCs w:val="22"/>
        </w:rPr>
        <w:t>5</w:t>
      </w:r>
      <w:r w:rsidRPr="00611272">
        <w:rPr>
          <w:rFonts w:ascii="GHEA Grapalat" w:hAnsi="GHEA Grapalat"/>
          <w:sz w:val="22"/>
          <w:szCs w:val="22"/>
        </w:rPr>
        <w:t>.</w:t>
      </w:r>
      <w:r w:rsidRPr="00611272">
        <w:rPr>
          <w:rFonts w:ascii="GHEA Grapalat" w:hAnsi="GHEA Grapalat"/>
          <w:sz w:val="22"/>
          <w:szCs w:val="22"/>
        </w:rPr>
        <w:tab/>
        <w:t>Заказчик может представить в Банк-плательщик иные дополнительные документы.</w:t>
      </w:r>
    </w:p>
    <w:p w14:paraId="150D30CD" w14:textId="17372CE7" w:rsidR="000A214C" w:rsidRPr="00611272" w:rsidRDefault="000A214C"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1.</w:t>
      </w:r>
      <w:r w:rsidR="004D54B3" w:rsidRPr="00611272">
        <w:rPr>
          <w:rFonts w:ascii="GHEA Grapalat" w:hAnsi="GHEA Grapalat"/>
          <w:sz w:val="22"/>
          <w:szCs w:val="22"/>
        </w:rPr>
        <w:t>6</w:t>
      </w:r>
      <w:r w:rsidRPr="00611272">
        <w:rPr>
          <w:rFonts w:ascii="GHEA Grapalat" w:hAnsi="GHEA Grapalat"/>
          <w:sz w:val="22"/>
          <w:szCs w:val="22"/>
        </w:rPr>
        <w:t>. Банк не несет какой-либо ответственности за риски (понесенные</w:t>
      </w:r>
      <w:r w:rsidRPr="00611272">
        <w:rPr>
          <w:rFonts w:ascii="Calibri" w:hAnsi="Calibri" w:cs="Calibri"/>
          <w:sz w:val="22"/>
          <w:szCs w:val="22"/>
          <w:lang w:val="en-US"/>
        </w:rPr>
        <w:t> </w:t>
      </w:r>
      <w:r w:rsidRPr="00611272">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611272">
        <w:rPr>
          <w:rFonts w:ascii="Calibri" w:hAnsi="Calibri" w:cs="Calibri"/>
          <w:sz w:val="22"/>
          <w:szCs w:val="22"/>
          <w:lang w:val="en-US"/>
        </w:rPr>
        <w:t> </w:t>
      </w:r>
      <w:r w:rsidRPr="00611272">
        <w:rPr>
          <w:rFonts w:ascii="GHEA Grapalat" w:hAnsi="GHEA Grapalat"/>
          <w:sz w:val="22"/>
          <w:szCs w:val="22"/>
        </w:rPr>
        <w:t>Требовании. Банк не обязан проверять факты нарушения Компанией условий договора.</w:t>
      </w:r>
    </w:p>
    <w:p w14:paraId="3615EE75"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1.</w:t>
      </w:r>
      <w:r w:rsidR="004D54B3" w:rsidRPr="00611272">
        <w:rPr>
          <w:rFonts w:ascii="GHEA Grapalat" w:hAnsi="GHEA Grapalat"/>
          <w:sz w:val="22"/>
          <w:szCs w:val="22"/>
        </w:rPr>
        <w:t>7</w:t>
      </w:r>
      <w:r w:rsidRPr="00611272">
        <w:rPr>
          <w:rFonts w:ascii="GHEA Grapalat" w:hAnsi="GHEA Grapalat"/>
          <w:sz w:val="22"/>
          <w:szCs w:val="22"/>
        </w:rPr>
        <w:t>.</w:t>
      </w:r>
      <w:r w:rsidRPr="00611272">
        <w:rPr>
          <w:rFonts w:ascii="GHEA Grapalat" w:hAnsi="GHEA Grapalat"/>
          <w:sz w:val="22"/>
          <w:szCs w:val="22"/>
        </w:rPr>
        <w:tab/>
        <w:t xml:space="preserve">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w:t>
      </w:r>
      <w:r w:rsidRPr="00611272">
        <w:rPr>
          <w:rFonts w:ascii="GHEA Grapalat" w:hAnsi="GHEA Grapalat"/>
          <w:sz w:val="22"/>
          <w:szCs w:val="22"/>
        </w:rPr>
        <w:lastRenderedPageBreak/>
        <w:t>уведомить Заказчика.</w:t>
      </w:r>
    </w:p>
    <w:p w14:paraId="416EB409" w14:textId="799E7D25" w:rsidR="00611272" w:rsidRDefault="000A214C"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1.</w:t>
      </w:r>
      <w:r w:rsidR="004D54B3" w:rsidRPr="00611272">
        <w:rPr>
          <w:rFonts w:ascii="GHEA Grapalat" w:hAnsi="GHEA Grapalat"/>
          <w:sz w:val="22"/>
          <w:szCs w:val="22"/>
        </w:rPr>
        <w:t>8</w:t>
      </w:r>
      <w:r w:rsidRPr="00611272">
        <w:rPr>
          <w:rFonts w:ascii="GHEA Grapalat" w:hAnsi="GHEA Grapalat"/>
          <w:sz w:val="22"/>
          <w:szCs w:val="22"/>
        </w:rPr>
        <w:t>.</w:t>
      </w:r>
      <w:r w:rsidRPr="00611272">
        <w:rPr>
          <w:rFonts w:ascii="GHEA Grapalat" w:hAnsi="GHEA Grapalat"/>
          <w:sz w:val="22"/>
          <w:szCs w:val="22"/>
        </w:rPr>
        <w:tab/>
        <w:t>В случае если в течение десяти рабочих дней после представления в</w:t>
      </w:r>
      <w:r w:rsidRPr="00611272">
        <w:rPr>
          <w:rFonts w:ascii="Calibri" w:hAnsi="Calibri" w:cs="Calibri"/>
          <w:sz w:val="22"/>
          <w:szCs w:val="22"/>
          <w:lang w:val="en-US"/>
        </w:rPr>
        <w:t> </w:t>
      </w:r>
      <w:r w:rsidRPr="00611272">
        <w:rPr>
          <w:rFonts w:ascii="GHEA Grapalat" w:hAnsi="GHEA Grapalat"/>
          <w:sz w:val="22"/>
          <w:szCs w:val="22"/>
        </w:rPr>
        <w:t>Банк настоящего Соглашения и прилагаемого Требования по независящим от</w:t>
      </w:r>
      <w:r w:rsidRPr="00611272">
        <w:rPr>
          <w:rFonts w:ascii="Calibri" w:hAnsi="Calibri" w:cs="Calibri"/>
          <w:sz w:val="22"/>
          <w:szCs w:val="22"/>
          <w:lang w:val="en-US"/>
        </w:rPr>
        <w:t> </w:t>
      </w:r>
      <w:r w:rsidRPr="00611272">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611272">
        <w:rPr>
          <w:rFonts w:ascii="GHEA Grapalat" w:hAnsi="GHEA Grapalat"/>
          <w:sz w:val="22"/>
          <w:szCs w:val="22"/>
        </w:rPr>
        <w:t>Репортинг</w:t>
      </w:r>
      <w:proofErr w:type="spellEnd"/>
      <w:r w:rsidRPr="00611272">
        <w:rPr>
          <w:rFonts w:ascii="GHEA Grapalat" w:hAnsi="GHEA Grapalat"/>
          <w:sz w:val="22"/>
          <w:szCs w:val="22"/>
        </w:rPr>
        <w:t xml:space="preserve">" (Кредитное бюро) сведения о Компании в </w:t>
      </w:r>
    </w:p>
    <w:p w14:paraId="5033DBD7" w14:textId="77777777" w:rsidR="00611272" w:rsidRDefault="00611272" w:rsidP="00172186">
      <w:pPr>
        <w:widowControl w:val="0"/>
        <w:tabs>
          <w:tab w:val="left" w:pos="1134"/>
        </w:tabs>
        <w:ind w:firstLine="567"/>
        <w:jc w:val="both"/>
        <w:rPr>
          <w:rFonts w:ascii="GHEA Grapalat" w:hAnsi="GHEA Grapalat"/>
          <w:sz w:val="22"/>
          <w:szCs w:val="22"/>
        </w:rPr>
      </w:pPr>
    </w:p>
    <w:p w14:paraId="21A22572" w14:textId="64835C48" w:rsidR="00611272" w:rsidRDefault="00611272" w:rsidP="00172186">
      <w:pPr>
        <w:widowControl w:val="0"/>
        <w:tabs>
          <w:tab w:val="left" w:pos="1134"/>
        </w:tabs>
        <w:ind w:firstLine="567"/>
        <w:jc w:val="both"/>
        <w:rPr>
          <w:rFonts w:ascii="GHEA Grapalat" w:hAnsi="GHEA Grapalat"/>
          <w:sz w:val="22"/>
          <w:szCs w:val="22"/>
        </w:rPr>
      </w:pPr>
    </w:p>
    <w:p w14:paraId="1E781624" w14:textId="7FF630B3" w:rsidR="00611272" w:rsidRDefault="00611272" w:rsidP="00172186">
      <w:pPr>
        <w:widowControl w:val="0"/>
        <w:tabs>
          <w:tab w:val="left" w:pos="1134"/>
        </w:tabs>
        <w:ind w:firstLine="567"/>
        <w:jc w:val="both"/>
        <w:rPr>
          <w:rFonts w:ascii="GHEA Grapalat" w:hAnsi="GHEA Grapalat"/>
          <w:sz w:val="22"/>
          <w:szCs w:val="22"/>
        </w:rPr>
      </w:pPr>
    </w:p>
    <w:p w14:paraId="22B74A20" w14:textId="6CA37448" w:rsidR="00611272" w:rsidRDefault="00611272" w:rsidP="00172186">
      <w:pPr>
        <w:widowControl w:val="0"/>
        <w:tabs>
          <w:tab w:val="left" w:pos="1134"/>
        </w:tabs>
        <w:ind w:firstLine="567"/>
        <w:jc w:val="both"/>
        <w:rPr>
          <w:rFonts w:ascii="GHEA Grapalat" w:hAnsi="GHEA Grapalat"/>
          <w:sz w:val="22"/>
          <w:szCs w:val="22"/>
        </w:rPr>
      </w:pPr>
    </w:p>
    <w:p w14:paraId="55B0D302" w14:textId="7B9BE072" w:rsidR="00611272" w:rsidRDefault="00611272" w:rsidP="00172186">
      <w:pPr>
        <w:widowControl w:val="0"/>
        <w:tabs>
          <w:tab w:val="left" w:pos="1134"/>
        </w:tabs>
        <w:ind w:firstLine="567"/>
        <w:jc w:val="both"/>
        <w:rPr>
          <w:rFonts w:ascii="GHEA Grapalat" w:hAnsi="GHEA Grapalat"/>
          <w:sz w:val="22"/>
          <w:szCs w:val="22"/>
        </w:rPr>
      </w:pPr>
    </w:p>
    <w:p w14:paraId="25FE64C2" w14:textId="2B6C3D52" w:rsidR="00611272" w:rsidRDefault="00611272" w:rsidP="00172186">
      <w:pPr>
        <w:widowControl w:val="0"/>
        <w:tabs>
          <w:tab w:val="left" w:pos="1134"/>
        </w:tabs>
        <w:ind w:firstLine="567"/>
        <w:jc w:val="both"/>
        <w:rPr>
          <w:rFonts w:ascii="GHEA Grapalat" w:hAnsi="GHEA Grapalat"/>
          <w:sz w:val="22"/>
          <w:szCs w:val="22"/>
        </w:rPr>
      </w:pPr>
    </w:p>
    <w:p w14:paraId="72793A45" w14:textId="2FBD4DD9" w:rsidR="00611272" w:rsidRDefault="00611272" w:rsidP="00172186">
      <w:pPr>
        <w:widowControl w:val="0"/>
        <w:tabs>
          <w:tab w:val="left" w:pos="1134"/>
        </w:tabs>
        <w:ind w:firstLine="567"/>
        <w:jc w:val="both"/>
        <w:rPr>
          <w:rFonts w:ascii="GHEA Grapalat" w:hAnsi="GHEA Grapalat"/>
          <w:sz w:val="22"/>
          <w:szCs w:val="22"/>
        </w:rPr>
      </w:pPr>
    </w:p>
    <w:p w14:paraId="0C603D26" w14:textId="6316A0F0" w:rsidR="00611272" w:rsidRDefault="00611272" w:rsidP="00172186">
      <w:pPr>
        <w:widowControl w:val="0"/>
        <w:tabs>
          <w:tab w:val="left" w:pos="1134"/>
        </w:tabs>
        <w:ind w:firstLine="567"/>
        <w:jc w:val="both"/>
        <w:rPr>
          <w:rFonts w:ascii="GHEA Grapalat" w:hAnsi="GHEA Grapalat"/>
          <w:sz w:val="22"/>
          <w:szCs w:val="22"/>
        </w:rPr>
      </w:pPr>
    </w:p>
    <w:p w14:paraId="7628F19F" w14:textId="1BCA6A2F" w:rsidR="00611272" w:rsidRDefault="00611272" w:rsidP="00172186">
      <w:pPr>
        <w:widowControl w:val="0"/>
        <w:tabs>
          <w:tab w:val="left" w:pos="1134"/>
        </w:tabs>
        <w:ind w:firstLine="567"/>
        <w:jc w:val="both"/>
        <w:rPr>
          <w:rFonts w:ascii="GHEA Grapalat" w:hAnsi="GHEA Grapalat"/>
          <w:sz w:val="22"/>
          <w:szCs w:val="22"/>
        </w:rPr>
      </w:pPr>
    </w:p>
    <w:p w14:paraId="3F5845A5" w14:textId="3874AA1A" w:rsidR="00611272" w:rsidRDefault="00611272" w:rsidP="00172186">
      <w:pPr>
        <w:widowControl w:val="0"/>
        <w:tabs>
          <w:tab w:val="left" w:pos="1134"/>
        </w:tabs>
        <w:ind w:firstLine="567"/>
        <w:jc w:val="both"/>
        <w:rPr>
          <w:rFonts w:ascii="GHEA Grapalat" w:hAnsi="GHEA Grapalat"/>
          <w:sz w:val="22"/>
          <w:szCs w:val="22"/>
        </w:rPr>
      </w:pPr>
    </w:p>
    <w:p w14:paraId="6EAE7525" w14:textId="35D0F425" w:rsidR="00611272" w:rsidRDefault="00611272" w:rsidP="00172186">
      <w:pPr>
        <w:widowControl w:val="0"/>
        <w:tabs>
          <w:tab w:val="left" w:pos="1134"/>
        </w:tabs>
        <w:ind w:firstLine="567"/>
        <w:jc w:val="both"/>
        <w:rPr>
          <w:rFonts w:ascii="GHEA Grapalat" w:hAnsi="GHEA Grapalat"/>
          <w:sz w:val="22"/>
          <w:szCs w:val="22"/>
        </w:rPr>
      </w:pPr>
    </w:p>
    <w:p w14:paraId="2C32F1E8" w14:textId="3977092E" w:rsidR="00611272" w:rsidRDefault="00611272" w:rsidP="00172186">
      <w:pPr>
        <w:widowControl w:val="0"/>
        <w:tabs>
          <w:tab w:val="left" w:pos="1134"/>
        </w:tabs>
        <w:ind w:firstLine="567"/>
        <w:jc w:val="both"/>
        <w:rPr>
          <w:rFonts w:ascii="GHEA Grapalat" w:hAnsi="GHEA Grapalat"/>
          <w:sz w:val="22"/>
          <w:szCs w:val="22"/>
        </w:rPr>
      </w:pPr>
    </w:p>
    <w:p w14:paraId="26A7F085" w14:textId="13C2EABF" w:rsidR="00611272" w:rsidRDefault="00611272" w:rsidP="00172186">
      <w:pPr>
        <w:widowControl w:val="0"/>
        <w:tabs>
          <w:tab w:val="left" w:pos="1134"/>
        </w:tabs>
        <w:ind w:firstLine="567"/>
        <w:jc w:val="both"/>
        <w:rPr>
          <w:rFonts w:ascii="GHEA Grapalat" w:hAnsi="GHEA Grapalat"/>
          <w:sz w:val="22"/>
          <w:szCs w:val="22"/>
        </w:rPr>
      </w:pPr>
    </w:p>
    <w:p w14:paraId="37B45F5A" w14:textId="1DBAE1DB" w:rsidR="00611272" w:rsidRDefault="00611272" w:rsidP="00172186">
      <w:pPr>
        <w:widowControl w:val="0"/>
        <w:tabs>
          <w:tab w:val="left" w:pos="1134"/>
        </w:tabs>
        <w:ind w:firstLine="567"/>
        <w:jc w:val="both"/>
        <w:rPr>
          <w:rFonts w:ascii="GHEA Grapalat" w:hAnsi="GHEA Grapalat"/>
          <w:sz w:val="22"/>
          <w:szCs w:val="22"/>
        </w:rPr>
      </w:pPr>
    </w:p>
    <w:p w14:paraId="25774017" w14:textId="6AE2684D" w:rsidR="00611272" w:rsidRDefault="00611272" w:rsidP="00172186">
      <w:pPr>
        <w:widowControl w:val="0"/>
        <w:tabs>
          <w:tab w:val="left" w:pos="1134"/>
        </w:tabs>
        <w:ind w:firstLine="567"/>
        <w:jc w:val="both"/>
        <w:rPr>
          <w:rFonts w:ascii="GHEA Grapalat" w:hAnsi="GHEA Grapalat"/>
          <w:sz w:val="22"/>
          <w:szCs w:val="22"/>
        </w:rPr>
      </w:pPr>
    </w:p>
    <w:p w14:paraId="0AC849C9" w14:textId="40C36894" w:rsidR="00611272" w:rsidRDefault="00611272" w:rsidP="00172186">
      <w:pPr>
        <w:widowControl w:val="0"/>
        <w:tabs>
          <w:tab w:val="left" w:pos="1134"/>
        </w:tabs>
        <w:ind w:firstLine="567"/>
        <w:jc w:val="both"/>
        <w:rPr>
          <w:rFonts w:ascii="GHEA Grapalat" w:hAnsi="GHEA Grapalat"/>
          <w:sz w:val="22"/>
          <w:szCs w:val="22"/>
        </w:rPr>
      </w:pPr>
    </w:p>
    <w:p w14:paraId="238FD753" w14:textId="604451A9" w:rsidR="00611272" w:rsidRDefault="00611272" w:rsidP="00172186">
      <w:pPr>
        <w:widowControl w:val="0"/>
        <w:tabs>
          <w:tab w:val="left" w:pos="1134"/>
        </w:tabs>
        <w:ind w:firstLine="567"/>
        <w:jc w:val="both"/>
        <w:rPr>
          <w:rFonts w:ascii="GHEA Grapalat" w:hAnsi="GHEA Grapalat"/>
          <w:sz w:val="22"/>
          <w:szCs w:val="22"/>
        </w:rPr>
      </w:pPr>
    </w:p>
    <w:p w14:paraId="37FD9750" w14:textId="16A2A684" w:rsidR="00611272" w:rsidRDefault="00611272" w:rsidP="00172186">
      <w:pPr>
        <w:widowControl w:val="0"/>
        <w:tabs>
          <w:tab w:val="left" w:pos="1134"/>
        </w:tabs>
        <w:ind w:firstLine="567"/>
        <w:jc w:val="both"/>
        <w:rPr>
          <w:rFonts w:ascii="GHEA Grapalat" w:hAnsi="GHEA Grapalat"/>
          <w:sz w:val="22"/>
          <w:szCs w:val="22"/>
        </w:rPr>
      </w:pPr>
    </w:p>
    <w:p w14:paraId="78DAD03F" w14:textId="7D73E6DC" w:rsidR="00611272" w:rsidRDefault="00611272" w:rsidP="00172186">
      <w:pPr>
        <w:widowControl w:val="0"/>
        <w:tabs>
          <w:tab w:val="left" w:pos="1134"/>
        </w:tabs>
        <w:ind w:firstLine="567"/>
        <w:jc w:val="both"/>
        <w:rPr>
          <w:rFonts w:ascii="GHEA Grapalat" w:hAnsi="GHEA Grapalat"/>
          <w:sz w:val="22"/>
          <w:szCs w:val="22"/>
        </w:rPr>
      </w:pPr>
    </w:p>
    <w:p w14:paraId="626C8E5D" w14:textId="77777777" w:rsidR="00611272" w:rsidRDefault="00611272" w:rsidP="00172186">
      <w:pPr>
        <w:widowControl w:val="0"/>
        <w:tabs>
          <w:tab w:val="left" w:pos="1134"/>
        </w:tabs>
        <w:ind w:firstLine="567"/>
        <w:jc w:val="both"/>
        <w:rPr>
          <w:rFonts w:ascii="GHEA Grapalat" w:hAnsi="GHEA Grapalat"/>
          <w:sz w:val="22"/>
          <w:szCs w:val="22"/>
        </w:rPr>
      </w:pPr>
    </w:p>
    <w:p w14:paraId="73472B92" w14:textId="77777777" w:rsidR="00611272" w:rsidRDefault="00611272" w:rsidP="00172186">
      <w:pPr>
        <w:widowControl w:val="0"/>
        <w:tabs>
          <w:tab w:val="left" w:pos="1134"/>
        </w:tabs>
        <w:ind w:firstLine="567"/>
        <w:jc w:val="both"/>
        <w:rPr>
          <w:rFonts w:ascii="GHEA Grapalat" w:hAnsi="GHEA Grapalat"/>
          <w:sz w:val="22"/>
          <w:szCs w:val="22"/>
        </w:rPr>
      </w:pPr>
    </w:p>
    <w:p w14:paraId="0269CB03" w14:textId="75FF82C5"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связи с</w:t>
      </w:r>
      <w:r w:rsidRPr="00611272">
        <w:rPr>
          <w:rFonts w:ascii="Calibri" w:hAnsi="Calibri" w:cs="Calibri"/>
          <w:sz w:val="22"/>
          <w:szCs w:val="22"/>
          <w:lang w:val="en-US"/>
        </w:rPr>
        <w:t> </w:t>
      </w:r>
      <w:r w:rsidRPr="00611272">
        <w:rPr>
          <w:rFonts w:ascii="GHEA Grapalat" w:hAnsi="GHEA Grapalat"/>
          <w:sz w:val="22"/>
          <w:szCs w:val="22"/>
        </w:rPr>
        <w:t>неуплатой.</w:t>
      </w:r>
    </w:p>
    <w:p w14:paraId="2F9DD0A9" w14:textId="77777777" w:rsidR="000A214C" w:rsidRPr="00611272" w:rsidRDefault="000A214C" w:rsidP="00172186">
      <w:pPr>
        <w:widowControl w:val="0"/>
        <w:jc w:val="center"/>
        <w:rPr>
          <w:rFonts w:ascii="GHEA Grapalat" w:hAnsi="GHEA Grapalat" w:cs="GHEA Grapalat"/>
          <w:b/>
          <w:bCs/>
          <w:sz w:val="22"/>
          <w:szCs w:val="22"/>
        </w:rPr>
      </w:pPr>
      <w:r w:rsidRPr="00611272">
        <w:rPr>
          <w:rFonts w:ascii="GHEA Grapalat" w:hAnsi="GHEA Grapalat"/>
          <w:b/>
          <w:sz w:val="22"/>
          <w:szCs w:val="22"/>
        </w:rPr>
        <w:t>2. Иные условия</w:t>
      </w:r>
    </w:p>
    <w:p w14:paraId="545AC16E" w14:textId="77777777" w:rsidR="000A214C" w:rsidRPr="00611272" w:rsidRDefault="000A214C"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2.1.</w:t>
      </w:r>
      <w:r w:rsidRPr="00611272">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w:t>
      </w:r>
      <w:r w:rsidR="006672BA" w:rsidRPr="00611272">
        <w:rPr>
          <w:rFonts w:ascii="GHEA Grapalat" w:hAnsi="GHEA Grapalat"/>
          <w:sz w:val="22"/>
          <w:szCs w:val="22"/>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38BB883B" w14:textId="77777777" w:rsidR="00F331AD" w:rsidRPr="00611272" w:rsidRDefault="000A214C"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2.2.</w:t>
      </w:r>
      <w:r w:rsidRPr="00611272">
        <w:rPr>
          <w:rFonts w:ascii="GHEA Grapalat" w:hAnsi="GHEA Grapalat"/>
          <w:sz w:val="22"/>
          <w:szCs w:val="22"/>
        </w:rPr>
        <w:tab/>
        <w:t xml:space="preserve">Представив настоящее Соглашение и прилагаемое Требование в Банк-плательщик: </w:t>
      </w:r>
    </w:p>
    <w:p w14:paraId="0D660F29" w14:textId="77777777" w:rsidR="00F331AD" w:rsidRPr="00611272" w:rsidRDefault="00F331AD"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2.2.1.</w:t>
      </w:r>
      <w:r w:rsidRPr="00611272">
        <w:rPr>
          <w:rFonts w:ascii="GHEA Grapalat" w:hAnsi="GHEA Grapalat"/>
          <w:sz w:val="22"/>
          <w:szCs w:val="22"/>
        </w:rPr>
        <w:tab/>
        <w:t>Заказчик подтверждает, что Компания допустила нарушение договорных обязательств, а</w:t>
      </w:r>
    </w:p>
    <w:p w14:paraId="1F605590" w14:textId="77777777" w:rsidR="00F331AD" w:rsidRPr="00611272" w:rsidDel="00A13215" w:rsidRDefault="00F331AD"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2.2.2.</w:t>
      </w:r>
      <w:r w:rsidRPr="00611272">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DBF3B98" w14:textId="77777777" w:rsidR="00F331AD" w:rsidRPr="00611272" w:rsidRDefault="00F331AD"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2.3.</w:t>
      </w:r>
      <w:r w:rsidRPr="00611272">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C5E1E98" w14:textId="77777777" w:rsidR="000A214C" w:rsidRPr="00611272" w:rsidRDefault="000A214C" w:rsidP="00172186">
      <w:pPr>
        <w:widowControl w:val="0"/>
        <w:ind w:firstLine="567"/>
        <w:jc w:val="center"/>
        <w:rPr>
          <w:rFonts w:ascii="GHEA Grapalat" w:hAnsi="GHEA Grapalat"/>
          <w:b/>
          <w:sz w:val="22"/>
          <w:szCs w:val="22"/>
        </w:rPr>
      </w:pPr>
      <w:r w:rsidRPr="00611272">
        <w:rPr>
          <w:rFonts w:ascii="GHEA Grapalat" w:hAnsi="GHEA Grapalat"/>
          <w:b/>
          <w:sz w:val="22"/>
          <w:szCs w:val="22"/>
        </w:rPr>
        <w:t>3. Адрес, банковские реквизиты Компании</w:t>
      </w:r>
    </w:p>
    <w:p w14:paraId="01C88809" w14:textId="77777777" w:rsidR="000A214C" w:rsidRPr="002647CA" w:rsidRDefault="000A214C" w:rsidP="00172186">
      <w:pPr>
        <w:widowControl w:val="0"/>
        <w:jc w:val="both"/>
        <w:rPr>
          <w:rFonts w:ascii="GHEA Grapalat" w:hAnsi="GHEA Grapalat"/>
        </w:rPr>
      </w:pPr>
      <w:r w:rsidRPr="002647CA">
        <w:rPr>
          <w:rFonts w:ascii="GHEA Grapalat" w:hAnsi="GHEA Grapalat"/>
        </w:rPr>
        <w:t>_______________________________________</w:t>
      </w:r>
    </w:p>
    <w:p w14:paraId="05177A72" w14:textId="77777777" w:rsidR="000A214C" w:rsidRPr="002647CA" w:rsidRDefault="000A214C" w:rsidP="00172186">
      <w:pPr>
        <w:widowControl w:val="0"/>
        <w:jc w:val="center"/>
        <w:rPr>
          <w:rFonts w:ascii="GHEA Grapalat" w:hAnsi="GHEA Grapalat"/>
          <w:vertAlign w:val="superscript"/>
        </w:rPr>
      </w:pPr>
      <w:r w:rsidRPr="002647CA">
        <w:rPr>
          <w:rFonts w:ascii="GHEA Grapalat" w:hAnsi="GHEA Grapalat"/>
          <w:vertAlign w:val="superscript"/>
        </w:rPr>
        <w:t>наименование компании</w:t>
      </w:r>
    </w:p>
    <w:p w14:paraId="70C10B3B" w14:textId="77777777" w:rsidR="000A214C" w:rsidRPr="002647CA" w:rsidRDefault="000A214C" w:rsidP="00172186">
      <w:pPr>
        <w:widowControl w:val="0"/>
        <w:jc w:val="both"/>
        <w:rPr>
          <w:rFonts w:ascii="GHEA Grapalat" w:hAnsi="GHEA Grapalat"/>
        </w:rPr>
      </w:pPr>
      <w:r w:rsidRPr="002647CA">
        <w:rPr>
          <w:rFonts w:ascii="GHEA Grapalat" w:hAnsi="GHEA Grapalat"/>
        </w:rPr>
        <w:t>_______________________________________</w:t>
      </w:r>
    </w:p>
    <w:p w14:paraId="38D8C086" w14:textId="77777777" w:rsidR="000A214C" w:rsidRPr="002647CA" w:rsidRDefault="000A214C" w:rsidP="00172186">
      <w:pPr>
        <w:widowControl w:val="0"/>
        <w:jc w:val="center"/>
        <w:rPr>
          <w:rFonts w:ascii="GHEA Grapalat" w:hAnsi="GHEA Grapalat"/>
          <w:vertAlign w:val="superscript"/>
        </w:rPr>
      </w:pPr>
      <w:r w:rsidRPr="002647CA">
        <w:rPr>
          <w:rFonts w:ascii="GHEA Grapalat" w:hAnsi="GHEA Grapalat"/>
          <w:vertAlign w:val="superscript"/>
        </w:rPr>
        <w:t>адрес компании</w:t>
      </w:r>
    </w:p>
    <w:p w14:paraId="6E5EA72C" w14:textId="77777777" w:rsidR="000A214C" w:rsidRPr="002647CA" w:rsidRDefault="000A214C" w:rsidP="00172186">
      <w:pPr>
        <w:widowControl w:val="0"/>
        <w:jc w:val="both"/>
        <w:rPr>
          <w:rFonts w:ascii="GHEA Grapalat" w:hAnsi="GHEA Grapalat"/>
        </w:rPr>
      </w:pPr>
      <w:r w:rsidRPr="002647CA">
        <w:rPr>
          <w:rFonts w:ascii="GHEA Grapalat" w:hAnsi="GHEA Grapalat"/>
        </w:rPr>
        <w:t>_______________________________________</w:t>
      </w:r>
    </w:p>
    <w:p w14:paraId="404042AA" w14:textId="77777777" w:rsidR="000A214C" w:rsidRPr="002647CA" w:rsidRDefault="000A214C" w:rsidP="00172186">
      <w:pPr>
        <w:widowControl w:val="0"/>
        <w:jc w:val="center"/>
        <w:rPr>
          <w:rFonts w:ascii="GHEA Grapalat" w:hAnsi="GHEA Grapalat"/>
          <w:vertAlign w:val="superscript"/>
        </w:rPr>
      </w:pPr>
      <w:r w:rsidRPr="002647CA">
        <w:rPr>
          <w:rFonts w:ascii="GHEA Grapalat" w:hAnsi="GHEA Grapalat"/>
          <w:vertAlign w:val="superscript"/>
        </w:rPr>
        <w:t>наименование обслуживающего компанию банка</w:t>
      </w:r>
    </w:p>
    <w:p w14:paraId="7C4A3B03" w14:textId="77777777" w:rsidR="000A214C" w:rsidRPr="002647CA" w:rsidRDefault="000A214C" w:rsidP="00172186">
      <w:pPr>
        <w:widowControl w:val="0"/>
        <w:jc w:val="both"/>
        <w:rPr>
          <w:rFonts w:ascii="GHEA Grapalat" w:hAnsi="GHEA Grapalat"/>
        </w:rPr>
      </w:pPr>
      <w:r w:rsidRPr="002647CA">
        <w:rPr>
          <w:rFonts w:ascii="GHEA Grapalat" w:hAnsi="GHEA Grapalat"/>
        </w:rPr>
        <w:t>_______________________________________</w:t>
      </w:r>
    </w:p>
    <w:p w14:paraId="46C6D854" w14:textId="77777777" w:rsidR="000A214C" w:rsidRPr="002647CA" w:rsidRDefault="000A214C" w:rsidP="00172186">
      <w:pPr>
        <w:widowControl w:val="0"/>
        <w:jc w:val="center"/>
        <w:rPr>
          <w:rFonts w:ascii="GHEA Grapalat" w:hAnsi="GHEA Grapalat"/>
          <w:vertAlign w:val="superscript"/>
        </w:rPr>
      </w:pPr>
      <w:r w:rsidRPr="002647CA">
        <w:rPr>
          <w:rFonts w:ascii="GHEA Grapalat" w:hAnsi="GHEA Grapalat"/>
          <w:vertAlign w:val="superscript"/>
        </w:rPr>
        <w:t>номер банковского счета компании</w:t>
      </w:r>
    </w:p>
    <w:p w14:paraId="5565DA44" w14:textId="77777777" w:rsidR="000A214C" w:rsidRPr="002647CA" w:rsidRDefault="000A214C" w:rsidP="00172186">
      <w:pPr>
        <w:widowControl w:val="0"/>
        <w:jc w:val="both"/>
        <w:rPr>
          <w:rFonts w:ascii="GHEA Grapalat" w:hAnsi="GHEA Grapalat"/>
        </w:rPr>
      </w:pPr>
      <w:r w:rsidRPr="002647CA">
        <w:rPr>
          <w:rFonts w:ascii="GHEA Grapalat" w:hAnsi="GHEA Grapalat"/>
        </w:rPr>
        <w:t>_______________________________________</w:t>
      </w:r>
    </w:p>
    <w:p w14:paraId="3F73550B" w14:textId="77777777" w:rsidR="000A214C" w:rsidRPr="002647CA" w:rsidRDefault="000A214C" w:rsidP="00172186">
      <w:pPr>
        <w:widowControl w:val="0"/>
        <w:jc w:val="center"/>
        <w:rPr>
          <w:rFonts w:ascii="GHEA Grapalat" w:hAnsi="GHEA Grapalat"/>
          <w:vertAlign w:val="superscript"/>
        </w:rPr>
      </w:pPr>
      <w:r w:rsidRPr="002647CA">
        <w:rPr>
          <w:rFonts w:ascii="GHEA Grapalat" w:hAnsi="GHEA Grapalat"/>
          <w:vertAlign w:val="superscript"/>
        </w:rPr>
        <w:t>учетный номер налогоплательщика компании</w:t>
      </w:r>
    </w:p>
    <w:p w14:paraId="469267E1" w14:textId="77777777" w:rsidR="000A214C" w:rsidRPr="002647CA" w:rsidRDefault="000A214C" w:rsidP="00172186">
      <w:pPr>
        <w:widowControl w:val="0"/>
        <w:jc w:val="both"/>
        <w:rPr>
          <w:rFonts w:ascii="GHEA Grapalat" w:hAnsi="GHEA Grapalat"/>
        </w:rPr>
      </w:pPr>
      <w:r w:rsidRPr="002647CA">
        <w:rPr>
          <w:rFonts w:ascii="GHEA Grapalat" w:hAnsi="GHEA Grapalat"/>
        </w:rPr>
        <w:t>_______________________________________</w:t>
      </w:r>
    </w:p>
    <w:p w14:paraId="79A7F741" w14:textId="77777777" w:rsidR="000A214C" w:rsidRPr="002647CA" w:rsidRDefault="000A214C" w:rsidP="00172186">
      <w:pPr>
        <w:widowControl w:val="0"/>
        <w:jc w:val="center"/>
        <w:rPr>
          <w:rFonts w:ascii="GHEA Grapalat" w:hAnsi="GHEA Grapalat"/>
        </w:rPr>
      </w:pPr>
      <w:r w:rsidRPr="002647CA">
        <w:rPr>
          <w:rFonts w:ascii="GHEA Grapalat" w:hAnsi="GHEA Grapalat"/>
          <w:vertAlign w:val="superscript"/>
        </w:rPr>
        <w:t>имя, фамилия и подпись директора компании</w:t>
      </w:r>
    </w:p>
    <w:p w14:paraId="3BC5749F" w14:textId="77777777" w:rsidR="000A214C" w:rsidRPr="002647CA" w:rsidRDefault="00632AC2" w:rsidP="00172186">
      <w:pPr>
        <w:widowControl w:val="0"/>
        <w:rPr>
          <w:rFonts w:ascii="GHEA Grapalat" w:hAnsi="GHEA Grapalat"/>
        </w:rPr>
      </w:pPr>
      <w:r w:rsidRPr="002647CA">
        <w:rPr>
          <w:rFonts w:ascii="GHEA Grapalat" w:hAnsi="GHEA Grapalat"/>
        </w:rPr>
        <w:t xml:space="preserve">День/месяц/год                                                                                    </w:t>
      </w:r>
      <w:r w:rsidR="000A214C" w:rsidRPr="002647CA">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2647CA" w14:paraId="279D6BF8"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17C2EB" w14:textId="77777777" w:rsidR="00BE2572" w:rsidRPr="002647CA" w:rsidRDefault="00BE2572" w:rsidP="00172186">
            <w:pPr>
              <w:widowControl w:val="0"/>
              <w:tabs>
                <w:tab w:val="left" w:pos="3402"/>
              </w:tabs>
              <w:rPr>
                <w:rFonts w:ascii="GHEA Grapalat" w:hAnsi="GHEA Grapalat" w:cs="Sylfaen"/>
                <w:b/>
                <w:bCs/>
                <w:lang w:val="en-US"/>
              </w:rPr>
            </w:pPr>
            <w:r w:rsidRPr="002647CA">
              <w:rPr>
                <w:rFonts w:ascii="GHEA Grapalat" w:hAnsi="GHEA Grapalat"/>
                <w:lang w:val="en-US"/>
              </w:rPr>
              <w:lastRenderedPageBreak/>
              <w:t>1.</w:t>
            </w:r>
            <w:r w:rsidRPr="002647CA">
              <w:rPr>
                <w:rFonts w:ascii="GHEA Grapalat" w:hAnsi="GHEA Grapalat"/>
                <w:b/>
                <w:lang w:val="en-US"/>
              </w:rPr>
              <w:tab/>
            </w:r>
            <w:r w:rsidRPr="002647CA">
              <w:rPr>
                <w:rFonts w:ascii="GHEA Grapalat" w:hAnsi="GHEA Grapalat"/>
                <w:b/>
              </w:rPr>
              <w:t xml:space="preserve">ПЛАТЕЖНОЕ ТРЕБОВАНИЕ </w:t>
            </w:r>
            <w:r w:rsidRPr="002647CA">
              <w:rPr>
                <w:rFonts w:ascii="GHEA Grapalat" w:hAnsi="GHEA Grapalat"/>
                <w:b/>
                <w:lang w:val="en-US"/>
              </w:rPr>
              <w:t>*</w:t>
            </w:r>
          </w:p>
        </w:tc>
      </w:tr>
      <w:tr w:rsidR="00B138F3" w:rsidRPr="002647CA" w14:paraId="0AE53BDF"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43BE37" w14:textId="77777777" w:rsidR="00BE2572" w:rsidRPr="002647CA" w:rsidRDefault="00BE2572" w:rsidP="00172186">
            <w:pPr>
              <w:widowControl w:val="0"/>
              <w:tabs>
                <w:tab w:val="left" w:pos="855"/>
              </w:tabs>
              <w:rPr>
                <w:rFonts w:ascii="GHEA Grapalat" w:hAnsi="GHEA Grapalat" w:cs="Sylfaen"/>
              </w:rPr>
            </w:pPr>
            <w:r w:rsidRPr="002647CA">
              <w:rPr>
                <w:rFonts w:ascii="GHEA Grapalat" w:hAnsi="GHEA Grapalat"/>
              </w:rPr>
              <w:t>2.</w:t>
            </w:r>
            <w:r w:rsidRPr="002647CA">
              <w:rPr>
                <w:rFonts w:ascii="GHEA Grapalat" w:hAnsi="GHEA Grapalat"/>
              </w:rPr>
              <w:tab/>
              <w:t xml:space="preserve">Номер </w:t>
            </w:r>
          </w:p>
        </w:tc>
      </w:tr>
      <w:tr w:rsidR="00B138F3" w:rsidRPr="002647CA" w14:paraId="20B6DEEA"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367F1B" w14:textId="77777777" w:rsidR="00BE2572" w:rsidRPr="002647CA" w:rsidRDefault="00BE2572" w:rsidP="00172186">
            <w:pPr>
              <w:widowControl w:val="0"/>
              <w:tabs>
                <w:tab w:val="left" w:pos="3390"/>
              </w:tabs>
              <w:rPr>
                <w:rFonts w:ascii="GHEA Grapalat" w:hAnsi="GHEA Grapalat" w:cs="Sylfaen"/>
              </w:rPr>
            </w:pPr>
            <w:r w:rsidRPr="002647CA">
              <w:rPr>
                <w:rFonts w:ascii="GHEA Grapalat" w:hAnsi="GHEA Grapalat"/>
              </w:rPr>
              <w:t>3</w:t>
            </w:r>
            <w:r w:rsidRPr="002647CA">
              <w:rPr>
                <w:rFonts w:ascii="GHEA Grapalat" w:hAnsi="GHEA Grapalat"/>
              </w:rPr>
              <w:tab/>
              <w:t>Дата представления: "___" ___ 20___г.</w:t>
            </w:r>
          </w:p>
        </w:tc>
      </w:tr>
      <w:tr w:rsidR="00B138F3" w:rsidRPr="002647CA" w14:paraId="6992801C"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928203" w14:textId="77777777" w:rsidR="00BE2572" w:rsidRPr="002647CA" w:rsidRDefault="00BE2572" w:rsidP="00172186">
            <w:pPr>
              <w:widowControl w:val="0"/>
              <w:tabs>
                <w:tab w:val="left" w:pos="855"/>
              </w:tabs>
              <w:rPr>
                <w:rFonts w:ascii="GHEA Grapalat" w:hAnsi="GHEA Grapalat"/>
              </w:rPr>
            </w:pPr>
            <w:r w:rsidRPr="002647CA">
              <w:rPr>
                <w:rFonts w:ascii="GHEA Grapalat" w:hAnsi="GHEA Grapalat"/>
              </w:rPr>
              <w:t>4.</w:t>
            </w:r>
            <w:r w:rsidRPr="002647CA">
              <w:rPr>
                <w:rFonts w:ascii="GHEA Grapalat" w:hAnsi="GHEA Grapalat"/>
              </w:rPr>
              <w:tab/>
              <w:t>Наименование, или имя, фамилия плательщика (Компания:</w:t>
            </w:r>
          </w:p>
        </w:tc>
      </w:tr>
      <w:tr w:rsidR="00B138F3" w:rsidRPr="002647CA" w14:paraId="06088FB2"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4995E7" w14:textId="77777777" w:rsidR="00BE2572" w:rsidRPr="002647CA" w:rsidRDefault="00BE2572" w:rsidP="00172186">
            <w:pPr>
              <w:widowControl w:val="0"/>
              <w:tabs>
                <w:tab w:val="left" w:pos="855"/>
              </w:tabs>
              <w:rPr>
                <w:rFonts w:ascii="GHEA Grapalat" w:hAnsi="GHEA Grapalat"/>
              </w:rPr>
            </w:pPr>
            <w:r w:rsidRPr="002647CA">
              <w:rPr>
                <w:rFonts w:ascii="GHEA Grapalat" w:hAnsi="GHEA Grapalat"/>
              </w:rPr>
              <w:t>5.</w:t>
            </w:r>
            <w:r w:rsidRPr="002647CA">
              <w:rPr>
                <w:rFonts w:ascii="GHEA Grapalat" w:hAnsi="GHEA Grapalat"/>
              </w:rPr>
              <w:tab/>
              <w:t>Обслуживающая плательщика Финансовая организация (банк):</w:t>
            </w:r>
          </w:p>
        </w:tc>
      </w:tr>
      <w:tr w:rsidR="00B138F3" w:rsidRPr="002647CA" w14:paraId="0ED1AA6D"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7D4BCD" w14:textId="77777777" w:rsidR="00BE2572" w:rsidRPr="002647CA" w:rsidRDefault="00BE2572" w:rsidP="00172186">
            <w:pPr>
              <w:widowControl w:val="0"/>
              <w:tabs>
                <w:tab w:val="left" w:pos="855"/>
              </w:tabs>
              <w:rPr>
                <w:rFonts w:ascii="GHEA Grapalat" w:hAnsi="GHEA Grapalat"/>
              </w:rPr>
            </w:pPr>
            <w:r w:rsidRPr="002647CA">
              <w:rPr>
                <w:rFonts w:ascii="GHEA Grapalat" w:hAnsi="GHEA Grapalat"/>
              </w:rPr>
              <w:t>6.</w:t>
            </w:r>
            <w:r w:rsidRPr="002647CA">
              <w:rPr>
                <w:rFonts w:ascii="GHEA Grapalat" w:hAnsi="GHEA Grapalat"/>
              </w:rPr>
              <w:tab/>
              <w:t>Номер счета плательщика:</w:t>
            </w:r>
          </w:p>
        </w:tc>
      </w:tr>
      <w:tr w:rsidR="00B138F3" w:rsidRPr="002647CA" w14:paraId="0A094770"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83DEDB" w14:textId="77777777" w:rsidR="00BE2572" w:rsidRPr="002647CA" w:rsidRDefault="00BE2572" w:rsidP="00172186">
            <w:pPr>
              <w:widowControl w:val="0"/>
              <w:tabs>
                <w:tab w:val="left" w:pos="855"/>
              </w:tabs>
              <w:rPr>
                <w:rFonts w:ascii="GHEA Grapalat" w:hAnsi="GHEA Grapalat"/>
              </w:rPr>
            </w:pPr>
            <w:r w:rsidRPr="002647CA">
              <w:rPr>
                <w:rFonts w:ascii="GHEA Grapalat" w:hAnsi="GHEA Grapalat"/>
              </w:rPr>
              <w:t>7.</w:t>
            </w:r>
            <w:r w:rsidRPr="002647CA">
              <w:rPr>
                <w:rFonts w:ascii="GHEA Grapalat" w:hAnsi="GHEA Grapalat"/>
              </w:rPr>
              <w:tab/>
              <w:t>УНН плательщика:</w:t>
            </w:r>
          </w:p>
        </w:tc>
      </w:tr>
      <w:tr w:rsidR="00B138F3" w:rsidRPr="002647CA" w14:paraId="06C2C081"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0638EE" w14:textId="77777777" w:rsidR="00BE2572" w:rsidRPr="002647CA" w:rsidRDefault="00BE2572" w:rsidP="00172186">
            <w:pPr>
              <w:widowControl w:val="0"/>
              <w:tabs>
                <w:tab w:val="left" w:pos="855"/>
              </w:tabs>
              <w:rPr>
                <w:rFonts w:ascii="GHEA Grapalat" w:hAnsi="GHEA Grapalat"/>
              </w:rPr>
            </w:pPr>
            <w:r w:rsidRPr="002647CA">
              <w:rPr>
                <w:rFonts w:ascii="GHEA Grapalat" w:hAnsi="GHEA Grapalat"/>
              </w:rPr>
              <w:t>8.</w:t>
            </w:r>
            <w:r w:rsidRPr="002647CA">
              <w:rPr>
                <w:rFonts w:ascii="GHEA Grapalat" w:hAnsi="GHEA Grapalat"/>
              </w:rPr>
              <w:tab/>
              <w:t>НЗОУ плательщика:</w:t>
            </w:r>
          </w:p>
        </w:tc>
      </w:tr>
      <w:tr w:rsidR="00BB3C02" w:rsidRPr="002647CA" w14:paraId="0FDFE8E6"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5FD79F" w14:textId="11682EA0" w:rsidR="00BB3C02" w:rsidRPr="002647CA" w:rsidRDefault="00BB3C02" w:rsidP="00BB3C02">
            <w:pPr>
              <w:widowControl w:val="0"/>
              <w:tabs>
                <w:tab w:val="left" w:pos="855"/>
              </w:tabs>
              <w:rPr>
                <w:rFonts w:ascii="GHEA Grapalat" w:hAnsi="GHEA Grapalat"/>
              </w:rPr>
            </w:pPr>
            <w:r w:rsidRPr="00EE248D">
              <w:rPr>
                <w:rFonts w:ascii="GHEA Grapalat" w:hAnsi="GHEA Grapalat"/>
                <w:color w:val="000000" w:themeColor="text1"/>
                <w:sz w:val="22"/>
                <w:szCs w:val="22"/>
              </w:rPr>
              <w:t>9.</w:t>
            </w:r>
            <w:r w:rsidRPr="00EE248D">
              <w:rPr>
                <w:rFonts w:ascii="GHEA Grapalat" w:hAnsi="GHEA Grapalat"/>
                <w:color w:val="000000" w:themeColor="text1"/>
                <w:sz w:val="22"/>
                <w:szCs w:val="22"/>
              </w:rPr>
              <w:tab/>
              <w:t xml:space="preserve">Наименование, или имя, фамилия </w:t>
            </w:r>
            <w:proofErr w:type="spellStart"/>
            <w:r w:rsidRPr="00EE248D">
              <w:rPr>
                <w:rFonts w:ascii="GHEA Grapalat" w:hAnsi="GHEA Grapalat"/>
                <w:color w:val="000000" w:themeColor="text1"/>
                <w:sz w:val="22"/>
                <w:szCs w:val="22"/>
              </w:rPr>
              <w:t>бенефициара:</w:t>
            </w:r>
            <w:r w:rsidRPr="00EE248D">
              <w:rPr>
                <w:rFonts w:ascii="GHEA Grapalat" w:hAnsi="GHEA Grapalat"/>
                <w:b/>
                <w:color w:val="000000" w:themeColor="text1"/>
                <w:sz w:val="22"/>
                <w:szCs w:val="22"/>
              </w:rPr>
              <w:t>Ахурянский</w:t>
            </w:r>
            <w:proofErr w:type="spellEnd"/>
            <w:r w:rsidRPr="00EE248D">
              <w:rPr>
                <w:rFonts w:ascii="GHEA Grapalat" w:hAnsi="GHEA Grapalat"/>
                <w:b/>
                <w:color w:val="000000" w:themeColor="text1"/>
                <w:sz w:val="22"/>
                <w:szCs w:val="22"/>
              </w:rPr>
              <w:t xml:space="preserve">  Муниципалитет</w:t>
            </w:r>
          </w:p>
        </w:tc>
      </w:tr>
      <w:tr w:rsidR="00BB3C02" w:rsidRPr="002647CA" w14:paraId="591AC667"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F67608" w14:textId="52E65A16" w:rsidR="00BB3C02" w:rsidRPr="002647CA" w:rsidRDefault="00BB3C02" w:rsidP="00BB3C02">
            <w:pPr>
              <w:widowControl w:val="0"/>
              <w:tabs>
                <w:tab w:val="left" w:pos="855"/>
              </w:tabs>
              <w:rPr>
                <w:rFonts w:ascii="GHEA Grapalat" w:hAnsi="GHEA Grapalat"/>
              </w:rPr>
            </w:pPr>
            <w:r w:rsidRPr="00EE248D">
              <w:rPr>
                <w:rFonts w:ascii="GHEA Grapalat" w:hAnsi="GHEA Grapalat"/>
                <w:color w:val="000000" w:themeColor="text1"/>
                <w:sz w:val="22"/>
                <w:szCs w:val="22"/>
              </w:rPr>
              <w:t>10.</w:t>
            </w:r>
            <w:r w:rsidRPr="00EE248D">
              <w:rPr>
                <w:rFonts w:ascii="GHEA Grapalat" w:hAnsi="GHEA Grapalat"/>
                <w:color w:val="000000" w:themeColor="text1"/>
                <w:sz w:val="22"/>
                <w:szCs w:val="22"/>
              </w:rPr>
              <w:tab/>
              <w:t>НЗОУ бенефициара (не заполняется)</w:t>
            </w:r>
          </w:p>
        </w:tc>
      </w:tr>
      <w:tr w:rsidR="00BB3C02" w:rsidRPr="002647CA" w14:paraId="1F6042DF"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3A51C7" w14:textId="249A23C0" w:rsidR="00BB3C02" w:rsidRPr="002647CA" w:rsidRDefault="00BB3C02" w:rsidP="00BB3C02">
            <w:pPr>
              <w:widowControl w:val="0"/>
              <w:tabs>
                <w:tab w:val="left" w:pos="855"/>
              </w:tabs>
              <w:rPr>
                <w:rFonts w:ascii="GHEA Grapalat" w:hAnsi="GHEA Grapalat"/>
              </w:rPr>
            </w:pPr>
            <w:r w:rsidRPr="00EE248D">
              <w:rPr>
                <w:rFonts w:ascii="GHEA Grapalat" w:hAnsi="GHEA Grapalat"/>
                <w:color w:val="000000" w:themeColor="text1"/>
                <w:sz w:val="22"/>
                <w:szCs w:val="22"/>
              </w:rPr>
              <w:t>11.</w:t>
            </w:r>
            <w:r w:rsidRPr="00EE248D">
              <w:rPr>
                <w:rFonts w:ascii="GHEA Grapalat" w:hAnsi="GHEA Grapalat"/>
                <w:color w:val="000000" w:themeColor="text1"/>
                <w:sz w:val="22"/>
                <w:szCs w:val="22"/>
              </w:rPr>
              <w:tab/>
              <w:t>УНН бенефициара:</w:t>
            </w:r>
            <w:r w:rsidRPr="00EE248D">
              <w:rPr>
                <w:rFonts w:ascii="GHEA Grapalat" w:hAnsi="GHEA Grapalat" w:cs="Arial"/>
                <w:b/>
                <w:color w:val="000000" w:themeColor="text1"/>
                <w:sz w:val="22"/>
                <w:szCs w:val="22"/>
              </w:rPr>
              <w:t>05545973</w:t>
            </w:r>
          </w:p>
        </w:tc>
      </w:tr>
      <w:tr w:rsidR="00BB3C02" w:rsidRPr="002647CA" w14:paraId="4468C7AB"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F216FD" w14:textId="47AE0A98" w:rsidR="00BB3C02" w:rsidRPr="002647CA" w:rsidRDefault="00BB3C02" w:rsidP="00BB3C02">
            <w:pPr>
              <w:widowControl w:val="0"/>
              <w:tabs>
                <w:tab w:val="left" w:pos="855"/>
              </w:tabs>
              <w:rPr>
                <w:rFonts w:ascii="GHEA Grapalat" w:hAnsi="GHEA Grapalat"/>
              </w:rPr>
            </w:pPr>
            <w:r w:rsidRPr="00EE248D">
              <w:rPr>
                <w:rFonts w:ascii="GHEA Grapalat" w:hAnsi="GHEA Grapalat"/>
                <w:color w:val="000000" w:themeColor="text1"/>
                <w:sz w:val="22"/>
                <w:szCs w:val="22"/>
              </w:rPr>
              <w:t>12.</w:t>
            </w:r>
            <w:r w:rsidRPr="00EE248D">
              <w:rPr>
                <w:rFonts w:ascii="GHEA Grapalat" w:hAnsi="GHEA Grapalat"/>
                <w:color w:val="000000" w:themeColor="text1"/>
                <w:sz w:val="22"/>
                <w:szCs w:val="22"/>
              </w:rPr>
              <w:tab/>
              <w:t>Обслуживающая бенефициара Финансовая организация (банк):</w:t>
            </w:r>
            <w:r w:rsidRPr="00EE248D">
              <w:rPr>
                <w:rFonts w:ascii="GHEA Grapalat" w:hAnsi="GHEA Grapalat"/>
                <w:b/>
                <w:color w:val="000000" w:themeColor="text1"/>
                <w:sz w:val="22"/>
                <w:szCs w:val="22"/>
              </w:rPr>
              <w:t>Оперативный департамент Министерства финансов РА</w:t>
            </w:r>
          </w:p>
        </w:tc>
      </w:tr>
      <w:tr w:rsidR="00BB3C02" w:rsidRPr="002647CA" w14:paraId="391A19FD"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C0CA36" w14:textId="7D333981" w:rsidR="00BB3C02" w:rsidRPr="002647CA" w:rsidRDefault="00BB3C02" w:rsidP="00BB3C02">
            <w:pPr>
              <w:widowControl w:val="0"/>
              <w:tabs>
                <w:tab w:val="left" w:pos="855"/>
              </w:tabs>
              <w:rPr>
                <w:rFonts w:ascii="GHEA Grapalat" w:hAnsi="GHEA Grapalat"/>
              </w:rPr>
            </w:pPr>
            <w:r w:rsidRPr="00EE248D">
              <w:rPr>
                <w:rFonts w:ascii="GHEA Grapalat" w:hAnsi="GHEA Grapalat"/>
                <w:color w:val="000000" w:themeColor="text1"/>
                <w:sz w:val="22"/>
                <w:szCs w:val="22"/>
              </w:rPr>
              <w:t>13.</w:t>
            </w:r>
            <w:r w:rsidRPr="00EE248D">
              <w:rPr>
                <w:rFonts w:ascii="GHEA Grapalat" w:hAnsi="GHEA Grapalat"/>
                <w:color w:val="000000" w:themeColor="text1"/>
                <w:sz w:val="22"/>
                <w:szCs w:val="22"/>
              </w:rPr>
              <w:tab/>
              <w:t>Номер счета бенефициара (</w:t>
            </w:r>
            <w:proofErr w:type="spellStart"/>
            <w:r w:rsidRPr="00EE248D">
              <w:rPr>
                <w:rFonts w:ascii="GHEA Grapalat" w:hAnsi="GHEA Grapalat"/>
                <w:color w:val="000000" w:themeColor="text1"/>
                <w:sz w:val="22"/>
                <w:szCs w:val="22"/>
              </w:rPr>
              <w:t>сч</w:t>
            </w:r>
            <w:proofErr w:type="spellEnd"/>
            <w:r w:rsidRPr="00EE248D">
              <w:rPr>
                <w:rFonts w:ascii="GHEA Grapalat" w:hAnsi="GHEA Grapalat"/>
                <w:color w:val="000000" w:themeColor="text1"/>
                <w:sz w:val="22"/>
                <w:szCs w:val="22"/>
              </w:rPr>
              <w:t>.№)</w:t>
            </w:r>
            <w:r w:rsidRPr="00EE248D">
              <w:rPr>
                <w:rFonts w:ascii="GHEA Grapalat" w:hAnsi="GHEA Grapalat" w:cs="Arial"/>
                <w:b/>
                <w:color w:val="000000" w:themeColor="text1"/>
                <w:sz w:val="22"/>
                <w:szCs w:val="22"/>
              </w:rPr>
              <w:t>900215302598</w:t>
            </w:r>
          </w:p>
        </w:tc>
      </w:tr>
      <w:tr w:rsidR="00BB3C02" w:rsidRPr="002647CA" w14:paraId="4371499A"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63C45F" w14:textId="77777777" w:rsidR="00BB3C02" w:rsidRPr="002647CA" w:rsidRDefault="00BB3C02" w:rsidP="00BB3C02">
            <w:pPr>
              <w:widowControl w:val="0"/>
              <w:tabs>
                <w:tab w:val="left" w:pos="855"/>
              </w:tabs>
              <w:rPr>
                <w:rFonts w:ascii="GHEA Grapalat" w:hAnsi="GHEA Grapalat"/>
              </w:rPr>
            </w:pPr>
            <w:r w:rsidRPr="002647CA">
              <w:rPr>
                <w:rFonts w:ascii="GHEA Grapalat" w:hAnsi="GHEA Grapalat"/>
              </w:rPr>
              <w:t>14.</w:t>
            </w:r>
            <w:r w:rsidRPr="002647CA">
              <w:rPr>
                <w:rFonts w:ascii="GHEA Grapalat" w:hAnsi="GHEA Grapalat"/>
              </w:rPr>
              <w:tab/>
              <w:t>Сумма (цифрами и прописью):</w:t>
            </w:r>
          </w:p>
        </w:tc>
      </w:tr>
      <w:tr w:rsidR="00BB3C02" w:rsidRPr="002647CA" w14:paraId="5A123CA1"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2171A8" w14:textId="77777777" w:rsidR="00BB3C02" w:rsidRPr="002647CA" w:rsidRDefault="00BB3C02" w:rsidP="00BB3C02">
            <w:pPr>
              <w:widowControl w:val="0"/>
              <w:tabs>
                <w:tab w:val="left" w:pos="855"/>
              </w:tabs>
              <w:rPr>
                <w:rFonts w:ascii="GHEA Grapalat" w:hAnsi="GHEA Grapalat"/>
              </w:rPr>
            </w:pPr>
            <w:r w:rsidRPr="002647CA">
              <w:rPr>
                <w:rFonts w:ascii="GHEA Grapalat" w:hAnsi="GHEA Grapalat"/>
              </w:rPr>
              <w:t>15.</w:t>
            </w:r>
            <w:r w:rsidRPr="002647CA">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B3C02" w:rsidRPr="002647CA" w14:paraId="6AB6AE5A"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ACDD69" w14:textId="77777777" w:rsidR="00BB3C02" w:rsidRPr="002647CA" w:rsidRDefault="00BB3C02" w:rsidP="00BB3C02">
            <w:pPr>
              <w:widowControl w:val="0"/>
              <w:tabs>
                <w:tab w:val="left" w:pos="855"/>
              </w:tabs>
              <w:rPr>
                <w:rFonts w:ascii="GHEA Grapalat" w:hAnsi="GHEA Grapalat"/>
              </w:rPr>
            </w:pPr>
            <w:r w:rsidRPr="002647CA">
              <w:rPr>
                <w:rFonts w:ascii="GHEA Grapalat" w:hAnsi="GHEA Grapalat"/>
              </w:rPr>
              <w:t>16.</w:t>
            </w:r>
            <w:r w:rsidRPr="002647CA">
              <w:rPr>
                <w:rFonts w:ascii="GHEA Grapalat" w:hAnsi="GHEA Grapalat"/>
              </w:rPr>
              <w:tab/>
              <w:t>Валюта (прописью и по коду):</w:t>
            </w:r>
          </w:p>
        </w:tc>
      </w:tr>
      <w:tr w:rsidR="00BB3C02" w:rsidRPr="002647CA" w14:paraId="5B8B39B1"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4BAF26" w14:textId="77777777" w:rsidR="00BB3C02" w:rsidRPr="002647CA" w:rsidRDefault="00BB3C02" w:rsidP="00BB3C02">
            <w:pPr>
              <w:widowControl w:val="0"/>
              <w:tabs>
                <w:tab w:val="left" w:pos="855"/>
              </w:tabs>
              <w:rPr>
                <w:rFonts w:ascii="GHEA Grapalat" w:hAnsi="GHEA Grapalat"/>
              </w:rPr>
            </w:pPr>
            <w:r w:rsidRPr="002647CA">
              <w:rPr>
                <w:rFonts w:ascii="GHEA Grapalat" w:hAnsi="GHEA Grapalat"/>
              </w:rPr>
              <w:t>17.</w:t>
            </w:r>
            <w:r w:rsidRPr="002647CA">
              <w:rPr>
                <w:rFonts w:ascii="GHEA Grapalat" w:hAnsi="GHEA Grapalat"/>
              </w:rPr>
              <w:tab/>
              <w:t>Цель сделки (уплаты): (для обеспечения исполнения договора)</w:t>
            </w:r>
          </w:p>
        </w:tc>
      </w:tr>
      <w:tr w:rsidR="00BB3C02" w:rsidRPr="002647CA" w14:paraId="0315BFF5"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073122EE" w14:textId="77777777" w:rsidR="00BB3C02" w:rsidRPr="002647CA" w:rsidRDefault="00BB3C02" w:rsidP="00BB3C02">
            <w:pPr>
              <w:widowControl w:val="0"/>
              <w:tabs>
                <w:tab w:val="left" w:pos="855"/>
              </w:tabs>
              <w:rPr>
                <w:rFonts w:ascii="GHEA Grapalat" w:hAnsi="GHEA Grapalat"/>
              </w:rPr>
            </w:pPr>
            <w:r w:rsidRPr="002647CA">
              <w:rPr>
                <w:rFonts w:ascii="GHEA Grapalat" w:hAnsi="GHEA Grapalat"/>
              </w:rPr>
              <w:t>18.</w:t>
            </w:r>
            <w:r w:rsidRPr="002647CA">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B3C02" w:rsidRPr="002647CA" w14:paraId="4E2C6A9D"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71D605" w14:textId="77777777" w:rsidR="00BB3C02" w:rsidRPr="002647CA" w:rsidRDefault="00BB3C02" w:rsidP="00BB3C02">
            <w:pPr>
              <w:widowControl w:val="0"/>
              <w:tabs>
                <w:tab w:val="left" w:pos="855"/>
              </w:tabs>
              <w:rPr>
                <w:rFonts w:ascii="GHEA Grapalat" w:hAnsi="GHEA Grapalat"/>
              </w:rPr>
            </w:pPr>
            <w:r w:rsidRPr="002647CA">
              <w:rPr>
                <w:rFonts w:ascii="GHEA Grapalat" w:hAnsi="GHEA Grapalat"/>
              </w:rPr>
              <w:t>19.</w:t>
            </w:r>
            <w:r w:rsidRPr="002647CA">
              <w:rPr>
                <w:rFonts w:ascii="GHEA Grapalat" w:hAnsi="GHEA Grapalat"/>
                <w:lang w:val="en-US"/>
              </w:rPr>
              <w:tab/>
            </w:r>
            <w:r w:rsidRPr="002647CA">
              <w:rPr>
                <w:rFonts w:ascii="GHEA Grapalat" w:hAnsi="GHEA Grapalat"/>
              </w:rPr>
              <w:t>Условия оплаты: &lt;акцептованный платеж&gt;</w:t>
            </w:r>
          </w:p>
        </w:tc>
      </w:tr>
      <w:tr w:rsidR="00BB3C02" w:rsidRPr="002647CA" w14:paraId="20C0664A"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02F010" w14:textId="77777777" w:rsidR="00BB3C02" w:rsidRPr="002647CA" w:rsidRDefault="00BB3C02" w:rsidP="00BB3C02">
            <w:pPr>
              <w:widowControl w:val="0"/>
              <w:tabs>
                <w:tab w:val="left" w:pos="855"/>
              </w:tabs>
              <w:rPr>
                <w:rFonts w:ascii="GHEA Grapalat" w:hAnsi="GHEA Grapalat"/>
                <w:lang w:val="en-US"/>
              </w:rPr>
            </w:pPr>
            <w:r w:rsidRPr="002647CA">
              <w:rPr>
                <w:rFonts w:ascii="GHEA Grapalat" w:hAnsi="GHEA Grapalat"/>
              </w:rPr>
              <w:t>20.</w:t>
            </w:r>
            <w:r w:rsidRPr="002647CA">
              <w:rPr>
                <w:rFonts w:ascii="GHEA Grapalat" w:hAnsi="GHEA Grapalat"/>
                <w:lang w:val="en-US"/>
              </w:rPr>
              <w:tab/>
            </w:r>
            <w:r w:rsidRPr="002647CA">
              <w:rPr>
                <w:rFonts w:ascii="GHEA Grapalat" w:hAnsi="GHEA Grapalat"/>
              </w:rPr>
              <w:t>Количество прилагаемых страниц: --- страниц</w:t>
            </w:r>
          </w:p>
        </w:tc>
      </w:tr>
      <w:tr w:rsidR="00BB3C02" w:rsidRPr="002647CA" w14:paraId="6AE6AC2E"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1020DB82" w14:textId="77777777" w:rsidR="00BB3C02" w:rsidRPr="002647CA" w:rsidRDefault="00BB3C02" w:rsidP="00BB3C02">
            <w:pPr>
              <w:widowControl w:val="0"/>
              <w:tabs>
                <w:tab w:val="left" w:pos="851"/>
              </w:tabs>
              <w:rPr>
                <w:rFonts w:ascii="GHEA Grapalat" w:hAnsi="GHEA Grapalat" w:cs="Sylfaen"/>
              </w:rPr>
            </w:pPr>
            <w:r w:rsidRPr="002647CA">
              <w:rPr>
                <w:rFonts w:ascii="GHEA Grapalat" w:hAnsi="GHEA Grapalat"/>
              </w:rPr>
              <w:t>22.а.</w:t>
            </w:r>
            <w:r w:rsidRPr="002647CA">
              <w:rPr>
                <w:rFonts w:ascii="GHEA Grapalat" w:hAnsi="GHEA Grapalat"/>
              </w:rPr>
              <w:tab/>
              <w:t>Подписи бенефициара</w:t>
            </w:r>
          </w:p>
          <w:p w14:paraId="5791CDA9" w14:textId="77777777" w:rsidR="00BB3C02" w:rsidRPr="002647CA" w:rsidRDefault="00BB3C02" w:rsidP="00BB3C02">
            <w:pPr>
              <w:widowControl w:val="0"/>
              <w:rPr>
                <w:rFonts w:ascii="GHEA Grapalat" w:hAnsi="GHEA Grapalat" w:cs="Sylfaen"/>
              </w:rPr>
            </w:pPr>
          </w:p>
          <w:p w14:paraId="0F8BB885" w14:textId="77777777" w:rsidR="00BB3C02" w:rsidRPr="002647CA" w:rsidRDefault="00BB3C02" w:rsidP="00BB3C02">
            <w:pPr>
              <w:widowControl w:val="0"/>
              <w:jc w:val="right"/>
              <w:rPr>
                <w:rFonts w:ascii="GHEA Grapalat" w:hAnsi="GHEA Grapalat" w:cs="Tahoma"/>
              </w:rPr>
            </w:pPr>
            <w:r w:rsidRPr="002647CA">
              <w:rPr>
                <w:rFonts w:ascii="GHEA Grapalat" w:hAnsi="GHEA Grapalat"/>
              </w:rPr>
              <w:t>/____________________/</w:t>
            </w:r>
          </w:p>
          <w:p w14:paraId="7E327DE9" w14:textId="77777777" w:rsidR="00BB3C02" w:rsidRPr="002647CA" w:rsidRDefault="00BB3C02" w:rsidP="00BB3C02">
            <w:pPr>
              <w:widowControl w:val="0"/>
              <w:rPr>
                <w:rFonts w:ascii="GHEA Grapalat" w:hAnsi="GHEA Grapalat" w:cs="Sylfaen"/>
              </w:rPr>
            </w:pPr>
          </w:p>
          <w:p w14:paraId="72154B4D" w14:textId="77777777" w:rsidR="00BB3C02" w:rsidRPr="002647CA" w:rsidRDefault="00BB3C02" w:rsidP="00BB3C02">
            <w:pPr>
              <w:widowControl w:val="0"/>
              <w:jc w:val="right"/>
              <w:rPr>
                <w:rFonts w:ascii="GHEA Grapalat" w:hAnsi="GHEA Grapalat" w:cs="Sylfaen"/>
              </w:rPr>
            </w:pPr>
            <w:r w:rsidRPr="002647CA">
              <w:rPr>
                <w:rFonts w:ascii="GHEA Grapalat" w:hAnsi="GHEA Grapalat"/>
              </w:rPr>
              <w:t>/____________________/</w:t>
            </w:r>
          </w:p>
          <w:p w14:paraId="35F6CC53" w14:textId="77777777" w:rsidR="00BB3C02" w:rsidRPr="002647CA" w:rsidRDefault="00BB3C02" w:rsidP="00BB3C02">
            <w:pPr>
              <w:widowControl w:val="0"/>
              <w:rPr>
                <w:rFonts w:ascii="GHEA Grapalat" w:hAnsi="GHEA Grapalat" w:cs="Sylfaen"/>
              </w:rPr>
            </w:pPr>
          </w:p>
          <w:p w14:paraId="7841F97B" w14:textId="776C958F" w:rsidR="00BB3C02" w:rsidRPr="002647CA" w:rsidRDefault="00BB3C02" w:rsidP="00630CF7">
            <w:pPr>
              <w:widowControl w:val="0"/>
              <w:tabs>
                <w:tab w:val="left" w:pos="4545"/>
              </w:tabs>
              <w:rPr>
                <w:rFonts w:ascii="GHEA Grapalat" w:hAnsi="GHEA Grapalat" w:cs="Sylfaen"/>
              </w:rPr>
            </w:pPr>
            <w:r w:rsidRPr="002647CA">
              <w:rPr>
                <w:rFonts w:ascii="GHEA Grapalat" w:hAnsi="GHEA Grapalat"/>
              </w:rPr>
              <w:t>22.б.</w:t>
            </w:r>
            <w:r w:rsidRPr="002647CA">
              <w:rPr>
                <w:rFonts w:ascii="GHEA Grapalat" w:hAnsi="GHEA Grapalat"/>
              </w:rPr>
              <w:tab/>
              <w:t>М. П.</w:t>
            </w:r>
          </w:p>
        </w:tc>
        <w:tc>
          <w:tcPr>
            <w:tcW w:w="5364" w:type="dxa"/>
            <w:tcBorders>
              <w:top w:val="nil"/>
              <w:left w:val="nil"/>
              <w:bottom w:val="single" w:sz="4" w:space="0" w:color="auto"/>
              <w:right w:val="single" w:sz="4" w:space="0" w:color="auto"/>
            </w:tcBorders>
            <w:noWrap/>
          </w:tcPr>
          <w:p w14:paraId="160CE3E4" w14:textId="77777777" w:rsidR="00BB3C02" w:rsidRPr="002647CA" w:rsidRDefault="00BB3C02" w:rsidP="00BB3C02">
            <w:pPr>
              <w:widowControl w:val="0"/>
              <w:tabs>
                <w:tab w:val="left" w:pos="905"/>
              </w:tabs>
              <w:rPr>
                <w:rFonts w:ascii="GHEA Grapalat" w:hAnsi="GHEA Grapalat" w:cs="Sylfaen"/>
              </w:rPr>
            </w:pPr>
            <w:r w:rsidRPr="002647CA">
              <w:rPr>
                <w:rFonts w:ascii="GHEA Grapalat" w:hAnsi="GHEA Grapalat"/>
              </w:rPr>
              <w:t>21.а.</w:t>
            </w:r>
            <w:r w:rsidRPr="002647CA">
              <w:rPr>
                <w:rFonts w:ascii="GHEA Grapalat" w:hAnsi="GHEA Grapalat"/>
              </w:rPr>
              <w:tab/>
            </w:r>
            <w:r w:rsidRPr="002647CA">
              <w:rPr>
                <w:rFonts w:ascii="Calibri" w:hAnsi="Calibri" w:cs="Calibri"/>
              </w:rPr>
              <w:t> </w:t>
            </w:r>
            <w:r w:rsidRPr="002647CA">
              <w:rPr>
                <w:rFonts w:ascii="GHEA Grapalat" w:hAnsi="GHEA Grapalat"/>
              </w:rPr>
              <w:t>Подписи плательщика:</w:t>
            </w:r>
          </w:p>
          <w:p w14:paraId="078F4D37" w14:textId="77777777" w:rsidR="00BB3C02" w:rsidRPr="002647CA" w:rsidRDefault="00BB3C02" w:rsidP="00BB3C02">
            <w:pPr>
              <w:widowControl w:val="0"/>
              <w:rPr>
                <w:rFonts w:ascii="GHEA Grapalat" w:hAnsi="GHEA Grapalat" w:cs="Sylfaen"/>
              </w:rPr>
            </w:pPr>
          </w:p>
          <w:p w14:paraId="1F91F0FA" w14:textId="77777777" w:rsidR="00BB3C02" w:rsidRPr="002647CA" w:rsidRDefault="00BB3C02" w:rsidP="00BB3C02">
            <w:pPr>
              <w:widowControl w:val="0"/>
              <w:jc w:val="right"/>
              <w:rPr>
                <w:rFonts w:ascii="GHEA Grapalat" w:hAnsi="GHEA Grapalat" w:cs="Sylfaen"/>
              </w:rPr>
            </w:pPr>
            <w:r w:rsidRPr="002647CA">
              <w:rPr>
                <w:rFonts w:ascii="GHEA Grapalat" w:hAnsi="GHEA Grapalat"/>
              </w:rPr>
              <w:t>/____________________/</w:t>
            </w:r>
          </w:p>
          <w:p w14:paraId="3CD670ED" w14:textId="77777777" w:rsidR="00BB3C02" w:rsidRPr="002647CA" w:rsidRDefault="00BB3C02" w:rsidP="00BB3C02">
            <w:pPr>
              <w:widowControl w:val="0"/>
              <w:jc w:val="right"/>
              <w:rPr>
                <w:rFonts w:ascii="GHEA Grapalat" w:hAnsi="GHEA Grapalat" w:cs="Tahoma"/>
              </w:rPr>
            </w:pPr>
          </w:p>
          <w:p w14:paraId="09B7003A" w14:textId="77777777" w:rsidR="00BB3C02" w:rsidRPr="002647CA" w:rsidRDefault="00BB3C02" w:rsidP="00BB3C02">
            <w:pPr>
              <w:widowControl w:val="0"/>
              <w:jc w:val="right"/>
              <w:rPr>
                <w:rFonts w:ascii="GHEA Grapalat" w:hAnsi="GHEA Grapalat" w:cs="Sylfaen"/>
              </w:rPr>
            </w:pPr>
            <w:r w:rsidRPr="002647CA">
              <w:rPr>
                <w:rFonts w:ascii="GHEA Grapalat" w:hAnsi="GHEA Grapalat"/>
              </w:rPr>
              <w:t>/____________________/</w:t>
            </w:r>
          </w:p>
          <w:p w14:paraId="4C907987" w14:textId="77777777" w:rsidR="00BB3C02" w:rsidRPr="002647CA" w:rsidRDefault="00BB3C02" w:rsidP="00BB3C02">
            <w:pPr>
              <w:widowControl w:val="0"/>
              <w:rPr>
                <w:rFonts w:ascii="GHEA Grapalat" w:hAnsi="GHEA Grapalat" w:cs="Sylfaen"/>
              </w:rPr>
            </w:pPr>
          </w:p>
          <w:p w14:paraId="5D92FC52" w14:textId="77777777" w:rsidR="00BB3C02" w:rsidRPr="002647CA" w:rsidRDefault="00BB3C02" w:rsidP="00BB3C02">
            <w:pPr>
              <w:widowControl w:val="0"/>
              <w:tabs>
                <w:tab w:val="left" w:pos="4539"/>
              </w:tabs>
              <w:rPr>
                <w:rFonts w:ascii="GHEA Grapalat" w:hAnsi="GHEA Grapalat" w:cs="Sylfaen"/>
              </w:rPr>
            </w:pPr>
            <w:r w:rsidRPr="002647CA">
              <w:rPr>
                <w:rFonts w:ascii="GHEA Grapalat" w:hAnsi="GHEA Grapalat"/>
              </w:rPr>
              <w:t>21.б.</w:t>
            </w:r>
            <w:r w:rsidRPr="002647CA">
              <w:rPr>
                <w:rFonts w:ascii="GHEA Grapalat" w:hAnsi="GHEA Grapalat"/>
              </w:rPr>
              <w:tab/>
              <w:t>М. П.</w:t>
            </w:r>
          </w:p>
        </w:tc>
      </w:tr>
      <w:tr w:rsidR="00BB3C02" w:rsidRPr="002647CA" w14:paraId="75AB726C"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2E684B1C" w14:textId="77777777" w:rsidR="00BB3C02" w:rsidRPr="002647CA" w:rsidRDefault="00BB3C02" w:rsidP="00BB3C02">
            <w:pPr>
              <w:widowControl w:val="0"/>
              <w:rPr>
                <w:rFonts w:ascii="GHEA Grapalat" w:hAnsi="GHEA Grapalat" w:cs="Tahoma"/>
              </w:rPr>
            </w:pPr>
            <w:r w:rsidRPr="002647CA">
              <w:rPr>
                <w:rFonts w:ascii="GHEA Grapalat" w:hAnsi="GHEA Grapalat"/>
              </w:rPr>
              <w:t>24.а.</w:t>
            </w:r>
            <w:r w:rsidRPr="002647CA">
              <w:rPr>
                <w:rFonts w:ascii="GHEA Grapalat" w:hAnsi="GHEA Grapalat"/>
              </w:rPr>
              <w:tab/>
              <w:t xml:space="preserve"> Обслуживающая бенефициара финансовая организация </w:t>
            </w:r>
          </w:p>
          <w:p w14:paraId="72164850" w14:textId="77777777" w:rsidR="00BB3C02" w:rsidRPr="002647CA" w:rsidRDefault="00BB3C02" w:rsidP="00BB3C02">
            <w:pPr>
              <w:widowControl w:val="0"/>
              <w:rPr>
                <w:rFonts w:ascii="GHEA Grapalat" w:hAnsi="GHEA Grapalat"/>
              </w:rPr>
            </w:pPr>
          </w:p>
          <w:p w14:paraId="5BE1086B" w14:textId="77777777" w:rsidR="00BB3C02" w:rsidRPr="002647CA" w:rsidRDefault="00BB3C02" w:rsidP="00BB3C02">
            <w:pPr>
              <w:widowControl w:val="0"/>
              <w:jc w:val="right"/>
              <w:rPr>
                <w:rFonts w:ascii="GHEA Grapalat" w:hAnsi="GHEA Grapalat" w:cs="Tahoma"/>
              </w:rPr>
            </w:pPr>
            <w:r w:rsidRPr="002647CA">
              <w:rPr>
                <w:rFonts w:ascii="GHEA Grapalat" w:hAnsi="GHEA Grapalat"/>
              </w:rPr>
              <w:t>/____________________/</w:t>
            </w:r>
          </w:p>
          <w:p w14:paraId="54844BA5" w14:textId="1A99B2FF" w:rsidR="00BB3C02" w:rsidRPr="00630CF7" w:rsidRDefault="00BB3C02" w:rsidP="00630CF7">
            <w:pPr>
              <w:widowControl w:val="0"/>
              <w:jc w:val="both"/>
              <w:rPr>
                <w:rFonts w:ascii="GHEA Grapalat" w:hAnsi="GHEA Grapalat" w:cs="Sylfaen"/>
                <w:vertAlign w:val="superscript"/>
              </w:rPr>
            </w:pPr>
            <w:r w:rsidRPr="002647CA">
              <w:rPr>
                <w:rFonts w:ascii="GHEA Grapalat" w:hAnsi="GHEA Grapalat"/>
                <w:vertAlign w:val="superscript"/>
              </w:rPr>
              <w:t>подпись/</w:t>
            </w:r>
          </w:p>
        </w:tc>
        <w:tc>
          <w:tcPr>
            <w:tcW w:w="5364" w:type="dxa"/>
            <w:tcBorders>
              <w:top w:val="single" w:sz="4" w:space="0" w:color="auto"/>
              <w:left w:val="nil"/>
              <w:right w:val="single" w:sz="4" w:space="0" w:color="auto"/>
            </w:tcBorders>
            <w:noWrap/>
          </w:tcPr>
          <w:p w14:paraId="7256D2A1" w14:textId="77777777" w:rsidR="00BB3C02" w:rsidRPr="002647CA" w:rsidRDefault="00BB3C02" w:rsidP="00BB3C02">
            <w:pPr>
              <w:widowControl w:val="0"/>
              <w:rPr>
                <w:rFonts w:ascii="GHEA Grapalat" w:hAnsi="GHEA Grapalat" w:cs="Tahoma"/>
              </w:rPr>
            </w:pPr>
            <w:r w:rsidRPr="002647CA">
              <w:rPr>
                <w:rFonts w:ascii="GHEA Grapalat" w:hAnsi="GHEA Grapalat"/>
              </w:rPr>
              <w:t>23.а.</w:t>
            </w:r>
            <w:r w:rsidRPr="002647CA">
              <w:rPr>
                <w:rFonts w:ascii="GHEA Grapalat" w:hAnsi="GHEA Grapalat"/>
              </w:rPr>
              <w:tab/>
              <w:t xml:space="preserve"> Обслуживающая плательщика финансовая организация </w:t>
            </w:r>
          </w:p>
          <w:p w14:paraId="07DB5497" w14:textId="77777777" w:rsidR="00BB3C02" w:rsidRPr="002647CA" w:rsidRDefault="00BB3C02" w:rsidP="00BB3C02">
            <w:pPr>
              <w:widowControl w:val="0"/>
              <w:rPr>
                <w:rFonts w:ascii="GHEA Grapalat" w:hAnsi="GHEA Grapalat" w:cs="Tahoma"/>
              </w:rPr>
            </w:pPr>
          </w:p>
          <w:p w14:paraId="0448E021" w14:textId="77777777" w:rsidR="00BB3C02" w:rsidRPr="002647CA" w:rsidRDefault="00BB3C02" w:rsidP="00BB3C02">
            <w:pPr>
              <w:widowControl w:val="0"/>
              <w:jc w:val="right"/>
              <w:rPr>
                <w:rFonts w:ascii="GHEA Grapalat" w:hAnsi="GHEA Grapalat" w:cs="Tahoma"/>
              </w:rPr>
            </w:pPr>
            <w:r w:rsidRPr="002647CA">
              <w:rPr>
                <w:rFonts w:ascii="GHEA Grapalat" w:hAnsi="GHEA Grapalat"/>
              </w:rPr>
              <w:t>/____________________/</w:t>
            </w:r>
          </w:p>
          <w:p w14:paraId="57C32D3D" w14:textId="1574A4E6" w:rsidR="00BB3C02" w:rsidRPr="00630CF7" w:rsidRDefault="00BB3C02" w:rsidP="00630CF7">
            <w:pPr>
              <w:widowControl w:val="0"/>
              <w:jc w:val="right"/>
              <w:rPr>
                <w:rFonts w:ascii="GHEA Grapalat" w:hAnsi="GHEA Grapalat" w:cs="Sylfaen"/>
                <w:vertAlign w:val="superscript"/>
              </w:rPr>
            </w:pPr>
            <w:r w:rsidRPr="002647CA">
              <w:rPr>
                <w:rFonts w:ascii="GHEA Grapalat" w:hAnsi="GHEA Grapalat"/>
                <w:vertAlign w:val="superscript"/>
              </w:rPr>
              <w:t>/подпись/</w:t>
            </w:r>
          </w:p>
        </w:tc>
      </w:tr>
      <w:tr w:rsidR="00BB3C02" w:rsidRPr="002647CA" w14:paraId="31408A43" w14:textId="77777777" w:rsidTr="00630CF7">
        <w:trPr>
          <w:trHeight w:val="80"/>
        </w:trPr>
        <w:tc>
          <w:tcPr>
            <w:tcW w:w="5616" w:type="dxa"/>
            <w:tcBorders>
              <w:top w:val="nil"/>
              <w:left w:val="single" w:sz="4" w:space="0" w:color="auto"/>
              <w:bottom w:val="single" w:sz="4" w:space="0" w:color="auto"/>
              <w:right w:val="single" w:sz="4" w:space="0" w:color="auto"/>
            </w:tcBorders>
            <w:noWrap/>
            <w:vAlign w:val="bottom"/>
          </w:tcPr>
          <w:p w14:paraId="4A423FDB" w14:textId="393EEAE5" w:rsidR="00BB3C02" w:rsidRPr="002647CA" w:rsidRDefault="00BB3C02" w:rsidP="00630CF7">
            <w:pPr>
              <w:widowControl w:val="0"/>
              <w:tabs>
                <w:tab w:val="left" w:pos="4678"/>
              </w:tabs>
              <w:rPr>
                <w:rFonts w:ascii="GHEA Grapalat" w:hAnsi="GHEA Grapalat" w:cs="Sylfaen"/>
              </w:rPr>
            </w:pPr>
            <w:r w:rsidRPr="002647CA">
              <w:rPr>
                <w:rFonts w:ascii="GHEA Grapalat" w:hAnsi="GHEA Grapalat"/>
              </w:rPr>
              <w:t>24.б.</w:t>
            </w:r>
            <w:r w:rsidRPr="002647CA">
              <w:rPr>
                <w:rFonts w:ascii="GHEA Grapalat" w:hAnsi="GHEA Grapalat"/>
              </w:rPr>
              <w:tab/>
              <w:t>М. П.</w:t>
            </w:r>
          </w:p>
          <w:p w14:paraId="6A9898CF" w14:textId="77777777" w:rsidR="00BB3C02" w:rsidRPr="002647CA" w:rsidRDefault="00BB3C02" w:rsidP="00BB3C02">
            <w:pPr>
              <w:widowControl w:val="0"/>
              <w:jc w:val="right"/>
              <w:rPr>
                <w:rFonts w:ascii="GHEA Grapalat" w:hAnsi="GHEA Grapalat" w:cs="Sylfaen"/>
                <w:lang w:val="en-US"/>
              </w:rPr>
            </w:pPr>
            <w:r w:rsidRPr="002647CA">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51327C3" w14:textId="3DC631AD" w:rsidR="00BB3C02" w:rsidRPr="00630CF7" w:rsidRDefault="00BB3C02" w:rsidP="00630CF7">
            <w:pPr>
              <w:widowControl w:val="0"/>
              <w:tabs>
                <w:tab w:val="left" w:pos="4554"/>
              </w:tabs>
              <w:rPr>
                <w:rFonts w:ascii="GHEA Grapalat" w:hAnsi="GHEA Grapalat" w:cs="Sylfaen"/>
              </w:rPr>
            </w:pPr>
            <w:r w:rsidRPr="002647CA">
              <w:rPr>
                <w:rFonts w:ascii="GHEA Grapalat" w:hAnsi="GHEA Grapalat"/>
              </w:rPr>
              <w:t>23.б.</w:t>
            </w:r>
            <w:r w:rsidRPr="002647CA">
              <w:rPr>
                <w:rFonts w:ascii="GHEA Grapalat" w:hAnsi="GHEA Grapalat"/>
              </w:rPr>
              <w:tab/>
              <w:t>М. П.</w:t>
            </w:r>
          </w:p>
          <w:p w14:paraId="0AE93FC8" w14:textId="77777777" w:rsidR="00BB3C02" w:rsidRPr="002647CA" w:rsidRDefault="00BB3C02" w:rsidP="00BB3C02">
            <w:pPr>
              <w:widowControl w:val="0"/>
              <w:jc w:val="right"/>
              <w:rPr>
                <w:rFonts w:ascii="GHEA Grapalat" w:hAnsi="GHEA Grapalat" w:cs="Sylfaen"/>
              </w:rPr>
            </w:pPr>
            <w:r w:rsidRPr="002647CA">
              <w:rPr>
                <w:rFonts w:ascii="GHEA Grapalat" w:hAnsi="GHEA Grapalat"/>
              </w:rPr>
              <w:t>23.в Дата исполнения: "___" ___ 20___г.</w:t>
            </w:r>
          </w:p>
        </w:tc>
      </w:tr>
    </w:tbl>
    <w:p w14:paraId="76E83A15" w14:textId="33887CE8" w:rsidR="00BE2572" w:rsidRPr="002647CA" w:rsidRDefault="00BE2572" w:rsidP="00172186">
      <w:pPr>
        <w:rPr>
          <w:rFonts w:ascii="GHEA Grapalat" w:hAnsi="GHEA Grapalat" w:cs="Sylfaen"/>
        </w:rPr>
      </w:pPr>
      <w:r w:rsidRPr="002647CA">
        <w:rPr>
          <w:rFonts w:ascii="GHEA Grapalat" w:hAnsi="GHEA Grapalat" w:cs="Sylfaen"/>
        </w:rPr>
        <w:br w:type="page"/>
      </w:r>
    </w:p>
    <w:p w14:paraId="46092879" w14:textId="77777777" w:rsidR="00BE2572" w:rsidRPr="002647CA" w:rsidRDefault="00BE2572" w:rsidP="00172186">
      <w:pPr>
        <w:widowControl w:val="0"/>
        <w:jc w:val="center"/>
        <w:rPr>
          <w:rFonts w:ascii="GHEA Grapalat" w:hAnsi="GHEA Grapalat"/>
          <w:b/>
        </w:rPr>
      </w:pPr>
      <w:r w:rsidRPr="002647CA">
        <w:rPr>
          <w:rFonts w:ascii="GHEA Grapalat" w:hAnsi="GHEA Grapalat"/>
          <w:b/>
        </w:rPr>
        <w:lastRenderedPageBreak/>
        <w:t xml:space="preserve">Обязательные реквизиты платежного требования </w:t>
      </w:r>
      <w:r w:rsidRPr="002647CA">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2647CA" w14:paraId="5B8AB81B"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6272B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3D79845"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0F954FA"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Наличие указанного поля/</w:t>
            </w:r>
          </w:p>
          <w:p w14:paraId="183DC05B"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4092C1E"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 xml:space="preserve">Требование о заполнении реквизита </w:t>
            </w:r>
          </w:p>
          <w:p w14:paraId="3EEE3232"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30883F3"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Сторона,</w:t>
            </w:r>
          </w:p>
          <w:p w14:paraId="08BAEEAD"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 xml:space="preserve">заполняющая реквизит </w:t>
            </w:r>
          </w:p>
          <w:p w14:paraId="06631DD2"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бенефициар или плательщик</w:t>
            </w:r>
          </w:p>
          <w:p w14:paraId="237BB2E5"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(в связи с процессом закупки)</w:t>
            </w:r>
          </w:p>
        </w:tc>
      </w:tr>
      <w:tr w:rsidR="00B138F3" w:rsidRPr="002647CA" w14:paraId="64A2EA9B"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C5D77F"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7E90E5D"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2D8B691"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EE095AB"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8DA956B"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5</w:t>
            </w:r>
          </w:p>
        </w:tc>
      </w:tr>
      <w:tr w:rsidR="00B138F3" w:rsidRPr="002647CA" w14:paraId="5828D14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0F3A1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835436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E678A3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2EBBA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E27ED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на документе заранее заполнено "Платежное требование"</w:t>
            </w:r>
          </w:p>
        </w:tc>
      </w:tr>
      <w:tr w:rsidR="00B138F3" w:rsidRPr="002647CA" w14:paraId="35C7F12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F15C1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666F39D" w14:textId="77777777" w:rsidR="00BE2572" w:rsidRPr="002647CA" w:rsidRDefault="00BE2572" w:rsidP="00172186">
            <w:pPr>
              <w:widowControl w:val="0"/>
              <w:jc w:val="both"/>
              <w:rPr>
                <w:rFonts w:ascii="GHEA Grapalat" w:hAnsi="GHEA Grapalat"/>
                <w:sz w:val="18"/>
                <w:szCs w:val="18"/>
              </w:rPr>
            </w:pPr>
            <w:r w:rsidRPr="002647CA">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69CA14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E4196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6B0556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2647CA" w14:paraId="39972D2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7A741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EC4DF9D" w14:textId="77777777" w:rsidR="00BE2572" w:rsidRPr="002647CA" w:rsidRDefault="00BE2572" w:rsidP="00172186">
            <w:pPr>
              <w:widowControl w:val="0"/>
              <w:jc w:val="both"/>
              <w:rPr>
                <w:rFonts w:ascii="GHEA Grapalat" w:hAnsi="GHEA Grapalat"/>
                <w:sz w:val="18"/>
                <w:szCs w:val="18"/>
              </w:rPr>
            </w:pPr>
            <w:r w:rsidRPr="002647CA">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1C35F8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34A18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01265A18" w14:textId="77777777" w:rsidR="00BE2572" w:rsidRPr="002647CA" w:rsidRDefault="00BE2572" w:rsidP="0017218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75B033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2647CA" w14:paraId="61D7CDF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CCE4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B720C60" w14:textId="77777777" w:rsidR="00BE2572" w:rsidRPr="002647CA" w:rsidRDefault="00BE2572" w:rsidP="00172186">
            <w:pPr>
              <w:widowControl w:val="0"/>
              <w:jc w:val="both"/>
              <w:rPr>
                <w:rFonts w:ascii="GHEA Grapalat" w:hAnsi="GHEA Grapalat"/>
                <w:sz w:val="18"/>
                <w:szCs w:val="18"/>
              </w:rPr>
            </w:pPr>
            <w:r w:rsidRPr="002647CA">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1519A8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A1730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16C77CF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E10B40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плательщиком</w:t>
            </w:r>
          </w:p>
        </w:tc>
      </w:tr>
      <w:tr w:rsidR="00B138F3" w:rsidRPr="002647CA" w14:paraId="5C35A7D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05004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DE785B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600CD7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D712F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0FE70AF"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плательщиком</w:t>
            </w:r>
          </w:p>
        </w:tc>
      </w:tr>
      <w:tr w:rsidR="00B138F3" w:rsidRPr="002647CA" w14:paraId="3864C14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74BAC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62E055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8F920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E2E67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5FAF88A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C19E4A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плательщиком</w:t>
            </w:r>
          </w:p>
        </w:tc>
      </w:tr>
      <w:tr w:rsidR="00B138F3" w:rsidRPr="002647CA" w14:paraId="2A4E3DD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5814C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A2177B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0FAC9D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E7B4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7C6C066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73F167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плательщиком</w:t>
            </w:r>
          </w:p>
        </w:tc>
      </w:tr>
      <w:tr w:rsidR="00B138F3" w:rsidRPr="002647CA" w14:paraId="3004F55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A6E35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B6CDEC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AAAF4B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7A354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2A5B55E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CFBB96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плательщиком</w:t>
            </w:r>
          </w:p>
        </w:tc>
      </w:tr>
      <w:tr w:rsidR="00B138F3" w:rsidRPr="002647CA" w14:paraId="48913DA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440E2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2DFACF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9FB151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64BDE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13D69A7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наименование лица, являющегося бенефициаром (получателем платежа). При необходимости указываются также </w:t>
            </w:r>
            <w:r w:rsidRPr="002647CA">
              <w:rPr>
                <w:rFonts w:ascii="GHEA Grapalat" w:hAnsi="GHEA Grapalat"/>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tcPr>
          <w:p w14:paraId="2AEFB22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lastRenderedPageBreak/>
              <w:t>заранее заполняется бенефициаром — по приглашению</w:t>
            </w:r>
          </w:p>
        </w:tc>
      </w:tr>
      <w:tr w:rsidR="00B138F3" w:rsidRPr="002647CA" w14:paraId="274EA77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F638B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EE95A5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93B30A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C6D60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2D0DB67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21CD61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 заполняется)</w:t>
            </w:r>
          </w:p>
        </w:tc>
      </w:tr>
      <w:tr w:rsidR="00B138F3" w:rsidRPr="002647CA" w14:paraId="07A5836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7B826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045C7A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008907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9B977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430EE02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CBA719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заранее заполняется бенефициаром — по приглашению</w:t>
            </w:r>
          </w:p>
        </w:tc>
      </w:tr>
      <w:tr w:rsidR="00B138F3" w:rsidRPr="002647CA" w14:paraId="542D793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ADF6E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3E6E85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C6D4B2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E9958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71B0F7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заранее заполняется бенефициаром — по приглашению</w:t>
            </w:r>
          </w:p>
        </w:tc>
      </w:tr>
      <w:tr w:rsidR="00B138F3" w:rsidRPr="002647CA" w14:paraId="1DAA6CA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8FE7C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EBCA5D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63351C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D4C79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12FA8BB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0CF598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заранее заполняется бенефициаром — по приглашению</w:t>
            </w:r>
          </w:p>
        </w:tc>
      </w:tr>
      <w:tr w:rsidR="00B138F3" w:rsidRPr="002647CA" w14:paraId="5BDB991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172FF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A98D74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487748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8DCED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4A459EC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E8C50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плательщиком </w:t>
            </w:r>
          </w:p>
        </w:tc>
      </w:tr>
      <w:tr w:rsidR="00B138F3" w:rsidRPr="002647CA" w14:paraId="6C6AEDF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8D422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02FA57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EEC85A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D017F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6433E5FF"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60B593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 заполняется и не применяется)</w:t>
            </w:r>
          </w:p>
        </w:tc>
      </w:tr>
      <w:tr w:rsidR="00B138F3" w:rsidRPr="002647CA" w14:paraId="6548D58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39270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49A236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84D490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F6D83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3D1DE4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плательщиком</w:t>
            </w:r>
          </w:p>
        </w:tc>
      </w:tr>
      <w:tr w:rsidR="00B138F3" w:rsidRPr="002647CA" w14:paraId="1DA1E1F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35964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0D31F0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E590A7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F3F57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021C958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заранее заполняется бенефициаром — по приглашению</w:t>
            </w:r>
          </w:p>
        </w:tc>
      </w:tr>
      <w:tr w:rsidR="00B138F3" w:rsidRPr="002647CA" w14:paraId="6B59917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67A7B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199EB2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8DFF31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7CA53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42DB51A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2D8344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бенефициаром</w:t>
            </w:r>
          </w:p>
        </w:tc>
      </w:tr>
      <w:tr w:rsidR="00B138F3" w:rsidRPr="002647CA" w14:paraId="29A3B50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2EFCDD" w14:textId="77777777" w:rsidR="00BE2572" w:rsidRPr="002647CA" w:rsidDel="0010680B" w:rsidRDefault="00BE2572" w:rsidP="00172186">
            <w:pPr>
              <w:widowControl w:val="0"/>
              <w:jc w:val="center"/>
              <w:rPr>
                <w:rFonts w:ascii="GHEA Grapalat" w:hAnsi="GHEA Grapalat"/>
                <w:sz w:val="18"/>
                <w:szCs w:val="18"/>
              </w:rPr>
            </w:pPr>
            <w:r w:rsidRPr="002647CA">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3A79AC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FE8AA3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D7D4FA" w14:textId="77777777" w:rsidR="00BE2572" w:rsidRPr="002647CA" w:rsidRDefault="00BE2572" w:rsidP="00172186">
            <w:pPr>
              <w:widowControl w:val="0"/>
              <w:jc w:val="center"/>
              <w:rPr>
                <w:rFonts w:ascii="GHEA Grapalat" w:hAnsi="GHEA Grapalat" w:cs="Sylfaen"/>
                <w:sz w:val="18"/>
                <w:szCs w:val="18"/>
              </w:rPr>
            </w:pPr>
            <w:r w:rsidRPr="002647CA">
              <w:rPr>
                <w:rFonts w:ascii="GHEA Grapalat" w:hAnsi="GHEA Grapalat"/>
                <w:sz w:val="18"/>
                <w:szCs w:val="18"/>
              </w:rPr>
              <w:t xml:space="preserve">обязательно </w:t>
            </w:r>
          </w:p>
          <w:p w14:paraId="02126D77" w14:textId="77777777" w:rsidR="00BE2572" w:rsidRPr="002647CA" w:rsidRDefault="00BE2572" w:rsidP="00172186">
            <w:pPr>
              <w:widowControl w:val="0"/>
              <w:jc w:val="center"/>
              <w:rPr>
                <w:rFonts w:ascii="GHEA Grapalat" w:hAnsi="GHEA Grapalat" w:cs="Sylfaen"/>
                <w:sz w:val="18"/>
                <w:szCs w:val="18"/>
              </w:rPr>
            </w:pPr>
            <w:r w:rsidRPr="002647CA">
              <w:rPr>
                <w:rFonts w:ascii="GHEA Grapalat" w:hAnsi="GHEA Grapalat"/>
                <w:sz w:val="18"/>
                <w:szCs w:val="18"/>
              </w:rPr>
              <w:t xml:space="preserve">заполняются слова "акцептованный платеж", </w:t>
            </w:r>
          </w:p>
          <w:p w14:paraId="17FE1E4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ADBB46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заранее заполняется бенефициаром </w:t>
            </w:r>
          </w:p>
        </w:tc>
      </w:tr>
      <w:tr w:rsidR="00B138F3" w:rsidRPr="002647CA" w14:paraId="008382B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645B1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D07EFE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48C3E2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8221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6B80F61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количество страниц прилагаемых к Требованию </w:t>
            </w:r>
            <w:r w:rsidRPr="002647CA">
              <w:rPr>
                <w:rFonts w:ascii="GHEA Grapalat" w:hAnsi="GHEA Grapalat"/>
                <w:sz w:val="18"/>
                <w:szCs w:val="18"/>
              </w:rPr>
              <w:lastRenderedPageBreak/>
              <w:t>документов, которые должны быть предоставлены плательщику (банку плательщика)</w:t>
            </w:r>
          </w:p>
          <w:p w14:paraId="4D6CD3F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30CE39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lastRenderedPageBreak/>
              <w:t>заполняется бенефициаром</w:t>
            </w:r>
          </w:p>
        </w:tc>
      </w:tr>
      <w:tr w:rsidR="00B138F3" w:rsidRPr="002647CA" w14:paraId="7D86877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AEAD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F51238F"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6CE133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C519C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4679A7A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4208CE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подписывается плательщиком или </w:t>
            </w:r>
          </w:p>
          <w:p w14:paraId="2FCA435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проставляется электронная подпись плательщика</w:t>
            </w:r>
          </w:p>
        </w:tc>
      </w:tr>
      <w:tr w:rsidR="00B138F3" w:rsidRPr="002647CA" w14:paraId="7A88C0A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07F42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52DD22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9E3400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B8EE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обязательно: </w:t>
            </w:r>
          </w:p>
          <w:p w14:paraId="124514C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при наличии печати, когда плательщик представляет Требование в бумажной форме</w:t>
            </w:r>
          </w:p>
          <w:p w14:paraId="7F3AAAE5" w14:textId="77777777" w:rsidR="00BE2572" w:rsidRPr="002647CA" w:rsidRDefault="00BE2572" w:rsidP="0017218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BB118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скрепляется печатью плательщика </w:t>
            </w:r>
          </w:p>
          <w:p w14:paraId="0B9BFEC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при представлении в бумажной форме</w:t>
            </w:r>
          </w:p>
        </w:tc>
      </w:tr>
      <w:tr w:rsidR="00B138F3" w:rsidRPr="002647CA" w14:paraId="65A8032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53834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DE05F6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3B91B8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6208E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обязательно: </w:t>
            </w:r>
          </w:p>
          <w:p w14:paraId="3EFC26E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A6CA94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подписывается бенефициаром</w:t>
            </w:r>
          </w:p>
        </w:tc>
      </w:tr>
      <w:tr w:rsidR="00B138F3" w:rsidRPr="002647CA" w14:paraId="179FAB1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8EE07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947010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3FEB59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8A4D0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обязательно: </w:t>
            </w:r>
          </w:p>
          <w:p w14:paraId="4DBA158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6D9C6C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скрепляется печатью бенефициара </w:t>
            </w:r>
          </w:p>
          <w:p w14:paraId="1BAB59C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при представлении в банк в бумажной форме</w:t>
            </w:r>
          </w:p>
        </w:tc>
      </w:tr>
      <w:tr w:rsidR="00B138F3" w:rsidRPr="002647CA" w14:paraId="43C84AA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45B7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1E6B01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9FE287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641DD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79DA07E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C6D2F9C" w14:textId="77777777" w:rsidR="00BE2572" w:rsidRPr="002647CA" w:rsidRDefault="00BE2572" w:rsidP="00172186">
            <w:pPr>
              <w:widowControl w:val="0"/>
              <w:jc w:val="center"/>
              <w:rPr>
                <w:rFonts w:ascii="GHEA Grapalat" w:hAnsi="GHEA Grapalat"/>
                <w:sz w:val="18"/>
                <w:szCs w:val="18"/>
              </w:rPr>
            </w:pPr>
          </w:p>
        </w:tc>
      </w:tr>
      <w:tr w:rsidR="00B138F3" w:rsidRPr="002647CA" w14:paraId="5B6372A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E5312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49C67E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F4A2F8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0E339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57DD469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EEA3E43" w14:textId="77777777" w:rsidR="00BE2572" w:rsidRPr="002647CA" w:rsidRDefault="00BE2572" w:rsidP="00172186">
            <w:pPr>
              <w:widowControl w:val="0"/>
              <w:jc w:val="center"/>
              <w:rPr>
                <w:rFonts w:ascii="GHEA Grapalat" w:hAnsi="GHEA Grapalat"/>
                <w:sz w:val="18"/>
                <w:szCs w:val="18"/>
              </w:rPr>
            </w:pPr>
          </w:p>
        </w:tc>
      </w:tr>
      <w:tr w:rsidR="00B138F3" w:rsidRPr="002647CA" w14:paraId="1DC7697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3209C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7AD9EA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AABA56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F590F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48C6920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4DC9832" w14:textId="77777777" w:rsidR="00BE2572" w:rsidRPr="002647CA" w:rsidRDefault="00BE2572" w:rsidP="00172186">
            <w:pPr>
              <w:widowControl w:val="0"/>
              <w:jc w:val="center"/>
              <w:rPr>
                <w:rFonts w:ascii="GHEA Grapalat" w:hAnsi="GHEA Grapalat"/>
                <w:sz w:val="18"/>
                <w:szCs w:val="18"/>
              </w:rPr>
            </w:pPr>
          </w:p>
        </w:tc>
      </w:tr>
      <w:tr w:rsidR="00B138F3" w:rsidRPr="002647CA" w14:paraId="430C83E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26CA8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933BED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12DCB6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E0DAD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4138AC1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w:t>
            </w:r>
            <w:r w:rsidRPr="002647CA">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62EF8D3" w14:textId="77777777" w:rsidR="00BE2572" w:rsidRPr="002647CA" w:rsidRDefault="00BE2572" w:rsidP="00172186">
            <w:pPr>
              <w:widowControl w:val="0"/>
              <w:jc w:val="center"/>
              <w:rPr>
                <w:rFonts w:ascii="GHEA Grapalat" w:hAnsi="GHEA Grapalat"/>
                <w:sz w:val="18"/>
                <w:szCs w:val="18"/>
              </w:rPr>
            </w:pPr>
          </w:p>
        </w:tc>
      </w:tr>
      <w:tr w:rsidR="00B138F3" w:rsidRPr="002647CA" w14:paraId="65456EA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2D192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72B882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C13DBFF"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EBA19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5AA2595F"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4B6A9B" w14:textId="77777777" w:rsidR="00BE2572" w:rsidRPr="002647CA" w:rsidRDefault="00BE2572" w:rsidP="00172186">
            <w:pPr>
              <w:widowControl w:val="0"/>
              <w:jc w:val="center"/>
              <w:rPr>
                <w:rFonts w:ascii="GHEA Grapalat" w:hAnsi="GHEA Grapalat"/>
                <w:sz w:val="18"/>
                <w:szCs w:val="18"/>
              </w:rPr>
            </w:pPr>
          </w:p>
        </w:tc>
      </w:tr>
      <w:tr w:rsidR="00FF3DE9" w:rsidRPr="002647CA" w14:paraId="3748F82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B325A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AB7825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D0FBF7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31D25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625F026F"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1ED4A51" w14:textId="77777777" w:rsidR="00BE2572" w:rsidRPr="002647CA" w:rsidRDefault="00BE2572" w:rsidP="00172186">
            <w:pPr>
              <w:widowControl w:val="0"/>
              <w:jc w:val="center"/>
              <w:rPr>
                <w:rFonts w:ascii="GHEA Grapalat" w:hAnsi="GHEA Grapalat"/>
                <w:sz w:val="18"/>
                <w:szCs w:val="18"/>
              </w:rPr>
            </w:pPr>
          </w:p>
        </w:tc>
      </w:tr>
    </w:tbl>
    <w:p w14:paraId="05645A85" w14:textId="77777777" w:rsidR="00BE2572" w:rsidRPr="002647CA" w:rsidRDefault="00BE2572" w:rsidP="00172186">
      <w:pPr>
        <w:widowControl w:val="0"/>
        <w:jc w:val="center"/>
        <w:rPr>
          <w:rFonts w:ascii="GHEA Grapalat" w:hAnsi="GHEA Grapalat"/>
          <w:b/>
        </w:rPr>
      </w:pPr>
    </w:p>
    <w:p w14:paraId="75F140D5" w14:textId="77777777" w:rsidR="00BE2572" w:rsidRPr="002647CA" w:rsidRDefault="00BE2572" w:rsidP="00172186">
      <w:pPr>
        <w:widowControl w:val="0"/>
        <w:jc w:val="center"/>
        <w:rPr>
          <w:rFonts w:ascii="GHEA Grapalat" w:hAnsi="GHEA Grapalat"/>
          <w:b/>
        </w:rPr>
      </w:pPr>
    </w:p>
    <w:p w14:paraId="43512523" w14:textId="77777777" w:rsidR="00BE2572" w:rsidRPr="002647CA" w:rsidRDefault="00BE2572" w:rsidP="00172186">
      <w:pPr>
        <w:widowControl w:val="0"/>
        <w:jc w:val="center"/>
        <w:rPr>
          <w:rFonts w:ascii="GHEA Grapalat" w:hAnsi="GHEA Grapalat"/>
          <w:b/>
        </w:rPr>
      </w:pPr>
    </w:p>
    <w:p w14:paraId="1B0A9000" w14:textId="77777777" w:rsidR="00BE2572" w:rsidRPr="002647CA" w:rsidRDefault="00BE2572" w:rsidP="00172186">
      <w:pPr>
        <w:widowControl w:val="0"/>
        <w:jc w:val="center"/>
        <w:rPr>
          <w:rFonts w:ascii="GHEA Grapalat" w:hAnsi="GHEA Grapalat"/>
          <w:b/>
        </w:rPr>
      </w:pPr>
    </w:p>
    <w:p w14:paraId="7F431322" w14:textId="77777777" w:rsidR="00BE2572" w:rsidRPr="002647CA" w:rsidRDefault="00BE2572" w:rsidP="00172186">
      <w:pPr>
        <w:widowControl w:val="0"/>
        <w:jc w:val="center"/>
        <w:rPr>
          <w:rFonts w:ascii="GHEA Grapalat" w:hAnsi="GHEA Grapalat"/>
          <w:b/>
        </w:rPr>
      </w:pPr>
    </w:p>
    <w:p w14:paraId="4B41F5F6" w14:textId="77777777" w:rsidR="00BE2572" w:rsidRPr="002647CA" w:rsidRDefault="00BE2572" w:rsidP="00172186">
      <w:pPr>
        <w:widowControl w:val="0"/>
        <w:jc w:val="center"/>
        <w:rPr>
          <w:rFonts w:ascii="GHEA Grapalat" w:hAnsi="GHEA Grapalat"/>
          <w:b/>
        </w:rPr>
      </w:pPr>
    </w:p>
    <w:p w14:paraId="3C85CCE3" w14:textId="77777777" w:rsidR="00BE2572" w:rsidRPr="002647CA" w:rsidRDefault="00BE2572" w:rsidP="00172186">
      <w:pPr>
        <w:widowControl w:val="0"/>
        <w:jc w:val="center"/>
        <w:rPr>
          <w:rFonts w:ascii="GHEA Grapalat" w:hAnsi="GHEA Grapalat"/>
          <w:b/>
        </w:rPr>
      </w:pPr>
    </w:p>
    <w:p w14:paraId="7411F73B" w14:textId="77777777" w:rsidR="00BE2572" w:rsidRPr="002647CA" w:rsidRDefault="00BE2572" w:rsidP="00172186">
      <w:pPr>
        <w:widowControl w:val="0"/>
        <w:jc w:val="center"/>
        <w:rPr>
          <w:rFonts w:ascii="GHEA Grapalat" w:hAnsi="GHEA Grapalat"/>
          <w:b/>
        </w:rPr>
      </w:pPr>
    </w:p>
    <w:p w14:paraId="7046794F" w14:textId="77777777" w:rsidR="00BE2572" w:rsidRPr="002647CA" w:rsidRDefault="00BE2572" w:rsidP="00172186">
      <w:pPr>
        <w:widowControl w:val="0"/>
        <w:jc w:val="center"/>
        <w:rPr>
          <w:rFonts w:ascii="GHEA Grapalat" w:hAnsi="GHEA Grapalat"/>
          <w:b/>
        </w:rPr>
      </w:pPr>
    </w:p>
    <w:p w14:paraId="5AA8B4AC" w14:textId="77777777" w:rsidR="00BE2572" w:rsidRPr="002647CA" w:rsidRDefault="00BE2572" w:rsidP="00172186">
      <w:pPr>
        <w:widowControl w:val="0"/>
        <w:jc w:val="center"/>
        <w:rPr>
          <w:rFonts w:ascii="GHEA Grapalat" w:hAnsi="GHEA Grapalat"/>
          <w:b/>
        </w:rPr>
      </w:pPr>
    </w:p>
    <w:p w14:paraId="152816C2" w14:textId="77777777" w:rsidR="000A214C" w:rsidRPr="002647CA" w:rsidRDefault="000A214C" w:rsidP="00172186">
      <w:pPr>
        <w:widowControl w:val="0"/>
        <w:jc w:val="both"/>
        <w:rPr>
          <w:rFonts w:ascii="GHEA Grapalat" w:hAnsi="GHEA Grapalat"/>
        </w:rPr>
      </w:pPr>
      <w:r w:rsidRPr="002647CA">
        <w:rPr>
          <w:rFonts w:ascii="GHEA Grapalat" w:hAnsi="GHEA Grapalat"/>
        </w:rPr>
        <w:br w:type="page"/>
      </w:r>
    </w:p>
    <w:p w14:paraId="700561DC" w14:textId="77777777" w:rsidR="00BB28C8" w:rsidRPr="002647CA" w:rsidRDefault="00BB28C8" w:rsidP="00172186">
      <w:pPr>
        <w:pStyle w:val="31"/>
        <w:widowControl w:val="0"/>
        <w:spacing w:line="240" w:lineRule="auto"/>
        <w:jc w:val="right"/>
        <w:rPr>
          <w:rFonts w:ascii="GHEA Grapalat" w:hAnsi="GHEA Grapalat" w:cs="Sylfaen"/>
          <w:b/>
          <w:sz w:val="24"/>
          <w:szCs w:val="24"/>
        </w:rPr>
      </w:pPr>
      <w:r w:rsidRPr="002647CA">
        <w:rPr>
          <w:rFonts w:ascii="GHEA Grapalat" w:hAnsi="GHEA Grapalat"/>
          <w:b/>
          <w:sz w:val="24"/>
          <w:szCs w:val="24"/>
        </w:rPr>
        <w:lastRenderedPageBreak/>
        <w:t>Приложение №</w:t>
      </w:r>
      <w:r w:rsidR="005B4254" w:rsidRPr="002647CA">
        <w:rPr>
          <w:rFonts w:ascii="GHEA Grapalat" w:hAnsi="GHEA Grapalat"/>
          <w:b/>
          <w:sz w:val="24"/>
          <w:szCs w:val="24"/>
        </w:rPr>
        <w:t>7</w:t>
      </w:r>
      <w:r w:rsidR="00A97676" w:rsidRPr="002647CA">
        <w:rPr>
          <w:rStyle w:val="af7"/>
          <w:rFonts w:ascii="GHEA Grapalat" w:hAnsi="GHEA Grapalat" w:cs="Sylfaen"/>
          <w:b/>
          <w:sz w:val="24"/>
          <w:szCs w:val="24"/>
        </w:rPr>
        <w:footnoteReference w:customMarkFollows="1" w:id="13"/>
        <w:t>25</w:t>
      </w:r>
    </w:p>
    <w:p w14:paraId="0E2D9CED" w14:textId="333F443E" w:rsidR="00BB3C02" w:rsidRPr="00894DEE" w:rsidRDefault="00BB3C02" w:rsidP="00BB3C02">
      <w:pPr>
        <w:pStyle w:val="31"/>
        <w:widowControl w:val="0"/>
        <w:spacing w:line="240" w:lineRule="auto"/>
        <w:jc w:val="right"/>
        <w:rPr>
          <w:rFonts w:ascii="GHEA Grapalat" w:hAnsi="GHEA Grapalat"/>
          <w:b/>
          <w:color w:val="000000" w:themeColor="text1"/>
          <w:sz w:val="22"/>
          <w:szCs w:val="18"/>
          <w:lang w:val="hy-AM"/>
        </w:rPr>
      </w:pPr>
      <w:r w:rsidRPr="00EE248D">
        <w:rPr>
          <w:rFonts w:ascii="GHEA Grapalat" w:hAnsi="GHEA Grapalat"/>
          <w:b/>
          <w:color w:val="000000" w:themeColor="text1"/>
          <w:sz w:val="22"/>
          <w:szCs w:val="18"/>
        </w:rPr>
        <w:t>к Приглашению на открытый конкурс</w:t>
      </w:r>
      <w:r w:rsidRPr="00EE248D">
        <w:rPr>
          <w:rFonts w:ascii="GHEA Grapalat" w:hAnsi="GHEA Grapalat"/>
          <w:b/>
          <w:color w:val="000000" w:themeColor="text1"/>
          <w:sz w:val="22"/>
          <w:szCs w:val="18"/>
        </w:rPr>
        <w:br/>
        <w:t xml:space="preserve">под кодом </w:t>
      </w:r>
      <w:r>
        <w:rPr>
          <w:rFonts w:ascii="GHEA Grapalat" w:hAnsi="GHEA Grapalat"/>
          <w:b/>
          <w:color w:val="000000" w:themeColor="text1"/>
        </w:rPr>
        <w:t>HH SHMAH-BMAShDzB-</w:t>
      </w:r>
      <w:r w:rsidR="002E0E94">
        <w:rPr>
          <w:rFonts w:ascii="GHEA Grapalat" w:hAnsi="GHEA Grapalat"/>
          <w:b/>
          <w:color w:val="000000" w:themeColor="text1"/>
        </w:rPr>
        <w:t>25/16</w:t>
      </w:r>
    </w:p>
    <w:p w14:paraId="26BFA174" w14:textId="77777777" w:rsidR="00BB3C02" w:rsidRDefault="00BB3C02" w:rsidP="00172186">
      <w:pPr>
        <w:widowControl w:val="0"/>
        <w:ind w:firstLine="567"/>
        <w:jc w:val="center"/>
        <w:rPr>
          <w:rFonts w:ascii="GHEA Grapalat" w:hAnsi="GHEA Grapalat"/>
          <w:b/>
        </w:rPr>
      </w:pPr>
    </w:p>
    <w:p w14:paraId="136EA5C4" w14:textId="77777777" w:rsidR="00134FCA" w:rsidRPr="00134FCA" w:rsidRDefault="00134FCA" w:rsidP="00172186">
      <w:pPr>
        <w:widowControl w:val="0"/>
        <w:ind w:firstLine="567"/>
        <w:jc w:val="center"/>
        <w:rPr>
          <w:rFonts w:ascii="GHEA Grapalat" w:hAnsi="GHEA Grapalat"/>
          <w:b/>
          <w:sz w:val="22"/>
          <w:szCs w:val="22"/>
        </w:rPr>
      </w:pPr>
      <w:r w:rsidRPr="00134FCA">
        <w:rPr>
          <w:rFonts w:ascii="GHEA Grapalat" w:hAnsi="GHEA Grapalat"/>
          <w:b/>
          <w:sz w:val="22"/>
          <w:szCs w:val="22"/>
        </w:rPr>
        <w:t>ДОГОВОР КУПЛИ-ПРОДАЖИ НА СТРОИТЕЛЬСТВО ГАЗОПРОВОДА, ПИТАЮЩЕГО НАСЕЛЕННЫЕ ПУНКТЫ КРАШЕН, ДЖАДЖУР, ДЖАДЖУРАВАН И МЕЦ САРИАР ОБЩИНЫ АХУРЯН ШИРАКСКОГО МАРЗА РЕСПУБЛИКИ АРМЕНИЯ В РАМКАХ ПРОГРАММ СУБСИДИРОВАНИЯ, НАПРАВЛЕННЫХ НА РАЗВИТИЕ ЭКОНОМИЧЕСКОЙ И СОЦИАЛЬНОЙ ИНФРАСТРУКТУР ОБЩИН РЕСПУБЛИКИ АРМЕНИЯ ДЛЯ НУЖД ОБЩИНЫ АХУРЯН ШИРАКСКОГО МАРЗА РЕСПУБЛИКИ АРМЕНИЯ</w:t>
      </w:r>
    </w:p>
    <w:p w14:paraId="212FCB17" w14:textId="16D9FC57" w:rsidR="00BB28C8" w:rsidRPr="00611272" w:rsidRDefault="00BB28C8" w:rsidP="00172186">
      <w:pPr>
        <w:widowControl w:val="0"/>
        <w:ind w:firstLine="567"/>
        <w:jc w:val="center"/>
        <w:rPr>
          <w:rFonts w:ascii="GHEA Grapalat" w:hAnsi="GHEA Grapalat"/>
          <w:b/>
          <w:sz w:val="22"/>
          <w:szCs w:val="22"/>
        </w:rPr>
      </w:pPr>
      <w:r w:rsidRPr="00611272">
        <w:rPr>
          <w:rFonts w:ascii="GHEA Grapalat" w:hAnsi="GHEA Grapalat"/>
          <w:b/>
          <w:sz w:val="22"/>
          <w:szCs w:val="22"/>
        </w:rPr>
        <w:t xml:space="preserve">№ </w:t>
      </w:r>
      <w:r w:rsidR="00611272" w:rsidRPr="00611272">
        <w:rPr>
          <w:rFonts w:ascii="GHEA Grapalat" w:hAnsi="GHEA Grapalat"/>
          <w:b/>
          <w:sz w:val="22"/>
          <w:szCs w:val="22"/>
        </w:rPr>
        <w:t>________________________</w:t>
      </w:r>
      <w:r w:rsidRPr="00611272">
        <w:rPr>
          <w:rFonts w:ascii="GHEA Grapalat" w:hAnsi="GHEA Grapalat"/>
          <w:b/>
          <w:sz w:val="22"/>
          <w:szCs w:val="22"/>
        </w:rPr>
        <w:t>_</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611272" w14:paraId="219352A4" w14:textId="77777777" w:rsidTr="003D2146">
        <w:tc>
          <w:tcPr>
            <w:tcW w:w="4503" w:type="dxa"/>
          </w:tcPr>
          <w:p w14:paraId="418EFB16" w14:textId="77777777" w:rsidR="00BB28C8" w:rsidRPr="00611272" w:rsidRDefault="00BB28C8" w:rsidP="00172186">
            <w:pPr>
              <w:widowControl w:val="0"/>
              <w:tabs>
                <w:tab w:val="left" w:pos="720"/>
                <w:tab w:val="left" w:pos="1440"/>
                <w:tab w:val="left" w:pos="8865"/>
              </w:tabs>
              <w:ind w:firstLine="567"/>
              <w:jc w:val="both"/>
              <w:rPr>
                <w:rFonts w:ascii="GHEA Grapalat" w:hAnsi="GHEA Grapalat"/>
                <w:sz w:val="22"/>
                <w:szCs w:val="22"/>
                <w:lang w:val="en-US"/>
              </w:rPr>
            </w:pPr>
            <w:r w:rsidRPr="00611272">
              <w:rPr>
                <w:rFonts w:ascii="GHEA Grapalat" w:hAnsi="GHEA Grapalat"/>
                <w:sz w:val="22"/>
                <w:szCs w:val="22"/>
              </w:rPr>
              <w:t xml:space="preserve">г. </w:t>
            </w:r>
          </w:p>
        </w:tc>
        <w:tc>
          <w:tcPr>
            <w:tcW w:w="4784" w:type="dxa"/>
          </w:tcPr>
          <w:p w14:paraId="25434AA5" w14:textId="77777777" w:rsidR="00BB28C8" w:rsidRPr="00611272" w:rsidRDefault="00BB28C8" w:rsidP="00172186">
            <w:pPr>
              <w:widowControl w:val="0"/>
              <w:tabs>
                <w:tab w:val="left" w:pos="456"/>
                <w:tab w:val="left" w:pos="1451"/>
                <w:tab w:val="left" w:pos="2271"/>
                <w:tab w:val="left" w:pos="8865"/>
              </w:tabs>
              <w:ind w:firstLine="33"/>
              <w:jc w:val="right"/>
              <w:rPr>
                <w:rFonts w:ascii="GHEA Grapalat" w:hAnsi="GHEA Grapalat" w:cs="Sylfaen"/>
                <w:sz w:val="22"/>
                <w:szCs w:val="22"/>
                <w:lang w:val="en-US"/>
              </w:rPr>
            </w:pPr>
            <w:r w:rsidRPr="00611272">
              <w:rPr>
                <w:rFonts w:ascii="GHEA Grapalat" w:hAnsi="GHEA Grapalat"/>
                <w:sz w:val="22"/>
                <w:szCs w:val="22"/>
              </w:rPr>
              <w:t>"</w:t>
            </w:r>
            <w:r w:rsidRPr="00611272">
              <w:rPr>
                <w:rFonts w:ascii="GHEA Grapalat" w:hAnsi="GHEA Grapalat"/>
                <w:sz w:val="22"/>
                <w:szCs w:val="22"/>
                <w:lang w:val="en-US"/>
              </w:rPr>
              <w:tab/>
            </w:r>
            <w:r w:rsidRPr="00611272">
              <w:rPr>
                <w:rFonts w:ascii="GHEA Grapalat" w:hAnsi="GHEA Grapalat"/>
                <w:sz w:val="22"/>
                <w:szCs w:val="22"/>
              </w:rPr>
              <w:t>"</w:t>
            </w:r>
            <w:r w:rsidRPr="00611272">
              <w:rPr>
                <w:rFonts w:ascii="GHEA Grapalat" w:hAnsi="GHEA Grapalat"/>
                <w:sz w:val="22"/>
                <w:szCs w:val="22"/>
                <w:lang w:val="en-US"/>
              </w:rPr>
              <w:tab/>
            </w:r>
            <w:r w:rsidRPr="00611272">
              <w:rPr>
                <w:rFonts w:ascii="GHEA Grapalat" w:hAnsi="GHEA Grapalat"/>
                <w:sz w:val="22"/>
                <w:szCs w:val="22"/>
              </w:rPr>
              <w:t>20</w:t>
            </w:r>
            <w:r w:rsidRPr="00611272">
              <w:rPr>
                <w:rFonts w:ascii="GHEA Grapalat" w:hAnsi="GHEA Grapalat"/>
                <w:sz w:val="22"/>
                <w:szCs w:val="22"/>
                <w:lang w:val="en-US"/>
              </w:rPr>
              <w:tab/>
            </w:r>
            <w:r w:rsidRPr="00611272">
              <w:rPr>
                <w:rFonts w:ascii="GHEA Grapalat" w:hAnsi="GHEA Grapalat"/>
                <w:sz w:val="22"/>
                <w:szCs w:val="22"/>
              </w:rPr>
              <w:t>г.</w:t>
            </w:r>
          </w:p>
        </w:tc>
      </w:tr>
    </w:tbl>
    <w:p w14:paraId="2BD627FC" w14:textId="77777777" w:rsidR="00BB28C8" w:rsidRPr="00611272" w:rsidRDefault="00BB28C8" w:rsidP="00172186">
      <w:pPr>
        <w:widowControl w:val="0"/>
        <w:ind w:firstLine="567"/>
        <w:jc w:val="both"/>
        <w:rPr>
          <w:rFonts w:ascii="GHEA Grapalat" w:hAnsi="GHEA Grapalat"/>
          <w:sz w:val="22"/>
          <w:szCs w:val="22"/>
        </w:rPr>
      </w:pPr>
    </w:p>
    <w:p w14:paraId="51C8B02F" w14:textId="77777777" w:rsidR="00BB28C8" w:rsidRPr="00611272" w:rsidRDefault="00BB28C8" w:rsidP="00172186">
      <w:pPr>
        <w:widowControl w:val="0"/>
        <w:jc w:val="both"/>
        <w:rPr>
          <w:rFonts w:ascii="GHEA Grapalat" w:hAnsi="GHEA Grapalat" w:cs="Sylfaen"/>
          <w:sz w:val="22"/>
          <w:szCs w:val="22"/>
        </w:rPr>
      </w:pPr>
      <w:r w:rsidRPr="00611272">
        <w:rPr>
          <w:rFonts w:ascii="GHEA Grapalat" w:hAnsi="GHEA Grapalat"/>
          <w:sz w:val="22"/>
          <w:szCs w:val="22"/>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1B1BD969" w14:textId="77777777" w:rsidR="00BB28C8" w:rsidRPr="00611272" w:rsidRDefault="00BB28C8" w:rsidP="00172186">
      <w:pPr>
        <w:widowControl w:val="0"/>
        <w:ind w:firstLine="567"/>
        <w:jc w:val="both"/>
        <w:rPr>
          <w:rFonts w:ascii="GHEA Grapalat" w:hAnsi="GHEA Grapalat"/>
          <w:b/>
          <w:sz w:val="22"/>
          <w:szCs w:val="22"/>
        </w:rPr>
      </w:pPr>
    </w:p>
    <w:p w14:paraId="16705EEC" w14:textId="77777777" w:rsidR="00BB28C8" w:rsidRPr="00611272" w:rsidRDefault="00BB28C8" w:rsidP="00172186">
      <w:pPr>
        <w:widowControl w:val="0"/>
        <w:jc w:val="center"/>
        <w:rPr>
          <w:rFonts w:ascii="GHEA Grapalat" w:hAnsi="GHEA Grapalat"/>
          <w:b/>
          <w:sz w:val="22"/>
          <w:szCs w:val="22"/>
        </w:rPr>
      </w:pPr>
      <w:r w:rsidRPr="00611272">
        <w:rPr>
          <w:rFonts w:ascii="GHEA Grapalat" w:hAnsi="GHEA Grapalat"/>
          <w:b/>
          <w:sz w:val="22"/>
          <w:szCs w:val="22"/>
        </w:rPr>
        <w:t>1. ПРЕДМЕТ ДОГОВОРА</w:t>
      </w:r>
    </w:p>
    <w:p w14:paraId="04A9C1E1" w14:textId="08828A22" w:rsidR="00BB28C8" w:rsidRPr="00611272" w:rsidRDefault="00BB28C8" w:rsidP="00894DEE">
      <w:pPr>
        <w:ind w:firstLine="708"/>
        <w:jc w:val="both"/>
        <w:rPr>
          <w:ins w:id="24" w:author="Inesa Kocharyan" w:date="2024-02-09T17:30:00Z"/>
          <w:rFonts w:ascii="GHEA Grapalat" w:hAnsi="GHEA Grapalat"/>
          <w:sz w:val="22"/>
          <w:szCs w:val="22"/>
        </w:rPr>
      </w:pPr>
      <w:r w:rsidRPr="00611272">
        <w:rPr>
          <w:rFonts w:ascii="GHEA Grapalat" w:hAnsi="GHEA Grapalat"/>
          <w:sz w:val="22"/>
          <w:szCs w:val="22"/>
        </w:rPr>
        <w:t>1.1.</w:t>
      </w:r>
      <w:r w:rsidRPr="00611272">
        <w:rPr>
          <w:rFonts w:ascii="GHEA Grapalat" w:hAnsi="GHEA Grapalat"/>
          <w:sz w:val="22"/>
          <w:szCs w:val="22"/>
        </w:rPr>
        <w:tab/>
        <w:t>Подрядчик обязуется в установленном настоящим Договором порядке,</w:t>
      </w:r>
      <w:r w:rsidRPr="00611272">
        <w:rPr>
          <w:rFonts w:ascii="GHEA Grapalat" w:hAnsi="GHEA Grapalat" w:cs="Courier New"/>
          <w:sz w:val="22"/>
          <w:szCs w:val="22"/>
        </w:rPr>
        <w:t xml:space="preserve"> </w:t>
      </w:r>
      <w:r w:rsidRPr="00611272">
        <w:rPr>
          <w:rFonts w:ascii="GHEA Grapalat" w:hAnsi="GHEA Grapalat"/>
          <w:sz w:val="22"/>
          <w:szCs w:val="22"/>
        </w:rPr>
        <w:t xml:space="preserve">предусмотренных объемах, форме и сроках выполнять </w:t>
      </w:r>
      <w:r w:rsidR="00B45501" w:rsidRPr="00611272">
        <w:rPr>
          <w:rFonts w:ascii="GHEA Grapalat" w:hAnsi="GHEA Grapalat"/>
          <w:sz w:val="22"/>
          <w:szCs w:val="22"/>
        </w:rPr>
        <w:t>установленные Приложением N 1 к настоящему Договору (далее-договор) проектной документацией,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00812B4F" w:rsidRPr="00611272">
        <w:rPr>
          <w:rFonts w:ascii="GHEA Grapalat" w:hAnsi="GHEA Grapalat"/>
          <w:sz w:val="22"/>
          <w:szCs w:val="22"/>
        </w:rPr>
        <w:t xml:space="preserve">    </w:t>
      </w:r>
      <w:r w:rsidR="00134FCA">
        <w:rPr>
          <w:rFonts w:ascii="GHEA Grapalat" w:hAnsi="GHEA Grapalat"/>
          <w:b/>
          <w:sz w:val="22"/>
          <w:szCs w:val="22"/>
          <w:lang w:val="hy-AM"/>
        </w:rPr>
        <w:t xml:space="preserve"> </w:t>
      </w:r>
      <w:r w:rsidR="00894DEE">
        <w:rPr>
          <w:rFonts w:ascii="GHEA Grapalat" w:hAnsi="GHEA Grapalat"/>
          <w:b/>
          <w:sz w:val="22"/>
          <w:szCs w:val="22"/>
          <w:lang w:val="hy-AM"/>
        </w:rPr>
        <w:t xml:space="preserve"> </w:t>
      </w:r>
      <w:r w:rsidRPr="00611272">
        <w:rPr>
          <w:rFonts w:ascii="GHEA Grapalat" w:hAnsi="GHEA Grapalat"/>
          <w:sz w:val="22"/>
          <w:szCs w:val="22"/>
        </w:rPr>
        <w:t>работы (далее — работа), а Заказчик обязуется принимать выполненную работу и платить за нее.</w:t>
      </w:r>
    </w:p>
    <w:p w14:paraId="7F7F9805" w14:textId="67BAA357" w:rsidR="00B7135E" w:rsidRPr="00894DEE" w:rsidRDefault="00B7135E" w:rsidP="00894DEE">
      <w:pPr>
        <w:pStyle w:val="31"/>
        <w:widowControl w:val="0"/>
        <w:spacing w:line="240" w:lineRule="auto"/>
        <w:rPr>
          <w:rFonts w:ascii="GHEA Grapalat" w:hAnsi="GHEA Grapalat"/>
          <w:b/>
          <w:color w:val="000000" w:themeColor="text1"/>
          <w:sz w:val="22"/>
          <w:szCs w:val="18"/>
          <w:lang w:val="hy-AM"/>
        </w:rPr>
      </w:pPr>
      <w:r w:rsidRPr="00611272">
        <w:rPr>
          <w:rFonts w:ascii="GHEA Grapalat" w:hAnsi="GHEA Grapalat"/>
          <w:sz w:val="22"/>
          <w:szCs w:val="22"/>
        </w:rPr>
        <w:t xml:space="preserve">Неотъемлемой частью настоящего Договора является заверение об обязательстве по установке (использованию) материалов и / или приборов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под кодом </w:t>
      </w:r>
      <w:r w:rsidRPr="00611272">
        <w:rPr>
          <w:rFonts w:ascii="GHEA Grapalat" w:hAnsi="GHEA Grapalat"/>
          <w:b/>
          <w:sz w:val="22"/>
          <w:szCs w:val="22"/>
        </w:rPr>
        <w:t xml:space="preserve">" </w:t>
      </w:r>
      <w:r w:rsidR="00894DEE">
        <w:rPr>
          <w:rFonts w:ascii="GHEA Grapalat" w:hAnsi="GHEA Grapalat"/>
          <w:b/>
          <w:color w:val="000000" w:themeColor="text1"/>
        </w:rPr>
        <w:t>HH SHMAH-BMAShDzB-</w:t>
      </w:r>
      <w:r w:rsidR="002E0E94">
        <w:rPr>
          <w:rFonts w:ascii="GHEA Grapalat" w:hAnsi="GHEA Grapalat"/>
          <w:b/>
          <w:color w:val="000000" w:themeColor="text1"/>
        </w:rPr>
        <w:t>25/16</w:t>
      </w:r>
      <w:r w:rsidRPr="00611272">
        <w:rPr>
          <w:rFonts w:ascii="GHEA Grapalat" w:hAnsi="GHEA Grapalat"/>
          <w:b/>
          <w:sz w:val="22"/>
          <w:szCs w:val="22"/>
        </w:rPr>
        <w:t>"</w:t>
      </w:r>
      <w:r w:rsidRPr="00611272">
        <w:rPr>
          <w:rFonts w:ascii="GHEA Grapalat" w:hAnsi="GHEA Grapalat"/>
          <w:sz w:val="18"/>
          <w:szCs w:val="18"/>
        </w:rPr>
        <w:t>.</w:t>
      </w:r>
    </w:p>
    <w:p w14:paraId="5CF7FC5D" w14:textId="77777777" w:rsidR="00086B1E" w:rsidRPr="00611272" w:rsidRDefault="00BB28C8" w:rsidP="00894DEE">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1.2.</w:t>
      </w:r>
      <w:r w:rsidRPr="00611272">
        <w:rPr>
          <w:rFonts w:ascii="GHEA Grapalat" w:hAnsi="GHEA Grapalat"/>
          <w:sz w:val="22"/>
          <w:szCs w:val="22"/>
        </w:rPr>
        <w:tab/>
      </w:r>
      <w:r w:rsidR="00086B1E" w:rsidRPr="00611272">
        <w:rPr>
          <w:rFonts w:ascii="GHEA Grapalat" w:hAnsi="GHEA Grapalat"/>
          <w:sz w:val="22"/>
          <w:szCs w:val="22"/>
        </w:rPr>
        <w:t>Предусмотренные договором работы выполняются Подрядчиком  в соответствии с градостроительной нормативно-технической и утвержденной проектно-сметной документацией, а также в соответствии с составляющей неотъемлемую часть настоящего договора объемной ведомостью-сметой.</w:t>
      </w:r>
    </w:p>
    <w:p w14:paraId="30996210" w14:textId="77777777" w:rsidR="00BB28C8" w:rsidRPr="00611272" w:rsidRDefault="00BB28C8" w:rsidP="00894DEE">
      <w:pPr>
        <w:widowControl w:val="0"/>
        <w:tabs>
          <w:tab w:val="left" w:pos="1134"/>
        </w:tabs>
        <w:ind w:firstLine="567"/>
        <w:jc w:val="both"/>
        <w:rPr>
          <w:rFonts w:ascii="GHEA Grapalat" w:hAnsi="GHEA Grapalat"/>
          <w:spacing w:val="6"/>
          <w:sz w:val="22"/>
          <w:szCs w:val="22"/>
        </w:rPr>
      </w:pPr>
      <w:r w:rsidRPr="00611272">
        <w:rPr>
          <w:rFonts w:ascii="GHEA Grapalat" w:hAnsi="GHEA Grapalat"/>
          <w:sz w:val="22"/>
          <w:szCs w:val="22"/>
        </w:rPr>
        <w:t>1.3.</w:t>
      </w:r>
      <w:r w:rsidRPr="00611272">
        <w:rPr>
          <w:rFonts w:ascii="GHEA Grapalat" w:hAnsi="GHEA Grapalat"/>
          <w:spacing w:val="6"/>
          <w:sz w:val="22"/>
          <w:szCs w:val="22"/>
        </w:rPr>
        <w:tab/>
        <w:t>Предусмотренные договором работы начинаются после вступления</w:t>
      </w:r>
      <w:r w:rsidRPr="00611272">
        <w:rPr>
          <w:rFonts w:ascii="Calibri" w:hAnsi="Calibri" w:cs="Calibri"/>
          <w:spacing w:val="6"/>
          <w:sz w:val="22"/>
          <w:szCs w:val="22"/>
          <w:lang w:val="en-US"/>
        </w:rPr>
        <w:t> </w:t>
      </w:r>
      <w:r w:rsidRPr="00611272">
        <w:rPr>
          <w:rFonts w:ascii="GHEA Grapalat" w:hAnsi="GHEA Grapalat"/>
          <w:spacing w:val="6"/>
          <w:sz w:val="22"/>
          <w:szCs w:val="22"/>
        </w:rPr>
        <w:t>договора в силу и устанавливается следующий срок выполнения:</w:t>
      </w:r>
    </w:p>
    <w:p w14:paraId="0753D755" w14:textId="77777777" w:rsidR="00BB28C8" w:rsidRPr="00611272" w:rsidRDefault="00BB28C8" w:rsidP="00172186">
      <w:pPr>
        <w:widowControl w:val="0"/>
        <w:jc w:val="both"/>
        <w:rPr>
          <w:rFonts w:ascii="GHEA Grapalat" w:hAnsi="GHEA Grapalat"/>
          <w:spacing w:val="6"/>
          <w:sz w:val="22"/>
          <w:szCs w:val="22"/>
        </w:rPr>
      </w:pPr>
      <w:r w:rsidRPr="00611272">
        <w:rPr>
          <w:rFonts w:ascii="GHEA Grapalat" w:hAnsi="GHEA Grapalat"/>
          <w:sz w:val="22"/>
          <w:szCs w:val="22"/>
        </w:rPr>
        <w:t>_________________________________________________________________________.</w:t>
      </w:r>
    </w:p>
    <w:p w14:paraId="3678915A" w14:textId="77777777" w:rsidR="00BB28C8" w:rsidRPr="00611272" w:rsidRDefault="00BB28C8" w:rsidP="00172186">
      <w:pPr>
        <w:widowControl w:val="0"/>
        <w:tabs>
          <w:tab w:val="left" w:pos="1134"/>
        </w:tabs>
        <w:jc w:val="both"/>
        <w:rPr>
          <w:rFonts w:ascii="GHEA Grapalat" w:hAnsi="GHEA Grapalat" w:cs="Times Armenian"/>
          <w:sz w:val="22"/>
          <w:szCs w:val="22"/>
          <w:vertAlign w:val="superscript"/>
        </w:rPr>
      </w:pPr>
      <w:r w:rsidRPr="00611272">
        <w:rPr>
          <w:rFonts w:ascii="GHEA Grapalat" w:hAnsi="GHEA Grapalat"/>
          <w:sz w:val="22"/>
          <w:szCs w:val="22"/>
          <w:vertAlign w:val="superscript"/>
        </w:rPr>
        <w:t>окончательный срок выполнения работ</w:t>
      </w:r>
    </w:p>
    <w:p w14:paraId="4A6CE962"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 xml:space="preserve">Сроки выполнения предусмотренных договором отдельных видов работ, этапов и объемов </w:t>
      </w:r>
      <w:r w:rsidR="00086B1E" w:rsidRPr="00611272">
        <w:rPr>
          <w:rFonts w:ascii="GHEA Grapalat" w:hAnsi="GHEA Grapalat"/>
          <w:sz w:val="22"/>
          <w:szCs w:val="22"/>
        </w:rPr>
        <w:t>установлены календарным графиком, представленным в Приложении 2 к настоящему Договору.</w:t>
      </w:r>
      <w:r w:rsidRPr="00611272">
        <w:rPr>
          <w:rFonts w:ascii="GHEA Grapalat" w:hAnsi="GHEA Grapalat"/>
          <w:sz w:val="22"/>
          <w:szCs w:val="22"/>
        </w:rPr>
        <w:t xml:space="preserve"> </w:t>
      </w:r>
    </w:p>
    <w:p w14:paraId="3B411C99" w14:textId="77777777" w:rsidR="00BB28C8" w:rsidRPr="00611272" w:rsidRDefault="00BB28C8" w:rsidP="00172186">
      <w:pPr>
        <w:widowControl w:val="0"/>
        <w:tabs>
          <w:tab w:val="left" w:pos="1276"/>
        </w:tabs>
        <w:ind w:firstLine="567"/>
        <w:jc w:val="center"/>
        <w:rPr>
          <w:rFonts w:ascii="GHEA Grapalat" w:hAnsi="GHEA Grapalat"/>
          <w:b/>
          <w:sz w:val="22"/>
          <w:szCs w:val="22"/>
        </w:rPr>
      </w:pPr>
      <w:r w:rsidRPr="00611272">
        <w:rPr>
          <w:rFonts w:ascii="GHEA Grapalat" w:hAnsi="GHEA Grapalat"/>
          <w:b/>
          <w:sz w:val="22"/>
          <w:szCs w:val="22"/>
        </w:rPr>
        <w:t>2. ВЫПОЛНЕНИЕ РАБОТ СРЕДСТВАМИ ПОДРЯДЧИКА</w:t>
      </w:r>
    </w:p>
    <w:p w14:paraId="4BF2FE83" w14:textId="77777777" w:rsidR="00BB28C8" w:rsidRPr="00611272" w:rsidRDefault="00BB28C8" w:rsidP="00172186">
      <w:pPr>
        <w:widowControl w:val="0"/>
        <w:tabs>
          <w:tab w:val="left" w:pos="1134"/>
        </w:tabs>
        <w:ind w:firstLine="567"/>
        <w:jc w:val="both"/>
        <w:rPr>
          <w:rFonts w:ascii="GHEA Grapalat" w:hAnsi="GHEA Grapalat" w:cs="Times Armenian"/>
          <w:sz w:val="22"/>
          <w:szCs w:val="22"/>
        </w:rPr>
      </w:pPr>
      <w:r w:rsidRPr="00611272">
        <w:rPr>
          <w:rFonts w:ascii="GHEA Grapalat" w:hAnsi="GHEA Grapalat"/>
          <w:sz w:val="22"/>
          <w:szCs w:val="22"/>
        </w:rPr>
        <w:t>2.1.</w:t>
      </w:r>
      <w:r w:rsidRPr="00611272">
        <w:rPr>
          <w:rFonts w:ascii="GHEA Grapalat" w:hAnsi="GHEA Grapalat"/>
          <w:sz w:val="22"/>
          <w:szCs w:val="22"/>
        </w:rPr>
        <w:tab/>
        <w:t xml:space="preserve">Работа выполняется </w:t>
      </w:r>
      <w:r w:rsidR="002D456F" w:rsidRPr="00611272">
        <w:rPr>
          <w:rFonts w:ascii="GHEA Grapalat" w:hAnsi="GHEA Grapalat"/>
          <w:sz w:val="22"/>
          <w:szCs w:val="22"/>
        </w:rPr>
        <w:t xml:space="preserve">трудовым и техническим ресурсом, строительными материалами </w:t>
      </w:r>
      <w:r w:rsidRPr="00611272">
        <w:rPr>
          <w:rFonts w:ascii="GHEA Grapalat" w:hAnsi="GHEA Grapalat"/>
          <w:sz w:val="22"/>
          <w:szCs w:val="22"/>
        </w:rPr>
        <w:t xml:space="preserve">и средствами Подрядчика. </w:t>
      </w:r>
    </w:p>
    <w:p w14:paraId="4F95A07D" w14:textId="5709E64D" w:rsidR="00BB28C8" w:rsidRPr="00611272" w:rsidRDefault="00BB28C8" w:rsidP="00894DEE">
      <w:pPr>
        <w:widowControl w:val="0"/>
        <w:tabs>
          <w:tab w:val="left" w:pos="1134"/>
          <w:tab w:val="left" w:pos="1276"/>
        </w:tabs>
        <w:ind w:firstLine="567"/>
        <w:jc w:val="both"/>
        <w:rPr>
          <w:rFonts w:ascii="GHEA Grapalat" w:hAnsi="GHEA Grapalat"/>
          <w:b/>
          <w:i/>
          <w:sz w:val="22"/>
          <w:szCs w:val="22"/>
        </w:rPr>
      </w:pPr>
      <w:r w:rsidRPr="00611272">
        <w:rPr>
          <w:rFonts w:ascii="GHEA Grapalat" w:hAnsi="GHEA Grapalat"/>
          <w:sz w:val="22"/>
          <w:szCs w:val="22"/>
        </w:rPr>
        <w:t>2.2.</w:t>
      </w:r>
      <w:r w:rsidRPr="00611272">
        <w:rPr>
          <w:rFonts w:ascii="GHEA Grapalat" w:hAnsi="GHEA Grapalat"/>
          <w:sz w:val="22"/>
          <w:szCs w:val="22"/>
        </w:rPr>
        <w:tab/>
        <w:t>Подрядчик несет ответственность за качество предоставленных им материалов и оборудования.</w:t>
      </w:r>
    </w:p>
    <w:p w14:paraId="3A3ABAB8" w14:textId="77777777" w:rsidR="00BB28C8" w:rsidRPr="00611272" w:rsidRDefault="00BB28C8" w:rsidP="00172186">
      <w:pPr>
        <w:widowControl w:val="0"/>
        <w:jc w:val="center"/>
        <w:rPr>
          <w:rFonts w:ascii="GHEA Grapalat" w:hAnsi="GHEA Grapalat"/>
          <w:b/>
          <w:sz w:val="22"/>
          <w:szCs w:val="22"/>
        </w:rPr>
      </w:pPr>
      <w:r w:rsidRPr="00611272">
        <w:rPr>
          <w:rFonts w:ascii="GHEA Grapalat" w:hAnsi="GHEA Grapalat"/>
          <w:b/>
          <w:sz w:val="22"/>
          <w:szCs w:val="22"/>
        </w:rPr>
        <w:t>3. ПРАВА И ОБЯЗАННОСТИ СТОРОН</w:t>
      </w:r>
    </w:p>
    <w:p w14:paraId="7A1A007A" w14:textId="77777777" w:rsidR="00BB28C8" w:rsidRPr="00611272" w:rsidRDefault="00BB28C8" w:rsidP="00172186">
      <w:pPr>
        <w:widowControl w:val="0"/>
        <w:tabs>
          <w:tab w:val="left" w:pos="1276"/>
        </w:tabs>
        <w:ind w:firstLine="567"/>
        <w:jc w:val="both"/>
        <w:rPr>
          <w:rFonts w:ascii="GHEA Grapalat" w:hAnsi="GHEA Grapalat"/>
          <w:b/>
          <w:sz w:val="22"/>
          <w:szCs w:val="22"/>
        </w:rPr>
      </w:pPr>
      <w:r w:rsidRPr="00611272">
        <w:rPr>
          <w:rFonts w:ascii="GHEA Grapalat" w:hAnsi="GHEA Grapalat"/>
          <w:b/>
          <w:sz w:val="22"/>
          <w:szCs w:val="22"/>
        </w:rPr>
        <w:t>3.1.</w:t>
      </w:r>
      <w:r w:rsidRPr="00611272">
        <w:rPr>
          <w:rFonts w:ascii="GHEA Grapalat" w:hAnsi="GHEA Grapalat"/>
          <w:b/>
          <w:sz w:val="22"/>
          <w:szCs w:val="22"/>
        </w:rPr>
        <w:tab/>
        <w:t>Заказчик имеет право:</w:t>
      </w:r>
    </w:p>
    <w:p w14:paraId="52914E24"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3.1.1.</w:t>
      </w:r>
      <w:r w:rsidRPr="00611272">
        <w:rPr>
          <w:rFonts w:ascii="GHEA Grapalat" w:hAnsi="GHEA Grapalat"/>
          <w:sz w:val="22"/>
          <w:szCs w:val="22"/>
        </w:rPr>
        <w:tab/>
        <w:t>В любое время проверять ход и качество выполненной Подрядчиком работы, без вмешательства в его деятельность;</w:t>
      </w:r>
    </w:p>
    <w:p w14:paraId="2B6FA4CE"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3.1.2.</w:t>
      </w:r>
      <w:r w:rsidRPr="00611272">
        <w:rPr>
          <w:rFonts w:ascii="GHEA Grapalat" w:hAnsi="GHEA Grapalat"/>
          <w:sz w:val="22"/>
          <w:szCs w:val="22"/>
        </w:rPr>
        <w:tab/>
        <w:t xml:space="preserve">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w:t>
      </w:r>
      <w:r w:rsidRPr="00611272">
        <w:rPr>
          <w:rFonts w:ascii="GHEA Grapalat" w:hAnsi="GHEA Grapalat"/>
          <w:sz w:val="22"/>
          <w:szCs w:val="22"/>
        </w:rPr>
        <w:lastRenderedPageBreak/>
        <w:t>у Подрядчика уплаты пени, предусмотренной пунктом 6.2 договора.</w:t>
      </w:r>
    </w:p>
    <w:p w14:paraId="7512319F"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3.1.3.</w:t>
      </w:r>
      <w:r w:rsidRPr="00611272">
        <w:rPr>
          <w:rFonts w:ascii="GHEA Grapalat" w:hAnsi="GHEA Grapalat"/>
          <w:sz w:val="22"/>
          <w:szCs w:val="22"/>
        </w:rPr>
        <w:tab/>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1.2.</w:t>
      </w:r>
      <w:r w:rsidRPr="00611272">
        <w:rPr>
          <w:rFonts w:ascii="GHEA Grapalat" w:hAnsi="GHEA Grapalat"/>
          <w:sz w:val="22"/>
          <w:szCs w:val="22"/>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5606A935"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3.1.4.</w:t>
      </w:r>
      <w:r w:rsidRPr="00611272">
        <w:rPr>
          <w:rFonts w:ascii="GHEA Grapalat" w:hAnsi="GHEA Grapalat"/>
          <w:sz w:val="22"/>
          <w:szCs w:val="22"/>
        </w:rPr>
        <w:tab/>
        <w:t>В одностороннем порядке расторгать договор и требовать возмещения причиненных ему убытков, если:</w:t>
      </w:r>
    </w:p>
    <w:p w14:paraId="58962740"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а)</w:t>
      </w:r>
      <w:r w:rsidRPr="00611272">
        <w:rPr>
          <w:rFonts w:ascii="GHEA Grapalat" w:hAnsi="GHEA Grapalat"/>
          <w:sz w:val="22"/>
          <w:szCs w:val="22"/>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136CA9A7"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б)</w:t>
      </w:r>
      <w:r w:rsidRPr="00611272">
        <w:rPr>
          <w:rFonts w:ascii="GHEA Grapalat" w:hAnsi="GHEA Grapalat"/>
          <w:sz w:val="22"/>
          <w:szCs w:val="22"/>
        </w:rPr>
        <w:tab/>
        <w:t>Подрядчик нарушил предусмотренный в пункте 1.3 договора срок (календарный график включительно),</w:t>
      </w:r>
    </w:p>
    <w:p w14:paraId="4AB5389E" w14:textId="77777777" w:rsidR="00B7135E"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в)</w:t>
      </w:r>
      <w:r w:rsidRPr="00611272">
        <w:rPr>
          <w:rFonts w:ascii="GHEA Grapalat" w:hAnsi="GHEA Grapalat"/>
          <w:sz w:val="22"/>
          <w:szCs w:val="22"/>
        </w:rPr>
        <w:tab/>
        <w:t xml:space="preserve">выполненная Подрядчиком работа не соответствует требованиям, установленным </w:t>
      </w:r>
      <w:r w:rsidR="00B7135E" w:rsidRPr="00611272">
        <w:rPr>
          <w:rFonts w:ascii="GHEA Grapalat" w:hAnsi="GHEA Grapalat"/>
          <w:sz w:val="22"/>
          <w:szCs w:val="22"/>
        </w:rPr>
        <w:t xml:space="preserve"> пунктами 1.1 и</w:t>
      </w:r>
      <w:r w:rsidR="00B45501" w:rsidRPr="00611272">
        <w:rPr>
          <w:rFonts w:ascii="GHEA Grapalat" w:hAnsi="GHEA Grapalat"/>
          <w:sz w:val="22"/>
          <w:szCs w:val="22"/>
        </w:rPr>
        <w:t>ли</w:t>
      </w:r>
      <w:r w:rsidR="00B7135E" w:rsidRPr="00611272">
        <w:rPr>
          <w:rFonts w:ascii="GHEA Grapalat" w:hAnsi="GHEA Grapalat"/>
          <w:sz w:val="22"/>
          <w:szCs w:val="22"/>
        </w:rPr>
        <w:t xml:space="preserve"> 1.2 настоящего договора,</w:t>
      </w:r>
    </w:p>
    <w:p w14:paraId="2549F425"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г)</w:t>
      </w:r>
      <w:r w:rsidRPr="00611272">
        <w:rPr>
          <w:rFonts w:ascii="GHEA Grapalat" w:hAnsi="GHEA Grapalat"/>
          <w:sz w:val="22"/>
          <w:szCs w:val="22"/>
        </w:rPr>
        <w:tab/>
        <w:t>Подрядчик нарушил разумные сроки безвозмездного устранения недостатков работы по основаниям, предусмотренным пунктом 3.1.3 договора;</w:t>
      </w:r>
    </w:p>
    <w:p w14:paraId="2127F4C1"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3.1.5.</w:t>
      </w:r>
      <w:r w:rsidRPr="00611272">
        <w:rPr>
          <w:rFonts w:ascii="GHEA Grapalat" w:hAnsi="GHEA Grapalat"/>
          <w:sz w:val="22"/>
          <w:szCs w:val="22"/>
        </w:rPr>
        <w:tab/>
        <w:t>В течение гарантийного срока предъявлять требования, связанные с недостатками результата работы.</w:t>
      </w:r>
    </w:p>
    <w:p w14:paraId="14E54444"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3.1.6.</w:t>
      </w:r>
      <w:r w:rsidRPr="00611272">
        <w:rPr>
          <w:rFonts w:ascii="GHEA Grapalat" w:hAnsi="GHEA Grapalat"/>
          <w:sz w:val="22"/>
          <w:szCs w:val="22"/>
        </w:rPr>
        <w:tab/>
        <w:t>Уполномочить другое лицо на осуществление технического контроля над выполнением работы;</w:t>
      </w:r>
    </w:p>
    <w:p w14:paraId="3A78A85D" w14:textId="77777777" w:rsidR="00BB28C8" w:rsidRPr="00611272" w:rsidRDefault="00BB28C8"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sz w:val="22"/>
          <w:szCs w:val="22"/>
        </w:rPr>
        <w:t>3.1.7.</w:t>
      </w:r>
      <w:r w:rsidRPr="00611272">
        <w:rPr>
          <w:rFonts w:ascii="GHEA Grapalat" w:hAnsi="GHEA Grapalat"/>
          <w:sz w:val="22"/>
          <w:szCs w:val="22"/>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2995760" w14:textId="6D12CD8A" w:rsidR="00BB28C8" w:rsidRPr="00611272" w:rsidRDefault="00BB3C02" w:rsidP="00BB3C02">
      <w:pPr>
        <w:rPr>
          <w:rFonts w:ascii="GHEA Grapalat" w:hAnsi="GHEA Grapalat" w:cs="Times Armenian"/>
          <w:b/>
          <w:sz w:val="22"/>
          <w:szCs w:val="22"/>
        </w:rPr>
      </w:pPr>
      <w:r w:rsidRPr="00611272">
        <w:rPr>
          <w:rFonts w:ascii="GHEA Grapalat" w:hAnsi="GHEA Grapalat"/>
          <w:b/>
          <w:sz w:val="22"/>
          <w:szCs w:val="22"/>
          <w:lang w:val="hy-AM"/>
        </w:rPr>
        <w:t xml:space="preserve">      </w:t>
      </w:r>
      <w:r w:rsidR="00BB28C8" w:rsidRPr="00611272">
        <w:rPr>
          <w:rFonts w:ascii="GHEA Grapalat" w:hAnsi="GHEA Grapalat"/>
          <w:b/>
          <w:sz w:val="22"/>
          <w:szCs w:val="22"/>
        </w:rPr>
        <w:t>3.2.</w:t>
      </w:r>
      <w:r w:rsidR="00BB28C8" w:rsidRPr="00611272">
        <w:rPr>
          <w:rFonts w:ascii="GHEA Grapalat" w:hAnsi="GHEA Grapalat"/>
          <w:b/>
          <w:sz w:val="22"/>
          <w:szCs w:val="22"/>
        </w:rPr>
        <w:tab/>
        <w:t>Заказчик обязан:</w:t>
      </w:r>
    </w:p>
    <w:p w14:paraId="0FB9D04D" w14:textId="77777777" w:rsidR="00BB28C8" w:rsidRPr="00611272" w:rsidRDefault="00BB28C8"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sz w:val="22"/>
          <w:szCs w:val="22"/>
        </w:rPr>
        <w:t>3.2.1.</w:t>
      </w:r>
      <w:r w:rsidRPr="00611272">
        <w:rPr>
          <w:rFonts w:ascii="GHEA Grapalat" w:hAnsi="GHEA Grapalat"/>
          <w:sz w:val="22"/>
          <w:szCs w:val="22"/>
        </w:rPr>
        <w:tab/>
        <w:t>При выполнении работы оказывать Подрядчику содействие в случаях, в объеме и в порядке, предусмотренных договором.</w:t>
      </w:r>
    </w:p>
    <w:p w14:paraId="6678C5F4"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3.2.2.</w:t>
      </w:r>
      <w:r w:rsidRPr="00611272">
        <w:rPr>
          <w:rFonts w:ascii="GHEA Grapalat" w:hAnsi="GHEA Grapalat"/>
          <w:sz w:val="22"/>
          <w:szCs w:val="22"/>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24F1362"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3.2.3.</w:t>
      </w:r>
      <w:r w:rsidRPr="00611272">
        <w:rPr>
          <w:rFonts w:ascii="GHEA Grapalat" w:hAnsi="GHEA Grapalat"/>
          <w:sz w:val="22"/>
          <w:szCs w:val="22"/>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EA76619" w14:textId="77777777" w:rsidR="00BB28C8" w:rsidRPr="00611272" w:rsidRDefault="00BB28C8" w:rsidP="00172186">
      <w:pPr>
        <w:widowControl w:val="0"/>
        <w:tabs>
          <w:tab w:val="left" w:pos="1276"/>
        </w:tabs>
        <w:ind w:firstLine="567"/>
        <w:jc w:val="both"/>
        <w:rPr>
          <w:ins w:id="25" w:author="Inesa Kocharyan" w:date="2024-02-09T17:41:00Z"/>
          <w:rFonts w:ascii="GHEA Grapalat" w:hAnsi="GHEA Grapalat"/>
          <w:sz w:val="22"/>
          <w:szCs w:val="22"/>
        </w:rPr>
      </w:pPr>
      <w:r w:rsidRPr="00611272">
        <w:rPr>
          <w:rFonts w:ascii="GHEA Grapalat" w:hAnsi="GHEA Grapalat"/>
          <w:sz w:val="22"/>
          <w:szCs w:val="22"/>
        </w:rPr>
        <w:t>3.2.4.</w:t>
      </w:r>
      <w:r w:rsidRPr="00611272">
        <w:rPr>
          <w:rFonts w:ascii="GHEA Grapalat" w:hAnsi="GHEA Grapalat"/>
          <w:sz w:val="22"/>
          <w:szCs w:val="22"/>
        </w:rPr>
        <w:tab/>
        <w:t>В случае приемки результата работы в срок, предусмотренный пунктом 1.3.</w:t>
      </w:r>
      <w:r w:rsidRPr="00611272">
        <w:rPr>
          <w:rFonts w:ascii="GHEA Grapalat" w:hAnsi="GHEA Grapalat"/>
          <w:sz w:val="22"/>
          <w:szCs w:val="22"/>
        </w:rPr>
        <w:tab/>
        <w:t xml:space="preserve">Договора, уплачивать Подрядчику суммы, подлежащие уплате последнему. </w:t>
      </w:r>
    </w:p>
    <w:p w14:paraId="2704C292" w14:textId="77777777" w:rsidR="003234B7" w:rsidRPr="00611272" w:rsidRDefault="003234B7" w:rsidP="00172186">
      <w:pPr>
        <w:pStyle w:val="HTML"/>
        <w:shd w:val="clear" w:color="auto" w:fill="F8F9FA"/>
        <w:jc w:val="both"/>
        <w:rPr>
          <w:rFonts w:ascii="GHEA Grapalat" w:hAnsi="GHEA Grapalat"/>
          <w:sz w:val="22"/>
          <w:szCs w:val="22"/>
          <w:lang w:val="ru-RU"/>
        </w:rPr>
      </w:pPr>
      <w:r w:rsidRPr="00611272">
        <w:rPr>
          <w:rFonts w:ascii="GHEA Grapalat" w:hAnsi="GHEA Grapalat" w:cs="Times New Roman"/>
          <w:sz w:val="22"/>
          <w:szCs w:val="22"/>
          <w:lang w:val="ru-RU" w:eastAsia="ru-RU" w:bidi="ru-RU"/>
        </w:rPr>
        <w:t>3.</w:t>
      </w:r>
      <w:r w:rsidRPr="00611272">
        <w:rPr>
          <w:rFonts w:ascii="GHEA Grapalat" w:hAnsi="GHEA Grapalat"/>
          <w:sz w:val="22"/>
          <w:szCs w:val="22"/>
          <w:lang w:val="ru-RU"/>
        </w:rPr>
        <w:t>2.5 Предоставить Подрядчику письменное согласие, предусмотренное подпунктом 2 пункта 3.4.3 договора, в течение ....... дней.</w:t>
      </w:r>
    </w:p>
    <w:p w14:paraId="7CA92DAE" w14:textId="77777777" w:rsidR="003234B7" w:rsidRPr="00611272" w:rsidRDefault="00772CBC"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cs="Times Armenian"/>
          <w:sz w:val="22"/>
          <w:szCs w:val="22"/>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14:paraId="014A79D4" w14:textId="77777777" w:rsidR="00BB28C8" w:rsidRPr="00611272" w:rsidRDefault="00BB28C8" w:rsidP="00172186">
      <w:pPr>
        <w:widowControl w:val="0"/>
        <w:tabs>
          <w:tab w:val="left" w:pos="1134"/>
        </w:tabs>
        <w:ind w:firstLine="567"/>
        <w:jc w:val="both"/>
        <w:rPr>
          <w:rFonts w:ascii="GHEA Grapalat" w:hAnsi="GHEA Grapalat"/>
          <w:b/>
          <w:sz w:val="22"/>
          <w:szCs w:val="22"/>
        </w:rPr>
      </w:pPr>
      <w:r w:rsidRPr="00611272">
        <w:rPr>
          <w:rFonts w:ascii="GHEA Grapalat" w:hAnsi="GHEA Grapalat"/>
          <w:b/>
          <w:sz w:val="22"/>
          <w:szCs w:val="22"/>
        </w:rPr>
        <w:t>3.3.</w:t>
      </w:r>
      <w:r w:rsidRPr="00611272">
        <w:rPr>
          <w:rFonts w:ascii="GHEA Grapalat" w:hAnsi="GHEA Grapalat"/>
          <w:b/>
          <w:sz w:val="22"/>
          <w:szCs w:val="22"/>
        </w:rPr>
        <w:tab/>
        <w:t>Подрядчик имеет право:</w:t>
      </w:r>
    </w:p>
    <w:p w14:paraId="2130792F"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3.3.1.</w:t>
      </w:r>
      <w:r w:rsidRPr="00611272">
        <w:rPr>
          <w:rFonts w:ascii="GHEA Grapalat" w:hAnsi="GHEA Grapalat"/>
          <w:sz w:val="22"/>
          <w:szCs w:val="22"/>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14:paraId="5BA5B845" w14:textId="77777777" w:rsidR="00BB28C8" w:rsidRPr="00611272" w:rsidRDefault="00BB28C8"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sz w:val="22"/>
          <w:szCs w:val="22"/>
        </w:rPr>
        <w:t>3.3.2.</w:t>
      </w:r>
      <w:r w:rsidRPr="00611272">
        <w:rPr>
          <w:rFonts w:ascii="GHEA Grapalat" w:hAnsi="GHEA Grapalat"/>
          <w:sz w:val="22"/>
          <w:szCs w:val="22"/>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7F9B1D3F" w14:textId="77777777" w:rsidR="00BB28C8" w:rsidRPr="00611272" w:rsidRDefault="00BB28C8" w:rsidP="00172186">
      <w:pPr>
        <w:widowControl w:val="0"/>
        <w:tabs>
          <w:tab w:val="left" w:pos="1276"/>
        </w:tabs>
        <w:ind w:firstLine="567"/>
        <w:jc w:val="both"/>
        <w:rPr>
          <w:rFonts w:ascii="GHEA Grapalat" w:hAnsi="GHEA Grapalat"/>
          <w:b/>
          <w:sz w:val="22"/>
          <w:szCs w:val="22"/>
        </w:rPr>
      </w:pPr>
      <w:r w:rsidRPr="00611272">
        <w:rPr>
          <w:rFonts w:ascii="GHEA Grapalat" w:hAnsi="GHEA Grapalat"/>
          <w:b/>
          <w:sz w:val="22"/>
          <w:szCs w:val="22"/>
        </w:rPr>
        <w:t>3.4.</w:t>
      </w:r>
      <w:r w:rsidRPr="00611272">
        <w:rPr>
          <w:rFonts w:ascii="GHEA Grapalat" w:hAnsi="GHEA Grapalat"/>
          <w:b/>
          <w:sz w:val="22"/>
          <w:szCs w:val="22"/>
        </w:rPr>
        <w:tab/>
        <w:t>Подрядчик обязан:</w:t>
      </w:r>
    </w:p>
    <w:p w14:paraId="7CBDEAE0"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3.4.1.</w:t>
      </w:r>
      <w:r w:rsidRPr="00611272">
        <w:rPr>
          <w:rFonts w:ascii="GHEA Grapalat" w:hAnsi="GHEA Grapalat"/>
          <w:sz w:val="22"/>
          <w:szCs w:val="22"/>
        </w:rPr>
        <w:tab/>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611272">
        <w:rPr>
          <w:rFonts w:ascii="GHEA Grapalat" w:hAnsi="GHEA Grapalat"/>
          <w:sz w:val="22"/>
          <w:szCs w:val="22"/>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611272">
        <w:rPr>
          <w:rFonts w:ascii="GHEA Grapalat" w:hAnsi="GHEA Grapalat"/>
          <w:sz w:val="22"/>
          <w:szCs w:val="22"/>
        </w:rPr>
        <w:t>.</w:t>
      </w:r>
    </w:p>
    <w:p w14:paraId="20F3EC34"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3.4.2.</w:t>
      </w:r>
      <w:r w:rsidRPr="00611272">
        <w:rPr>
          <w:rFonts w:ascii="GHEA Grapalat" w:hAnsi="GHEA Grapalat"/>
          <w:sz w:val="22"/>
          <w:szCs w:val="22"/>
        </w:rPr>
        <w:tab/>
        <w:t xml:space="preserve">Выполнять указания Заказчика по части работы, если они не противоречат условиям </w:t>
      </w:r>
      <w:r w:rsidRPr="00611272">
        <w:rPr>
          <w:rFonts w:ascii="GHEA Grapalat" w:hAnsi="GHEA Grapalat"/>
          <w:sz w:val="22"/>
          <w:szCs w:val="22"/>
        </w:rPr>
        <w:lastRenderedPageBreak/>
        <w:t>договора.</w:t>
      </w:r>
    </w:p>
    <w:p w14:paraId="48B95CC2" w14:textId="77777777" w:rsidR="00CF1054" w:rsidRPr="00611272" w:rsidRDefault="00BB28C8" w:rsidP="00172186">
      <w:pPr>
        <w:widowControl w:val="0"/>
        <w:tabs>
          <w:tab w:val="left" w:pos="1276"/>
        </w:tabs>
        <w:ind w:firstLine="567"/>
        <w:jc w:val="both"/>
        <w:rPr>
          <w:ins w:id="26" w:author="Inesa Kocharyan" w:date="2024-02-09T17:45:00Z"/>
          <w:rFonts w:ascii="GHEA Grapalat" w:hAnsi="GHEA Grapalat"/>
          <w:sz w:val="22"/>
          <w:szCs w:val="22"/>
        </w:rPr>
      </w:pPr>
      <w:r w:rsidRPr="00611272">
        <w:rPr>
          <w:rFonts w:ascii="GHEA Grapalat" w:hAnsi="GHEA Grapalat"/>
          <w:sz w:val="22"/>
          <w:szCs w:val="22"/>
        </w:rPr>
        <w:t>3.4.3.</w:t>
      </w:r>
      <w:r w:rsidRPr="00611272">
        <w:rPr>
          <w:rFonts w:ascii="GHEA Grapalat" w:hAnsi="GHEA Grapalat"/>
          <w:sz w:val="22"/>
          <w:szCs w:val="22"/>
        </w:rPr>
        <w:tab/>
      </w:r>
      <w:r w:rsidR="00DD6BD8" w:rsidRPr="00611272">
        <w:rPr>
          <w:rFonts w:ascii="GHEA Grapalat" w:hAnsi="GHEA Grapalat"/>
          <w:sz w:val="22"/>
          <w:szCs w:val="22"/>
        </w:rPr>
        <w:t>Обеспечивать</w:t>
      </w:r>
      <w:ins w:id="27" w:author="Inesa Kocharyan" w:date="2024-02-09T17:45:00Z">
        <w:r w:rsidR="00CF1054" w:rsidRPr="00611272">
          <w:rPr>
            <w:rFonts w:ascii="GHEA Grapalat" w:hAnsi="GHEA Grapalat"/>
            <w:sz w:val="22"/>
            <w:szCs w:val="22"/>
          </w:rPr>
          <w:t>:</w:t>
        </w:r>
      </w:ins>
    </w:p>
    <w:p w14:paraId="0A285E77" w14:textId="77777777" w:rsidR="00DD6BD8" w:rsidRPr="00611272" w:rsidRDefault="00CF1054"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1)</w:t>
      </w:r>
      <w:r w:rsidR="00DD6BD8" w:rsidRPr="00611272">
        <w:rPr>
          <w:rFonts w:ascii="GHEA Grapalat" w:hAnsi="GHEA Grapalat"/>
          <w:sz w:val="22"/>
          <w:szCs w:val="22"/>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w:t>
      </w:r>
      <w:proofErr w:type="spellStart"/>
      <w:r w:rsidR="00DD6BD8" w:rsidRPr="00611272">
        <w:rPr>
          <w:rFonts w:ascii="GHEA Grapalat" w:hAnsi="GHEA Grapalat"/>
          <w:sz w:val="22"/>
          <w:szCs w:val="22"/>
        </w:rPr>
        <w:t>индивидуальнoe</w:t>
      </w:r>
      <w:proofErr w:type="spellEnd"/>
      <w:r w:rsidR="00DD6BD8" w:rsidRPr="00611272">
        <w:rPr>
          <w:rFonts w:ascii="GHEA Grapalat" w:hAnsi="GHEA Grapalat"/>
          <w:sz w:val="22"/>
          <w:szCs w:val="22"/>
        </w:rPr>
        <w:t xml:space="preserv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sidRPr="00611272">
        <w:rPr>
          <w:rFonts w:ascii="GHEA Grapalat" w:hAnsi="GHEA Grapalat"/>
          <w:sz w:val="22"/>
          <w:szCs w:val="22"/>
        </w:rPr>
        <w:t>,</w:t>
      </w:r>
    </w:p>
    <w:p w14:paraId="49BCA27E" w14:textId="77777777" w:rsidR="00CF1054" w:rsidRPr="00611272" w:rsidRDefault="00CF1054"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2) установку (использование) материалов и / или приборов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14:paraId="64B29C81"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3.4.4.</w:t>
      </w:r>
      <w:r w:rsidRPr="00611272">
        <w:rPr>
          <w:rFonts w:ascii="GHEA Grapalat" w:hAnsi="GHEA Grapalat"/>
          <w:sz w:val="22"/>
          <w:szCs w:val="22"/>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sidRPr="00611272">
        <w:rPr>
          <w:rFonts w:ascii="GHEA Grapalat" w:hAnsi="GHEA Grapalat"/>
          <w:sz w:val="22"/>
          <w:szCs w:val="22"/>
        </w:rPr>
        <w:t xml:space="preserve"> (эксплуатации)</w:t>
      </w:r>
      <w:r w:rsidRPr="00611272">
        <w:rPr>
          <w:rFonts w:ascii="GHEA Grapalat" w:hAnsi="GHEA Grapalat"/>
          <w:sz w:val="22"/>
          <w:szCs w:val="22"/>
        </w:rPr>
        <w:t xml:space="preserve"> результата работы, а также сообщать сведения о возможных последствиях несоблюдения этих требований и правил.</w:t>
      </w:r>
    </w:p>
    <w:p w14:paraId="332AEDCF" w14:textId="77777777" w:rsidR="00BB28C8" w:rsidRPr="00611272" w:rsidRDefault="00BB28C8"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sz w:val="22"/>
          <w:szCs w:val="22"/>
        </w:rPr>
        <w:t>3.4.5.</w:t>
      </w:r>
      <w:r w:rsidRPr="00611272">
        <w:rPr>
          <w:rFonts w:ascii="GHEA Grapalat" w:hAnsi="GHEA Grapalat"/>
          <w:sz w:val="22"/>
          <w:szCs w:val="22"/>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10F1FC16"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3.4.6.</w:t>
      </w:r>
      <w:r w:rsidRPr="00611272">
        <w:rPr>
          <w:rFonts w:ascii="GHEA Grapalat" w:hAnsi="GHEA Grapalat"/>
          <w:sz w:val="22"/>
          <w:szCs w:val="22"/>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E60A253"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3.4.7.</w:t>
      </w:r>
      <w:r w:rsidRPr="00611272">
        <w:rPr>
          <w:rFonts w:ascii="GHEA Grapalat" w:hAnsi="GHEA Grapalat"/>
          <w:sz w:val="22"/>
          <w:szCs w:val="22"/>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4C4004D2"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3.4.8.</w:t>
      </w:r>
      <w:r w:rsidRPr="00611272">
        <w:rPr>
          <w:rFonts w:ascii="GHEA Grapalat" w:hAnsi="GHEA Grapalat"/>
          <w:sz w:val="22"/>
          <w:szCs w:val="22"/>
        </w:rPr>
        <w:tab/>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sidRPr="00611272">
        <w:rPr>
          <w:rFonts w:ascii="GHEA Grapalat" w:hAnsi="GHEA Grapalat"/>
          <w:sz w:val="22"/>
          <w:szCs w:val="22"/>
        </w:rPr>
        <w:t xml:space="preserve"> своих средств</w:t>
      </w:r>
      <w:r w:rsidRPr="00611272">
        <w:rPr>
          <w:rFonts w:ascii="GHEA Grapalat" w:hAnsi="GHEA Grapalat"/>
          <w:sz w:val="22"/>
          <w:szCs w:val="22"/>
        </w:rPr>
        <w:t xml:space="preserve"> и в установленный Заказчиком разумный срок устранять эти недостатки. </w:t>
      </w:r>
    </w:p>
    <w:p w14:paraId="4F05CEBF" w14:textId="77777777" w:rsidR="00BB28C8" w:rsidRPr="00611272" w:rsidRDefault="00BB28C8"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sz w:val="22"/>
          <w:szCs w:val="22"/>
        </w:rPr>
        <w:t>3.4.9.</w:t>
      </w:r>
      <w:r w:rsidRPr="00611272">
        <w:rPr>
          <w:rFonts w:ascii="GHEA Grapalat" w:hAnsi="GHEA Grapalat"/>
          <w:sz w:val="22"/>
          <w:szCs w:val="22"/>
        </w:rPr>
        <w:tab/>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611272">
        <w:rPr>
          <w:rFonts w:ascii="GHEA Grapalat" w:hAnsi="GHEA Grapalat"/>
          <w:sz w:val="22"/>
          <w:szCs w:val="22"/>
        </w:rPr>
        <w:t xml:space="preserve"> своих средств</w:t>
      </w:r>
      <w:r w:rsidRPr="00611272">
        <w:rPr>
          <w:rFonts w:ascii="GHEA Grapalat" w:hAnsi="GHEA Grapalat"/>
          <w:sz w:val="22"/>
          <w:szCs w:val="22"/>
        </w:rPr>
        <w:t xml:space="preserve"> и в установленный Заказчиком разумный срок устранять эти недостатки</w:t>
      </w:r>
      <w:r w:rsidR="00C86F9C" w:rsidRPr="00611272">
        <w:rPr>
          <w:rStyle w:val="af7"/>
          <w:rFonts w:ascii="GHEA Grapalat" w:hAnsi="GHEA Grapalat"/>
          <w:sz w:val="22"/>
          <w:szCs w:val="22"/>
        </w:rPr>
        <w:footnoteReference w:customMarkFollows="1" w:id="14"/>
        <w:t>26</w:t>
      </w:r>
      <w:r w:rsidRPr="00611272">
        <w:rPr>
          <w:rFonts w:ascii="GHEA Grapalat" w:hAnsi="GHEA Grapalat"/>
          <w:sz w:val="22"/>
          <w:szCs w:val="22"/>
        </w:rPr>
        <w:t>.</w:t>
      </w:r>
    </w:p>
    <w:p w14:paraId="2CD942CA" w14:textId="77777777" w:rsidR="00BB28C8" w:rsidRPr="00611272" w:rsidRDefault="00BB28C8" w:rsidP="00172186">
      <w:pPr>
        <w:widowControl w:val="0"/>
        <w:tabs>
          <w:tab w:val="left" w:pos="1418"/>
        </w:tabs>
        <w:ind w:firstLine="567"/>
        <w:jc w:val="both"/>
        <w:rPr>
          <w:rFonts w:ascii="GHEA Grapalat" w:hAnsi="GHEA Grapalat" w:cs="Times Armenian"/>
          <w:sz w:val="22"/>
          <w:szCs w:val="22"/>
        </w:rPr>
      </w:pPr>
      <w:r w:rsidRPr="00611272">
        <w:rPr>
          <w:rFonts w:ascii="GHEA Grapalat" w:hAnsi="GHEA Grapalat"/>
          <w:sz w:val="22"/>
          <w:szCs w:val="22"/>
        </w:rPr>
        <w:t>3.4.10.</w:t>
      </w:r>
      <w:r w:rsidRPr="00611272">
        <w:rPr>
          <w:rFonts w:ascii="GHEA Grapalat" w:hAnsi="GHEA Grapalat"/>
          <w:sz w:val="22"/>
          <w:szCs w:val="22"/>
        </w:rPr>
        <w:tab/>
        <w:t xml:space="preserve">Минимальные требования, предъявляемые к </w:t>
      </w:r>
      <w:r w:rsidR="00CF1054" w:rsidRPr="00611272">
        <w:rPr>
          <w:rFonts w:ascii="GHEA Grapalat" w:hAnsi="GHEA Grapalat"/>
          <w:sz w:val="22"/>
          <w:szCs w:val="22"/>
        </w:rPr>
        <w:t xml:space="preserve">техническим характеристикам и </w:t>
      </w:r>
      <w:r w:rsidRPr="00611272">
        <w:rPr>
          <w:rFonts w:ascii="GHEA Grapalat" w:hAnsi="GHEA Grapalat"/>
          <w:sz w:val="22"/>
          <w:szCs w:val="22"/>
        </w:rPr>
        <w:t>гарантийным срокам объекта подряда, к его отдельным частям (конструкциям и т.д.) и использованным материалам,</w:t>
      </w:r>
      <w:r w:rsidR="00EA6DF8" w:rsidRPr="00611272">
        <w:rPr>
          <w:rFonts w:ascii="GHEA Grapalat" w:hAnsi="GHEA Grapalat"/>
          <w:sz w:val="22"/>
          <w:szCs w:val="22"/>
        </w:rPr>
        <w:t xml:space="preserve"> и (или) к</w:t>
      </w:r>
      <w:r w:rsidR="00165A51" w:rsidRPr="00611272">
        <w:rPr>
          <w:rFonts w:ascii="GHEA Grapalat" w:hAnsi="GHEA Grapalat"/>
          <w:sz w:val="22"/>
          <w:szCs w:val="22"/>
          <w:lang w:val="hy-AM"/>
        </w:rPr>
        <w:t xml:space="preserve"> </w:t>
      </w:r>
      <w:r w:rsidR="00165A51" w:rsidRPr="00611272">
        <w:rPr>
          <w:rFonts w:ascii="GHEA Grapalat" w:hAnsi="GHEA Grapalat"/>
          <w:sz w:val="22"/>
          <w:szCs w:val="22"/>
        </w:rPr>
        <w:t xml:space="preserve">приборам </w:t>
      </w:r>
      <w:r w:rsidR="00FA2CF4" w:rsidRPr="00611272">
        <w:rPr>
          <w:rFonts w:ascii="GHEA Grapalat" w:hAnsi="GHEA Grapalat"/>
          <w:sz w:val="22"/>
          <w:szCs w:val="22"/>
        </w:rPr>
        <w:t>и</w:t>
      </w:r>
      <w:r w:rsidR="00165A51" w:rsidRPr="00611272">
        <w:rPr>
          <w:rFonts w:ascii="GHEA Grapalat" w:hAnsi="GHEA Grapalat"/>
          <w:sz w:val="22"/>
          <w:szCs w:val="22"/>
        </w:rPr>
        <w:t xml:space="preserve"> оборудованию</w:t>
      </w:r>
      <w:r w:rsidR="00EA6DF8" w:rsidRPr="00611272">
        <w:rPr>
          <w:rFonts w:ascii="GHEA Grapalat" w:hAnsi="GHEA Grapalat"/>
          <w:sz w:val="22"/>
          <w:szCs w:val="22"/>
        </w:rPr>
        <w:t xml:space="preserve"> </w:t>
      </w:r>
      <w:r w:rsidRPr="00611272">
        <w:rPr>
          <w:rFonts w:ascii="GHEA Grapalat" w:hAnsi="GHEA Grapalat"/>
          <w:sz w:val="22"/>
          <w:szCs w:val="22"/>
        </w:rPr>
        <w:t xml:space="preserve"> представлены в приложении № —- к договору</w:t>
      </w:r>
      <w:r w:rsidR="00C86F9C" w:rsidRPr="00611272">
        <w:rPr>
          <w:rStyle w:val="af7"/>
          <w:rFonts w:ascii="GHEA Grapalat" w:hAnsi="GHEA Grapalat"/>
          <w:sz w:val="22"/>
          <w:szCs w:val="22"/>
        </w:rPr>
        <w:footnoteReference w:customMarkFollows="1" w:id="15"/>
        <w:t>27</w:t>
      </w:r>
      <w:r w:rsidRPr="00611272">
        <w:rPr>
          <w:rFonts w:ascii="GHEA Grapalat" w:hAnsi="GHEA Grapalat"/>
          <w:sz w:val="22"/>
          <w:szCs w:val="22"/>
        </w:rPr>
        <w:t xml:space="preserve">. </w:t>
      </w:r>
    </w:p>
    <w:p w14:paraId="25E40B36" w14:textId="77777777" w:rsidR="00BB28C8" w:rsidRPr="00611272" w:rsidRDefault="00BB28C8" w:rsidP="00172186">
      <w:pPr>
        <w:widowControl w:val="0"/>
        <w:tabs>
          <w:tab w:val="left" w:pos="1418"/>
        </w:tabs>
        <w:ind w:firstLine="567"/>
        <w:jc w:val="both"/>
        <w:rPr>
          <w:rFonts w:ascii="GHEA Grapalat" w:hAnsi="GHEA Grapalat"/>
          <w:sz w:val="22"/>
          <w:szCs w:val="22"/>
        </w:rPr>
      </w:pPr>
      <w:r w:rsidRPr="00611272">
        <w:rPr>
          <w:rFonts w:ascii="GHEA Grapalat" w:hAnsi="GHEA Grapalat"/>
          <w:sz w:val="22"/>
          <w:szCs w:val="22"/>
        </w:rPr>
        <w:t>3.4.11.</w:t>
      </w:r>
      <w:r w:rsidRPr="00611272">
        <w:rPr>
          <w:rFonts w:ascii="GHEA Grapalat" w:hAnsi="GHEA Grapalat"/>
          <w:sz w:val="22"/>
          <w:szCs w:val="22"/>
        </w:rPr>
        <w:tab/>
        <w:t>В течение срока действия обеспечени</w:t>
      </w:r>
      <w:r w:rsidR="006105DA" w:rsidRPr="00611272">
        <w:rPr>
          <w:rFonts w:ascii="GHEA Grapalat" w:hAnsi="GHEA Grapalat"/>
          <w:sz w:val="22"/>
          <w:szCs w:val="22"/>
        </w:rPr>
        <w:t xml:space="preserve">й квалификации и </w:t>
      </w:r>
      <w:r w:rsidRPr="00611272">
        <w:rPr>
          <w:rFonts w:ascii="GHEA Grapalat" w:hAnsi="GHEA Grapalat"/>
          <w:sz w:val="22"/>
          <w:szCs w:val="22"/>
        </w:rPr>
        <w:t>договора в случае начала процесса ликвидации или банкротства заранее в письменной форме уведомлять об этом Заказчика.</w:t>
      </w:r>
    </w:p>
    <w:p w14:paraId="5DA31612" w14:textId="77777777" w:rsidR="00BB28C8" w:rsidRPr="00611272" w:rsidRDefault="00BB28C8" w:rsidP="00172186">
      <w:pPr>
        <w:widowControl w:val="0"/>
        <w:tabs>
          <w:tab w:val="left" w:pos="1276"/>
        </w:tabs>
        <w:jc w:val="center"/>
        <w:rPr>
          <w:rFonts w:ascii="GHEA Grapalat" w:hAnsi="GHEA Grapalat"/>
          <w:b/>
          <w:sz w:val="22"/>
          <w:szCs w:val="22"/>
        </w:rPr>
      </w:pPr>
      <w:r w:rsidRPr="00611272">
        <w:rPr>
          <w:rFonts w:ascii="GHEA Grapalat" w:hAnsi="GHEA Grapalat"/>
          <w:b/>
          <w:sz w:val="22"/>
          <w:szCs w:val="22"/>
        </w:rPr>
        <w:t>4. ПОРЯДОК СДАЧИ И ПРИЕМКИ РАБОТЫ</w:t>
      </w:r>
    </w:p>
    <w:p w14:paraId="5492ABCC" w14:textId="77777777" w:rsidR="00F742F9" w:rsidRPr="00611272" w:rsidRDefault="00563671"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4.1.</w:t>
      </w:r>
      <w:r w:rsidRPr="00611272">
        <w:rPr>
          <w:rFonts w:ascii="GHEA Grapalat" w:hAnsi="GHEA Grapalat"/>
          <w:sz w:val="22"/>
          <w:szCs w:val="22"/>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14:paraId="19D5833C" w14:textId="77777777" w:rsidR="00563671" w:rsidRPr="00611272" w:rsidRDefault="00F742F9"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cs="Sylfaen"/>
          <w:sz w:val="22"/>
          <w:szCs w:val="22"/>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w:t>
      </w:r>
      <w:r w:rsidRPr="00611272">
        <w:rPr>
          <w:rFonts w:ascii="GHEA Grapalat" w:hAnsi="GHEA Grapalat" w:cs="Sylfaen"/>
          <w:sz w:val="22"/>
          <w:szCs w:val="22"/>
        </w:rPr>
        <w:lastRenderedPageBreak/>
        <w:t>строительных работ.</w:t>
      </w:r>
      <w:r w:rsidR="00A039C5" w:rsidRPr="00611272">
        <w:rPr>
          <w:rFonts w:ascii="GHEA Grapalat" w:hAnsi="GHEA Grapalat" w:cs="Sylfaen"/>
          <w:sz w:val="22"/>
          <w:szCs w:val="22"/>
          <w:vertAlign w:val="superscript"/>
        </w:rPr>
        <w:t>27.1</w:t>
      </w:r>
      <w:r w:rsidR="00563671" w:rsidRPr="00611272">
        <w:rPr>
          <w:rFonts w:ascii="GHEA Grapalat" w:hAnsi="GHEA Grapalat"/>
          <w:sz w:val="22"/>
          <w:szCs w:val="22"/>
        </w:rPr>
        <w:t xml:space="preserve"> </w:t>
      </w:r>
    </w:p>
    <w:p w14:paraId="2F184B45" w14:textId="77777777" w:rsidR="00563671" w:rsidRPr="00611272" w:rsidRDefault="00563671" w:rsidP="00172186">
      <w:pPr>
        <w:widowControl w:val="0"/>
        <w:ind w:firstLine="567"/>
        <w:jc w:val="both"/>
        <w:rPr>
          <w:rFonts w:ascii="GHEA Grapalat" w:hAnsi="GHEA Grapalat" w:cs="Sylfaen"/>
          <w:sz w:val="22"/>
          <w:szCs w:val="22"/>
        </w:rPr>
      </w:pPr>
      <w:r w:rsidRPr="00611272">
        <w:rPr>
          <w:rFonts w:ascii="GHEA Grapalat" w:hAnsi="GHEA Grapalat"/>
          <w:sz w:val="22"/>
          <w:szCs w:val="22"/>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14:paraId="520C71ED" w14:textId="77777777" w:rsidR="00563671" w:rsidRPr="00611272" w:rsidRDefault="00563671"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4.2.</w:t>
      </w:r>
      <w:r w:rsidRPr="00611272">
        <w:rPr>
          <w:rFonts w:ascii="GHEA Grapalat" w:hAnsi="GHEA Grapalat"/>
          <w:sz w:val="22"/>
          <w:szCs w:val="22"/>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427B8576" w14:textId="77777777" w:rsidR="00563671" w:rsidRPr="00611272" w:rsidRDefault="00563671"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а)</w:t>
      </w:r>
      <w:r w:rsidRPr="00611272">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14:paraId="17BBDD15" w14:textId="77777777" w:rsidR="00563671" w:rsidRPr="00611272" w:rsidRDefault="00563671"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б)</w:t>
      </w:r>
      <w:r w:rsidRPr="00611272">
        <w:rPr>
          <w:rFonts w:ascii="GHEA Grapalat" w:hAnsi="GHEA Grapalat"/>
          <w:sz w:val="22"/>
          <w:szCs w:val="22"/>
        </w:rPr>
        <w:tab/>
        <w:t>в отношении Подрядчика применяет меры ответственности, предусмотренные договором.</w:t>
      </w:r>
    </w:p>
    <w:p w14:paraId="1D1D209C" w14:textId="77777777" w:rsidR="00563671" w:rsidRPr="00611272" w:rsidRDefault="00563671"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4.</w:t>
      </w:r>
      <w:r w:rsidR="00C30550" w:rsidRPr="00611272">
        <w:rPr>
          <w:rFonts w:ascii="GHEA Grapalat" w:hAnsi="GHEA Grapalat"/>
          <w:sz w:val="22"/>
          <w:szCs w:val="22"/>
        </w:rPr>
        <w:t>3</w:t>
      </w:r>
      <w:r w:rsidRPr="00611272">
        <w:rPr>
          <w:rFonts w:ascii="GHEA Grapalat" w:hAnsi="GHEA Grapalat"/>
          <w:sz w:val="22"/>
          <w:szCs w:val="22"/>
        </w:rPr>
        <w:t>.</w:t>
      </w:r>
      <w:r w:rsidRPr="00611272">
        <w:rPr>
          <w:rFonts w:ascii="GHEA Grapalat" w:hAnsi="GHEA Grapalat"/>
          <w:sz w:val="22"/>
          <w:szCs w:val="22"/>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0178BA12" w14:textId="77777777" w:rsidR="00563671" w:rsidRPr="00611272" w:rsidRDefault="00563671"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4.</w:t>
      </w:r>
      <w:r w:rsidR="007E400C" w:rsidRPr="00611272">
        <w:rPr>
          <w:rFonts w:ascii="GHEA Grapalat" w:hAnsi="GHEA Grapalat"/>
          <w:sz w:val="22"/>
          <w:szCs w:val="22"/>
        </w:rPr>
        <w:t>4</w:t>
      </w:r>
      <w:r w:rsidRPr="00611272">
        <w:rPr>
          <w:rFonts w:ascii="GHEA Grapalat" w:hAnsi="GHEA Grapalat"/>
          <w:sz w:val="22"/>
          <w:szCs w:val="22"/>
        </w:rPr>
        <w:t>.</w:t>
      </w:r>
      <w:r w:rsidRPr="00611272">
        <w:rPr>
          <w:rFonts w:ascii="GHEA Grapalat" w:hAnsi="GHEA Grapalat"/>
          <w:sz w:val="22"/>
          <w:szCs w:val="22"/>
        </w:rPr>
        <w:tab/>
        <w:t>Если в срок, установленный пунктом 4.</w:t>
      </w:r>
      <w:r w:rsidR="007E400C" w:rsidRPr="00611272">
        <w:rPr>
          <w:rFonts w:ascii="GHEA Grapalat" w:hAnsi="GHEA Grapalat"/>
          <w:sz w:val="22"/>
          <w:szCs w:val="22"/>
        </w:rPr>
        <w:t>3</w:t>
      </w:r>
      <w:r w:rsidRPr="00611272">
        <w:rPr>
          <w:rFonts w:ascii="GHEA Grapalat" w:hAnsi="GHEA Grapalat"/>
          <w:sz w:val="22"/>
          <w:szCs w:val="22"/>
        </w:rPr>
        <w:t xml:space="preserve"> договора, Заказчик не</w:t>
      </w:r>
      <w:r w:rsidRPr="00611272">
        <w:rPr>
          <w:rFonts w:ascii="Calibri" w:hAnsi="Calibri" w:cs="Calibri"/>
          <w:sz w:val="22"/>
          <w:szCs w:val="22"/>
        </w:rPr>
        <w:t> </w:t>
      </w:r>
      <w:r w:rsidRPr="00611272">
        <w:rPr>
          <w:rFonts w:ascii="GHEA Grapalat" w:hAnsi="GHEA Grapalat"/>
          <w:sz w:val="22"/>
          <w:szCs w:val="22"/>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611272">
        <w:rPr>
          <w:rFonts w:ascii="GHEA Grapalat" w:hAnsi="GHEA Grapalat"/>
          <w:sz w:val="22"/>
          <w:szCs w:val="22"/>
        </w:rPr>
        <w:t>3</w:t>
      </w:r>
      <w:r w:rsidRPr="00611272">
        <w:rPr>
          <w:rFonts w:ascii="GHEA Grapalat" w:hAnsi="GHEA Grapalat"/>
          <w:sz w:val="22"/>
          <w:szCs w:val="22"/>
        </w:rPr>
        <w:t xml:space="preserve"> договора окончательного срока Заказчик предоставляет Подрядчику утвержденный им акт сдачи-приемки. </w:t>
      </w:r>
    </w:p>
    <w:p w14:paraId="0F86FD43" w14:textId="77777777" w:rsidR="0032067F" w:rsidRPr="00611272" w:rsidRDefault="006365A9"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sz w:val="22"/>
          <w:szCs w:val="22"/>
        </w:rPr>
        <w:t>4.5</w:t>
      </w:r>
      <w:r w:rsidR="0032067F" w:rsidRPr="00611272">
        <w:rPr>
          <w:rFonts w:ascii="GHEA Grapalat" w:hAnsi="GHEA Grapalat"/>
          <w:sz w:val="22"/>
          <w:szCs w:val="22"/>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48AEBA13" w14:textId="77777777" w:rsidR="00563671" w:rsidRPr="00611272" w:rsidRDefault="00563671"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4.6.</w:t>
      </w:r>
      <w:r w:rsidRPr="00611272">
        <w:rPr>
          <w:rFonts w:ascii="GHEA Grapalat" w:hAnsi="GHEA Grapalat"/>
          <w:szCs w:val="22"/>
        </w:rPr>
        <w:tab/>
        <w:t xml:space="preserve">Во время приемки работы применяются также следующие условия: </w:t>
      </w:r>
    </w:p>
    <w:p w14:paraId="72253BDC"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1)</w:t>
      </w:r>
      <w:r w:rsidRPr="00611272">
        <w:rPr>
          <w:rFonts w:ascii="GHEA Grapalat" w:hAnsi="GHEA Grapalat"/>
          <w:szCs w:val="22"/>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611272">
        <w:rPr>
          <w:rFonts w:ascii="GHEA Grapalat" w:hAnsi="GHEA Grapalat"/>
          <w:szCs w:val="22"/>
        </w:rPr>
        <w:t>приемной комиссии по завершенному строительству (далее-приемная комиссия)</w:t>
      </w:r>
      <w:r w:rsidRPr="00611272">
        <w:rPr>
          <w:rFonts w:ascii="GHEA Grapalat" w:hAnsi="GHEA Grapalat"/>
          <w:szCs w:val="22"/>
        </w:rPr>
        <w:t>, установленной постановлением Правительства Республики Армения № 596-N от 19 марта 2015 года, и для приемки выполненных работ;</w:t>
      </w:r>
    </w:p>
    <w:p w14:paraId="19765E10"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2)</w:t>
      </w:r>
      <w:r w:rsidRPr="00611272">
        <w:rPr>
          <w:rFonts w:ascii="GHEA Grapalat" w:hAnsi="GHEA Grapalat"/>
          <w:szCs w:val="22"/>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611272">
        <w:rPr>
          <w:rFonts w:ascii="Calibri" w:hAnsi="Calibri" w:cs="Calibri"/>
          <w:szCs w:val="22"/>
        </w:rPr>
        <w:t> </w:t>
      </w:r>
      <w:r w:rsidRPr="00611272">
        <w:rPr>
          <w:rFonts w:ascii="GHEA Grapalat" w:hAnsi="GHEA Grapalat"/>
          <w:szCs w:val="22"/>
        </w:rPr>
        <w:t>года;</w:t>
      </w:r>
    </w:p>
    <w:p w14:paraId="6D033818"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3)</w:t>
      </w:r>
      <w:r w:rsidRPr="00611272">
        <w:rPr>
          <w:rFonts w:ascii="GHEA Grapalat" w:hAnsi="GHEA Grapalat"/>
          <w:szCs w:val="22"/>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2F8BD7F9"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4)</w:t>
      </w:r>
      <w:r w:rsidRPr="00611272">
        <w:rPr>
          <w:rFonts w:ascii="GHEA Grapalat" w:hAnsi="GHEA Grapalat"/>
          <w:szCs w:val="22"/>
        </w:rPr>
        <w:tab/>
        <w:t>после получения в установленном порядке акта, указанного в подпункте</w:t>
      </w:r>
      <w:r w:rsidRPr="00611272">
        <w:rPr>
          <w:rFonts w:ascii="Calibri" w:hAnsi="Calibri" w:cs="Calibri"/>
          <w:szCs w:val="22"/>
        </w:rPr>
        <w:t> </w:t>
      </w:r>
      <w:r w:rsidRPr="00611272">
        <w:rPr>
          <w:rFonts w:ascii="GHEA Grapalat" w:hAnsi="GHEA Grapalat"/>
          <w:szCs w:val="22"/>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22E92AA0"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а.</w:t>
      </w:r>
      <w:r w:rsidRPr="00611272">
        <w:rPr>
          <w:rFonts w:ascii="GHEA Grapalat" w:hAnsi="GHEA Grapalat"/>
          <w:szCs w:val="22"/>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6614F452"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б.</w:t>
      </w:r>
      <w:r w:rsidRPr="00611272">
        <w:rPr>
          <w:rFonts w:ascii="GHEA Grapalat" w:hAnsi="GHEA Grapalat"/>
          <w:szCs w:val="22"/>
        </w:rPr>
        <w:tab/>
        <w:t>не соответствует требованиям договора, то акт не подписывается;</w:t>
      </w:r>
    </w:p>
    <w:p w14:paraId="4CEDD078"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5)</w:t>
      </w:r>
      <w:r w:rsidRPr="00611272">
        <w:rPr>
          <w:rFonts w:ascii="GHEA Grapalat" w:hAnsi="GHEA Grapalat"/>
          <w:szCs w:val="22"/>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5A636DE6" w14:textId="77777777" w:rsidR="00BB28C8" w:rsidRPr="00611272" w:rsidRDefault="00BB28C8" w:rsidP="00172186">
      <w:pPr>
        <w:widowControl w:val="0"/>
        <w:tabs>
          <w:tab w:val="left" w:pos="1276"/>
        </w:tabs>
        <w:ind w:firstLine="567"/>
        <w:jc w:val="center"/>
        <w:rPr>
          <w:rFonts w:ascii="GHEA Grapalat" w:hAnsi="GHEA Grapalat"/>
          <w:b/>
          <w:sz w:val="22"/>
          <w:szCs w:val="22"/>
        </w:rPr>
      </w:pPr>
      <w:r w:rsidRPr="00611272">
        <w:rPr>
          <w:rFonts w:ascii="GHEA Grapalat" w:hAnsi="GHEA Grapalat"/>
          <w:b/>
          <w:sz w:val="22"/>
          <w:szCs w:val="22"/>
        </w:rPr>
        <w:t>5.</w:t>
      </w:r>
      <w:r w:rsidRPr="00611272">
        <w:rPr>
          <w:rFonts w:ascii="GHEA Grapalat" w:hAnsi="GHEA Grapalat"/>
          <w:b/>
          <w:sz w:val="22"/>
          <w:szCs w:val="22"/>
          <w:lang w:val="hy-AM"/>
        </w:rPr>
        <w:t xml:space="preserve"> </w:t>
      </w:r>
      <w:r w:rsidRPr="00611272">
        <w:rPr>
          <w:rFonts w:ascii="GHEA Grapalat" w:hAnsi="GHEA Grapalat"/>
          <w:b/>
          <w:sz w:val="22"/>
          <w:szCs w:val="22"/>
        </w:rPr>
        <w:t>ЦЕНА И ОПЛАТА РАБОТЫ</w:t>
      </w:r>
    </w:p>
    <w:p w14:paraId="337BF662"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5.1.</w:t>
      </w:r>
      <w:r w:rsidRPr="00611272">
        <w:rPr>
          <w:rFonts w:ascii="GHEA Grapalat" w:hAnsi="GHEA Grapalat"/>
          <w:sz w:val="22"/>
          <w:szCs w:val="22"/>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14:paraId="19BBA664" w14:textId="77777777" w:rsidR="00BB28C8" w:rsidRPr="00611272" w:rsidRDefault="00BB28C8" w:rsidP="00172186">
      <w:pPr>
        <w:widowControl w:val="0"/>
        <w:tabs>
          <w:tab w:val="num" w:pos="1134"/>
        </w:tabs>
        <w:ind w:firstLine="567"/>
        <w:jc w:val="both"/>
        <w:rPr>
          <w:rFonts w:ascii="GHEA Grapalat" w:hAnsi="GHEA Grapalat"/>
          <w:sz w:val="22"/>
          <w:szCs w:val="22"/>
        </w:rPr>
      </w:pPr>
      <w:r w:rsidRPr="00611272">
        <w:rPr>
          <w:rFonts w:ascii="GHEA Grapalat" w:hAnsi="GHEA Grapalat"/>
          <w:sz w:val="22"/>
          <w:szCs w:val="22"/>
        </w:rPr>
        <w:t>5.2.</w:t>
      </w:r>
      <w:r w:rsidRPr="00611272">
        <w:rPr>
          <w:rFonts w:ascii="GHEA Grapalat" w:hAnsi="GHEA Grapalat"/>
          <w:sz w:val="22"/>
          <w:szCs w:val="22"/>
        </w:rPr>
        <w:tab/>
        <w:t>Цена работы стабильна, и Подрядчик не вправе требовать увеличения, а Заказчик — снижения этой цены.</w:t>
      </w:r>
    </w:p>
    <w:p w14:paraId="4EEB0599" w14:textId="77777777" w:rsidR="00666775" w:rsidRPr="00611272" w:rsidRDefault="00BB28C8" w:rsidP="00172186">
      <w:pPr>
        <w:widowControl w:val="0"/>
        <w:tabs>
          <w:tab w:val="left" w:pos="1134"/>
        </w:tabs>
        <w:ind w:firstLine="567"/>
        <w:jc w:val="both"/>
        <w:rPr>
          <w:ins w:id="28" w:author="Vardan" w:date="2022-10-29T23:33:00Z"/>
          <w:rFonts w:ascii="GHEA Grapalat" w:hAnsi="GHEA Grapalat"/>
          <w:sz w:val="22"/>
          <w:szCs w:val="22"/>
        </w:rPr>
      </w:pPr>
      <w:r w:rsidRPr="00611272">
        <w:rPr>
          <w:rFonts w:ascii="GHEA Grapalat" w:hAnsi="GHEA Grapalat"/>
          <w:sz w:val="22"/>
          <w:szCs w:val="22"/>
        </w:rPr>
        <w:lastRenderedPageBreak/>
        <w:t>5.3.</w:t>
      </w:r>
      <w:r w:rsidRPr="00611272">
        <w:rPr>
          <w:rFonts w:ascii="GHEA Grapalat" w:hAnsi="GHEA Grapalat"/>
          <w:sz w:val="22"/>
          <w:szCs w:val="22"/>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29428C0F" w14:textId="77777777" w:rsidR="006A4B0D" w:rsidRPr="00611272" w:rsidRDefault="003D07B5" w:rsidP="00172186">
      <w:pPr>
        <w:jc w:val="both"/>
        <w:rPr>
          <w:rFonts w:ascii="GHEA Grapalat" w:hAnsi="GHEA Grapalat"/>
          <w:sz w:val="22"/>
          <w:szCs w:val="22"/>
        </w:rPr>
      </w:pPr>
      <w:r w:rsidRPr="00611272">
        <w:rPr>
          <w:rFonts w:ascii="GHEA Grapalat" w:hAnsi="GHEA Grapalat"/>
          <w:sz w:val="22"/>
          <w:szCs w:val="22"/>
        </w:rPr>
        <w:t xml:space="preserve">     </w:t>
      </w:r>
      <w:r w:rsidR="00BB28C8" w:rsidRPr="00611272">
        <w:rPr>
          <w:rFonts w:ascii="GHEA Grapalat" w:hAnsi="GHEA Grapalat"/>
          <w:sz w:val="22"/>
          <w:szCs w:val="22"/>
        </w:rPr>
        <w:t xml:space="preserve">Перечисление денежных средств производится на основании акта сдачи-приемки в </w:t>
      </w:r>
      <w:r w:rsidR="00E02310" w:rsidRPr="00611272">
        <w:rPr>
          <w:rFonts w:ascii="GHEA Grapalat" w:hAnsi="GHEA Grapalat"/>
          <w:sz w:val="22"/>
          <w:szCs w:val="22"/>
        </w:rPr>
        <w:t>течение месяцев</w:t>
      </w:r>
      <w:r w:rsidR="00BB28C8" w:rsidRPr="00611272">
        <w:rPr>
          <w:rFonts w:ascii="GHEA Grapalat" w:hAnsi="GHEA Grapalat"/>
          <w:sz w:val="22"/>
          <w:szCs w:val="22"/>
        </w:rPr>
        <w:t>, предусмотренны</w:t>
      </w:r>
      <w:r w:rsidR="00E02310" w:rsidRPr="00611272">
        <w:rPr>
          <w:rFonts w:ascii="GHEA Grapalat" w:hAnsi="GHEA Grapalat"/>
          <w:sz w:val="22"/>
          <w:szCs w:val="22"/>
        </w:rPr>
        <w:t>х</w:t>
      </w:r>
      <w:r w:rsidR="00BB28C8" w:rsidRPr="00611272">
        <w:rPr>
          <w:rFonts w:ascii="GHEA Grapalat" w:hAnsi="GHEA Grapalat"/>
          <w:sz w:val="22"/>
          <w:szCs w:val="22"/>
        </w:rPr>
        <w:t xml:space="preserve"> графиком оплаты договора (Приложение № 2), но не позднее чем до </w:t>
      </w:r>
      <w:r w:rsidR="00E02310" w:rsidRPr="00611272">
        <w:rPr>
          <w:rFonts w:ascii="GHEA Grapalat" w:hAnsi="GHEA Grapalat"/>
          <w:sz w:val="22"/>
          <w:szCs w:val="22"/>
        </w:rPr>
        <w:t xml:space="preserve">----ого </w:t>
      </w:r>
      <w:r w:rsidR="00BB28C8" w:rsidRPr="00611272">
        <w:rPr>
          <w:rFonts w:ascii="GHEA Grapalat" w:hAnsi="GHEA Grapalat"/>
          <w:sz w:val="22"/>
          <w:szCs w:val="22"/>
        </w:rPr>
        <w:t xml:space="preserve"> декабря данного года. </w:t>
      </w:r>
    </w:p>
    <w:p w14:paraId="7903EE3E" w14:textId="77777777" w:rsidR="006A4B0D" w:rsidRPr="00611272" w:rsidRDefault="006A4B0D" w:rsidP="00172186">
      <w:pPr>
        <w:widowControl w:val="0"/>
        <w:tabs>
          <w:tab w:val="left" w:pos="1134"/>
        </w:tabs>
        <w:ind w:firstLine="567"/>
        <w:jc w:val="both"/>
        <w:rPr>
          <w:rFonts w:ascii="GHEA Grapalat" w:hAnsi="GHEA Grapalat"/>
          <w:sz w:val="22"/>
          <w:szCs w:val="22"/>
          <w:lang w:val="hy-AM"/>
        </w:rPr>
      </w:pPr>
      <w:r w:rsidRPr="00611272">
        <w:rPr>
          <w:rFonts w:ascii="GHEA Grapalat" w:hAnsi="GHEA Grapalat"/>
          <w:sz w:val="22"/>
          <w:szCs w:val="22"/>
          <w:lang w:val="hy-AM"/>
        </w:rPr>
        <w:t xml:space="preserve">При этом, с целью совершения платежа, </w:t>
      </w:r>
      <w:r w:rsidRPr="00611272">
        <w:rPr>
          <w:rFonts w:ascii="GHEA Grapalat" w:hAnsi="GHEA Grapalat"/>
          <w:sz w:val="22"/>
          <w:szCs w:val="22"/>
        </w:rPr>
        <w:t>заказчик</w:t>
      </w:r>
      <w:r w:rsidRPr="00611272">
        <w:rPr>
          <w:rFonts w:ascii="GHEA Grapalat" w:hAnsi="GHEA Grapalat"/>
          <w:sz w:val="22"/>
          <w:szCs w:val="22"/>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611272">
        <w:rPr>
          <w:rFonts w:ascii="GHEA Grapalat" w:hAnsi="GHEA Grapalat"/>
          <w:sz w:val="22"/>
          <w:szCs w:val="22"/>
          <w:vertAlign w:val="superscript"/>
          <w:lang w:val="hy-AM"/>
        </w:rPr>
        <w:t>28,1</w:t>
      </w:r>
      <w:r w:rsidRPr="00611272">
        <w:rPr>
          <w:rFonts w:ascii="GHEA Grapalat" w:hAnsi="GHEA Grapalat"/>
          <w:sz w:val="22"/>
          <w:szCs w:val="22"/>
          <w:lang w:val="hy-AM"/>
        </w:rPr>
        <w:t>.</w:t>
      </w:r>
    </w:p>
    <w:p w14:paraId="26D7B5B7" w14:textId="77777777" w:rsidR="001167B6" w:rsidRPr="00611272" w:rsidRDefault="001167B6" w:rsidP="00172186">
      <w:pPr>
        <w:pStyle w:val="HTML"/>
        <w:shd w:val="clear" w:color="auto" w:fill="F8F9FA"/>
        <w:jc w:val="both"/>
        <w:rPr>
          <w:rFonts w:ascii="GHEA Grapalat" w:hAnsi="GHEA Grapalat" w:cs="Times New Roman"/>
          <w:sz w:val="22"/>
          <w:szCs w:val="22"/>
          <w:lang w:val="ru-RU" w:eastAsia="ru-RU" w:bidi="ru-RU"/>
        </w:rPr>
      </w:pPr>
      <w:r w:rsidRPr="00611272">
        <w:rPr>
          <w:rFonts w:ascii="GHEA Grapalat" w:hAnsi="GHEA Grapalat"/>
          <w:sz w:val="18"/>
          <w:szCs w:val="18"/>
          <w:lang w:val="ru-RU"/>
        </w:rPr>
        <w:t xml:space="preserve">5.4 </w:t>
      </w:r>
      <w:r w:rsidRPr="00611272">
        <w:rPr>
          <w:rFonts w:ascii="GHEA Grapalat" w:hAnsi="GHEA Grapalat" w:cs="Times New Roman"/>
          <w:sz w:val="22"/>
          <w:szCs w:val="22"/>
          <w:lang w:val="ru-RU" w:eastAsia="ru-RU" w:bidi="ru-RU"/>
        </w:rPr>
        <w:t xml:space="preserve">В рамках договора за исполнительные акты платежи осуществляются по следующей формуле: </w:t>
      </w:r>
    </w:p>
    <w:p w14:paraId="3C62E441" w14:textId="77777777" w:rsidR="001167B6" w:rsidRPr="00611272" w:rsidRDefault="001167B6" w:rsidP="00172186">
      <w:pPr>
        <w:pStyle w:val="norm"/>
        <w:widowControl w:val="0"/>
        <w:spacing w:line="240" w:lineRule="auto"/>
        <w:ind w:firstLine="567"/>
        <w:contextualSpacing/>
        <w:rPr>
          <w:rFonts w:ascii="GHEA Grapalat" w:hAnsi="GHEA Grapalat"/>
          <w:szCs w:val="22"/>
        </w:rPr>
      </w:pPr>
      <w:r w:rsidRPr="00611272">
        <w:rPr>
          <w:rFonts w:ascii="GHEA Grapalat" w:hAnsi="GHEA Grapalat"/>
          <w:szCs w:val="22"/>
        </w:rPr>
        <w:t>ВС= ЦУ/</w:t>
      </w:r>
      <w:proofErr w:type="spellStart"/>
      <w:r w:rsidRPr="00611272">
        <w:rPr>
          <w:rFonts w:ascii="GHEA Grapalat" w:hAnsi="GHEA Grapalat"/>
          <w:szCs w:val="22"/>
        </w:rPr>
        <w:t>СЦxОР</w:t>
      </w:r>
      <w:proofErr w:type="spellEnd"/>
      <w:r w:rsidRPr="00611272">
        <w:rPr>
          <w:rFonts w:ascii="GHEA Grapalat" w:hAnsi="GHEA Grapalat"/>
          <w:szCs w:val="22"/>
        </w:rPr>
        <w:t xml:space="preserve"> где:</w:t>
      </w:r>
    </w:p>
    <w:p w14:paraId="38DB62FC" w14:textId="77777777" w:rsidR="001167B6" w:rsidRPr="00611272" w:rsidRDefault="001167B6" w:rsidP="00172186">
      <w:pPr>
        <w:pStyle w:val="HTML"/>
        <w:shd w:val="clear" w:color="auto" w:fill="F8F9FA"/>
        <w:rPr>
          <w:rFonts w:ascii="GHEA Grapalat" w:hAnsi="GHEA Grapalat" w:cs="Times New Roman"/>
          <w:sz w:val="22"/>
          <w:szCs w:val="22"/>
          <w:lang w:val="ru-RU" w:eastAsia="ru-RU" w:bidi="ru-RU"/>
        </w:rPr>
      </w:pPr>
      <w:r w:rsidRPr="00611272">
        <w:rPr>
          <w:rFonts w:ascii="GHEA Grapalat" w:hAnsi="GHEA Grapalat" w:cs="Times New Roman"/>
          <w:sz w:val="22"/>
          <w:szCs w:val="22"/>
          <w:lang w:val="ru-RU" w:eastAsia="ru-RU" w:bidi="ru-RU"/>
        </w:rPr>
        <w:t>ЦУ - цена, указанная в пункте 5.1 договора (если включено более одного лота, то цена данного лота);</w:t>
      </w:r>
    </w:p>
    <w:p w14:paraId="5371416D" w14:textId="77777777" w:rsidR="001167B6" w:rsidRPr="00611272" w:rsidRDefault="001167B6" w:rsidP="00172186">
      <w:pPr>
        <w:pStyle w:val="norm"/>
        <w:widowControl w:val="0"/>
        <w:spacing w:line="240" w:lineRule="auto"/>
        <w:ind w:firstLine="567"/>
        <w:rPr>
          <w:rFonts w:ascii="GHEA Grapalat" w:hAnsi="GHEA Grapalat"/>
          <w:szCs w:val="22"/>
        </w:rPr>
      </w:pPr>
      <w:r w:rsidRPr="00611272">
        <w:rPr>
          <w:rFonts w:ascii="GHEA Grapalat" w:hAnsi="GHEA Grapalat"/>
          <w:szCs w:val="22"/>
        </w:rPr>
        <w:t>СЦ-сметная цена строительных работ, опубликованная в настоящем приглашении,</w:t>
      </w:r>
    </w:p>
    <w:p w14:paraId="3AE7D14F" w14:textId="77777777" w:rsidR="001167B6" w:rsidRPr="00611272" w:rsidRDefault="001167B6" w:rsidP="00172186">
      <w:pPr>
        <w:pStyle w:val="norm"/>
        <w:widowControl w:val="0"/>
        <w:spacing w:line="240" w:lineRule="auto"/>
        <w:ind w:firstLine="567"/>
        <w:rPr>
          <w:rFonts w:ascii="GHEA Grapalat" w:hAnsi="GHEA Grapalat"/>
          <w:szCs w:val="22"/>
        </w:rPr>
      </w:pPr>
      <w:r w:rsidRPr="00611272">
        <w:rPr>
          <w:rFonts w:ascii="GHEA Grapalat" w:hAnsi="GHEA Grapalat"/>
          <w:szCs w:val="22"/>
        </w:rPr>
        <w:t>ОР - объем работ, представленный данным исполнительным актом, в денежном выражении,</w:t>
      </w:r>
    </w:p>
    <w:p w14:paraId="6A558DF3" w14:textId="5C5A1A48" w:rsidR="001167B6" w:rsidRDefault="001167B6" w:rsidP="00172186">
      <w:pPr>
        <w:widowControl w:val="0"/>
        <w:tabs>
          <w:tab w:val="num" w:pos="1134"/>
        </w:tabs>
        <w:ind w:firstLine="567"/>
        <w:jc w:val="both"/>
        <w:rPr>
          <w:rFonts w:ascii="GHEA Grapalat" w:hAnsi="GHEA Grapalat"/>
          <w:sz w:val="22"/>
          <w:szCs w:val="22"/>
        </w:rPr>
      </w:pPr>
      <w:r w:rsidRPr="00611272">
        <w:rPr>
          <w:rFonts w:ascii="GHEA Grapalat" w:hAnsi="GHEA Grapalat"/>
          <w:sz w:val="22"/>
          <w:szCs w:val="22"/>
        </w:rPr>
        <w:t>ВС-сумма, выплачиваемая за работы, указанные в объемной ведомость-смете.</w:t>
      </w:r>
    </w:p>
    <w:p w14:paraId="2B1C16F8" w14:textId="77777777" w:rsidR="00BB28C8" w:rsidRPr="00611272" w:rsidRDefault="00BB28C8" w:rsidP="00172186">
      <w:pPr>
        <w:widowControl w:val="0"/>
        <w:tabs>
          <w:tab w:val="left" w:pos="1276"/>
        </w:tabs>
        <w:ind w:firstLine="567"/>
        <w:jc w:val="center"/>
        <w:rPr>
          <w:rFonts w:ascii="GHEA Grapalat" w:hAnsi="GHEA Grapalat"/>
          <w:b/>
          <w:sz w:val="22"/>
          <w:szCs w:val="22"/>
        </w:rPr>
      </w:pPr>
      <w:r w:rsidRPr="00611272">
        <w:rPr>
          <w:rFonts w:ascii="GHEA Grapalat" w:hAnsi="GHEA Grapalat"/>
          <w:b/>
          <w:sz w:val="22"/>
          <w:szCs w:val="22"/>
        </w:rPr>
        <w:t>6. ОТВЕТСТВЕННОСТЬ СТОРОН</w:t>
      </w:r>
    </w:p>
    <w:p w14:paraId="6FA9F531"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6.1.</w:t>
      </w:r>
      <w:r w:rsidRPr="00611272">
        <w:rPr>
          <w:rFonts w:ascii="GHEA Grapalat" w:hAnsi="GHEA Grapalat"/>
          <w:sz w:val="22"/>
          <w:szCs w:val="22"/>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6630557B"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6.2.</w:t>
      </w:r>
      <w:r w:rsidRPr="00611272">
        <w:rPr>
          <w:rFonts w:ascii="GHEA Grapalat" w:hAnsi="GHEA Grapalat"/>
          <w:sz w:val="22"/>
          <w:szCs w:val="22"/>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14:paraId="674C331D" w14:textId="77777777" w:rsidR="00BB28C8" w:rsidRPr="00611272" w:rsidRDefault="00BB28C8" w:rsidP="00172186">
      <w:pPr>
        <w:widowControl w:val="0"/>
        <w:tabs>
          <w:tab w:val="left" w:pos="1134"/>
        </w:tabs>
        <w:ind w:firstLine="567"/>
        <w:jc w:val="both"/>
        <w:rPr>
          <w:rFonts w:ascii="GHEA Grapalat" w:hAnsi="GHEA Grapalat" w:cs="Tahoma"/>
          <w:sz w:val="22"/>
          <w:szCs w:val="22"/>
        </w:rPr>
      </w:pPr>
      <w:r w:rsidRPr="00611272">
        <w:rPr>
          <w:rFonts w:ascii="GHEA Grapalat" w:hAnsi="GHEA Grapalat"/>
          <w:sz w:val="22"/>
          <w:szCs w:val="22"/>
        </w:rPr>
        <w:t>6.3.</w:t>
      </w:r>
      <w:r w:rsidRPr="00611272">
        <w:rPr>
          <w:rFonts w:ascii="GHEA Grapalat" w:hAnsi="GHEA Grapalat"/>
          <w:sz w:val="22"/>
          <w:szCs w:val="22"/>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611272">
        <w:rPr>
          <w:rFonts w:ascii="GHEA Grapalat" w:hAnsi="GHEA Grapalat"/>
          <w:sz w:val="22"/>
          <w:szCs w:val="22"/>
        </w:rPr>
        <w:t>.</w:t>
      </w:r>
      <w:r w:rsidRPr="00611272">
        <w:rPr>
          <w:rFonts w:ascii="GHEA Grapalat" w:hAnsi="GHEA Grapalat"/>
          <w:sz w:val="22"/>
          <w:szCs w:val="22"/>
        </w:rPr>
        <w:t xml:space="preserve"> от Подрядчика взимается штраф в размере 0,5 (ноль целых пять десятых) процента от суммы, установленной в пункте 5.1 договора</w:t>
      </w:r>
      <w:r w:rsidR="00835B3E" w:rsidRPr="00611272">
        <w:rPr>
          <w:rStyle w:val="af7"/>
          <w:rFonts w:ascii="GHEA Grapalat" w:hAnsi="GHEA Grapalat"/>
          <w:sz w:val="22"/>
          <w:szCs w:val="22"/>
        </w:rPr>
        <w:footnoteReference w:customMarkFollows="1" w:id="16"/>
        <w:t>30</w:t>
      </w:r>
      <w:r w:rsidRPr="00611272">
        <w:rPr>
          <w:rFonts w:ascii="GHEA Grapalat" w:hAnsi="GHEA Grapalat"/>
          <w:sz w:val="22"/>
          <w:szCs w:val="22"/>
        </w:rPr>
        <w:t>. При этом</w:t>
      </w:r>
      <w:r w:rsidRPr="00611272">
        <w:rPr>
          <w:rFonts w:ascii="GHEA Grapalat" w:hAnsi="GHEA Grapalat"/>
          <w:sz w:val="22"/>
          <w:szCs w:val="22"/>
          <w:lang w:val="hy-AM"/>
        </w:rPr>
        <w:t>,</w:t>
      </w:r>
      <w:r w:rsidRPr="00611272">
        <w:rPr>
          <w:rFonts w:ascii="GHEA Grapalat" w:hAnsi="GHEA Grapalat"/>
          <w:sz w:val="22"/>
          <w:szCs w:val="22"/>
        </w:rPr>
        <w:t xml:space="preserve"> штраф рассчитывается также при выполнении работ в срок, установленный настоящим договором, но в случае их непринятия заказчиком</w:t>
      </w:r>
      <w:r w:rsidR="002B23A8" w:rsidRPr="00611272">
        <w:rPr>
          <w:rFonts w:ascii="GHEA Grapalat" w:hAnsi="GHEA Grapalat"/>
          <w:sz w:val="22"/>
          <w:szCs w:val="22"/>
        </w:rPr>
        <w:t>.</w:t>
      </w:r>
    </w:p>
    <w:p w14:paraId="7151BACC"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6.4.</w:t>
      </w:r>
      <w:r w:rsidRPr="00611272">
        <w:rPr>
          <w:rFonts w:ascii="GHEA Grapalat" w:hAnsi="GHEA Grapalat"/>
          <w:sz w:val="22"/>
          <w:szCs w:val="22"/>
        </w:rPr>
        <w:tab/>
        <w:t>Предусмотренные пунктами 6.2</w:t>
      </w:r>
      <w:r w:rsidR="006B6561" w:rsidRPr="00611272">
        <w:rPr>
          <w:rFonts w:ascii="GHEA Grapalat" w:hAnsi="GHEA Grapalat"/>
          <w:sz w:val="22"/>
          <w:szCs w:val="22"/>
        </w:rPr>
        <w:t>,</w:t>
      </w:r>
      <w:r w:rsidRPr="00611272">
        <w:rPr>
          <w:rFonts w:ascii="GHEA Grapalat" w:hAnsi="GHEA Grapalat"/>
          <w:sz w:val="22"/>
          <w:szCs w:val="22"/>
        </w:rPr>
        <w:t xml:space="preserve"> 6.3 </w:t>
      </w:r>
      <w:r w:rsidR="006B6561" w:rsidRPr="00611272">
        <w:rPr>
          <w:rFonts w:ascii="GHEA Grapalat" w:hAnsi="GHEA Grapalat"/>
          <w:sz w:val="22"/>
          <w:szCs w:val="22"/>
        </w:rPr>
        <w:t xml:space="preserve">и 6.5.1 </w:t>
      </w:r>
      <w:r w:rsidRPr="00611272">
        <w:rPr>
          <w:rFonts w:ascii="GHEA Grapalat" w:hAnsi="GHEA Grapalat"/>
          <w:sz w:val="22"/>
          <w:szCs w:val="22"/>
        </w:rPr>
        <w:t>договора пеня и штраф исчисляются и зачитываются вместе с суммами, уплачиваемыми Подрядчику.</w:t>
      </w:r>
    </w:p>
    <w:p w14:paraId="67780716"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6.5.</w:t>
      </w:r>
      <w:r w:rsidRPr="00611272">
        <w:rPr>
          <w:rFonts w:ascii="GHEA Grapalat" w:hAnsi="GHEA Grapalat"/>
          <w:sz w:val="22"/>
          <w:szCs w:val="22"/>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02B4D540" w14:textId="65A06A24" w:rsidR="006263C5" w:rsidRDefault="00B54A07" w:rsidP="00172186">
      <w:pPr>
        <w:widowControl w:val="0"/>
        <w:tabs>
          <w:tab w:val="left" w:pos="1134"/>
        </w:tabs>
        <w:ind w:firstLine="567"/>
        <w:jc w:val="both"/>
        <w:rPr>
          <w:rFonts w:ascii="GHEA Grapalat" w:hAnsi="GHEA Grapalat"/>
          <w:sz w:val="22"/>
          <w:szCs w:val="22"/>
          <w:vertAlign w:val="superscript"/>
        </w:rPr>
      </w:pPr>
      <w:r w:rsidRPr="00611272">
        <w:rPr>
          <w:rFonts w:ascii="GHEA Grapalat" w:hAnsi="GHEA Grapalat"/>
          <w:sz w:val="22"/>
          <w:szCs w:val="22"/>
        </w:rPr>
        <w:t>6.5.1.</w:t>
      </w:r>
      <w:r w:rsidR="006263C5" w:rsidRPr="00611272">
        <w:rPr>
          <w:rFonts w:ascii="GHEA Grapalat" w:hAnsi="GHEA Grapalat"/>
          <w:sz w:val="22"/>
          <w:szCs w:val="22"/>
        </w:rPr>
        <w:t xml:space="preserve">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611272">
        <w:rPr>
          <w:rFonts w:ascii="GHEA Grapalat" w:hAnsi="GHEA Grapalat"/>
          <w:sz w:val="22"/>
          <w:szCs w:val="22"/>
          <w:vertAlign w:val="superscript"/>
        </w:rPr>
        <w:t>31.1</w:t>
      </w:r>
    </w:p>
    <w:tbl>
      <w:tblPr>
        <w:tblStyle w:val="aff3"/>
        <w:tblW w:w="0" w:type="auto"/>
        <w:tblLook w:val="04A0" w:firstRow="1" w:lastRow="0" w:firstColumn="1" w:lastColumn="0" w:noHBand="0" w:noVBand="1"/>
      </w:tblPr>
      <w:tblGrid>
        <w:gridCol w:w="2631"/>
        <w:gridCol w:w="4707"/>
        <w:gridCol w:w="3402"/>
      </w:tblGrid>
      <w:tr w:rsidR="006263C5" w:rsidRPr="00611272" w14:paraId="1EE9B539" w14:textId="77777777" w:rsidTr="00BB3C02">
        <w:tc>
          <w:tcPr>
            <w:tcW w:w="2631" w:type="dxa"/>
            <w:tcBorders>
              <w:top w:val="single" w:sz="4" w:space="0" w:color="auto"/>
              <w:left w:val="single" w:sz="4" w:space="0" w:color="auto"/>
              <w:bottom w:val="single" w:sz="4" w:space="0" w:color="auto"/>
              <w:right w:val="single" w:sz="4" w:space="0" w:color="auto"/>
            </w:tcBorders>
            <w:hideMark/>
          </w:tcPr>
          <w:p w14:paraId="6E65AE32" w14:textId="77777777" w:rsidR="006263C5" w:rsidRPr="00611272" w:rsidRDefault="006263C5" w:rsidP="00172186">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sz w:val="18"/>
                <w:szCs w:val="18"/>
              </w:rPr>
              <w:t>N</w:t>
            </w:r>
          </w:p>
        </w:tc>
        <w:tc>
          <w:tcPr>
            <w:tcW w:w="4707" w:type="dxa"/>
            <w:tcBorders>
              <w:top w:val="single" w:sz="4" w:space="0" w:color="auto"/>
              <w:left w:val="single" w:sz="4" w:space="0" w:color="auto"/>
              <w:bottom w:val="single" w:sz="4" w:space="0" w:color="auto"/>
              <w:right w:val="single" w:sz="4" w:space="0" w:color="auto"/>
            </w:tcBorders>
            <w:hideMark/>
          </w:tcPr>
          <w:p w14:paraId="4DD8ABFA" w14:textId="77777777" w:rsidR="006263C5" w:rsidRPr="00611272" w:rsidRDefault="006263C5" w:rsidP="00172186">
            <w:pPr>
              <w:pStyle w:val="af4"/>
              <w:spacing w:before="0" w:beforeAutospacing="0" w:after="0" w:afterAutospacing="0"/>
              <w:jc w:val="center"/>
              <w:rPr>
                <w:rFonts w:ascii="GHEA Grapalat" w:hAnsi="GHEA Grapalat" w:cs="Sylfaen"/>
                <w:sz w:val="18"/>
                <w:szCs w:val="18"/>
                <w:u w:val="single"/>
                <w:lang w:val="hy-AM" w:eastAsia="en-US"/>
              </w:rPr>
            </w:pPr>
            <w:r w:rsidRPr="00611272">
              <w:rPr>
                <w:rFonts w:ascii="GHEA Grapalat" w:hAnsi="GHEA Grapalat" w:cs="Sylfaen"/>
                <w:sz w:val="18"/>
                <w:szCs w:val="18"/>
                <w:u w:val="single"/>
                <w:lang w:val="hy-AM"/>
              </w:rPr>
              <w:t>Нарушение</w:t>
            </w:r>
          </w:p>
        </w:tc>
        <w:tc>
          <w:tcPr>
            <w:tcW w:w="3402" w:type="dxa"/>
            <w:tcBorders>
              <w:top w:val="single" w:sz="4" w:space="0" w:color="auto"/>
              <w:left w:val="single" w:sz="4" w:space="0" w:color="auto"/>
              <w:bottom w:val="single" w:sz="4" w:space="0" w:color="auto"/>
              <w:right w:val="single" w:sz="4" w:space="0" w:color="auto"/>
            </w:tcBorders>
            <w:hideMark/>
          </w:tcPr>
          <w:p w14:paraId="0C4A7150" w14:textId="77777777" w:rsidR="006263C5" w:rsidRPr="00611272" w:rsidRDefault="006263C5" w:rsidP="00172186">
            <w:pPr>
              <w:pStyle w:val="af4"/>
              <w:spacing w:before="0" w:beforeAutospacing="0" w:after="0" w:afterAutospacing="0"/>
              <w:jc w:val="center"/>
              <w:rPr>
                <w:rFonts w:ascii="GHEA Grapalat" w:hAnsi="GHEA Grapalat" w:cs="Sylfaen"/>
                <w:sz w:val="18"/>
                <w:szCs w:val="18"/>
                <w:u w:val="single"/>
                <w:lang w:val="en-US" w:eastAsia="en-US"/>
              </w:rPr>
            </w:pPr>
            <w:r w:rsidRPr="00611272">
              <w:rPr>
                <w:rFonts w:ascii="GHEA Grapalat" w:hAnsi="GHEA Grapalat"/>
                <w:sz w:val="18"/>
                <w:szCs w:val="18"/>
                <w:u w:val="single"/>
                <w:lang w:val="en-US"/>
              </w:rPr>
              <w:t>О</w:t>
            </w:r>
            <w:proofErr w:type="spellStart"/>
            <w:r w:rsidRPr="00611272">
              <w:rPr>
                <w:rFonts w:ascii="GHEA Grapalat" w:hAnsi="GHEA Grapalat"/>
                <w:sz w:val="18"/>
                <w:szCs w:val="18"/>
                <w:u w:val="single"/>
              </w:rPr>
              <w:t>тветственност</w:t>
            </w:r>
            <w:proofErr w:type="spellEnd"/>
            <w:r w:rsidRPr="00611272">
              <w:rPr>
                <w:rFonts w:ascii="GHEA Grapalat" w:hAnsi="GHEA Grapalat"/>
                <w:sz w:val="18"/>
                <w:szCs w:val="18"/>
                <w:u w:val="single"/>
                <w:lang w:val="en-US"/>
              </w:rPr>
              <w:t>ь</w:t>
            </w:r>
          </w:p>
        </w:tc>
      </w:tr>
      <w:tr w:rsidR="00BB3C02" w:rsidRPr="00611272" w14:paraId="6EED307A" w14:textId="77777777" w:rsidTr="00BB3C02">
        <w:tc>
          <w:tcPr>
            <w:tcW w:w="2631" w:type="dxa"/>
            <w:tcBorders>
              <w:top w:val="single" w:sz="4" w:space="0" w:color="auto"/>
              <w:left w:val="single" w:sz="4" w:space="0" w:color="auto"/>
              <w:bottom w:val="single" w:sz="4" w:space="0" w:color="auto"/>
              <w:right w:val="single" w:sz="4" w:space="0" w:color="auto"/>
            </w:tcBorders>
          </w:tcPr>
          <w:p w14:paraId="06DA172A" w14:textId="1E3B43CA"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color w:val="000000" w:themeColor="text1"/>
                <w:sz w:val="20"/>
                <w:szCs w:val="20"/>
                <w:lang w:val="hy-AM" w:eastAsia="en-US"/>
              </w:rPr>
              <w:t>1</w:t>
            </w:r>
          </w:p>
        </w:tc>
        <w:tc>
          <w:tcPr>
            <w:tcW w:w="4707" w:type="dxa"/>
            <w:tcBorders>
              <w:top w:val="single" w:sz="4" w:space="0" w:color="auto"/>
              <w:left w:val="single" w:sz="4" w:space="0" w:color="auto"/>
              <w:bottom w:val="single" w:sz="4" w:space="0" w:color="auto"/>
              <w:right w:val="single" w:sz="4" w:space="0" w:color="auto"/>
            </w:tcBorders>
          </w:tcPr>
          <w:p w14:paraId="77B7565C" w14:textId="62A4662F"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olor w:val="000000" w:themeColor="text1"/>
                <w:sz w:val="20"/>
                <w:szCs w:val="20"/>
              </w:rPr>
              <w:t>Неправильная организация и оснащение строительной площадки.</w:t>
            </w:r>
          </w:p>
        </w:tc>
        <w:tc>
          <w:tcPr>
            <w:tcW w:w="3402" w:type="dxa"/>
            <w:tcBorders>
              <w:top w:val="single" w:sz="4" w:space="0" w:color="auto"/>
              <w:left w:val="single" w:sz="4" w:space="0" w:color="auto"/>
              <w:bottom w:val="single" w:sz="4" w:space="0" w:color="auto"/>
              <w:right w:val="single" w:sz="4" w:space="0" w:color="auto"/>
            </w:tcBorders>
          </w:tcPr>
          <w:p w14:paraId="4F78F8CA" w14:textId="57F1160E"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color w:val="000000" w:themeColor="text1"/>
                <w:sz w:val="20"/>
                <w:szCs w:val="20"/>
                <w:lang w:eastAsia="en-US"/>
              </w:rPr>
              <w:t>Штраф в размере 0,5% от цены договора.</w:t>
            </w:r>
          </w:p>
        </w:tc>
      </w:tr>
      <w:tr w:rsidR="00BB3C02" w:rsidRPr="00611272" w14:paraId="284A9C06" w14:textId="77777777" w:rsidTr="00BB3C02">
        <w:tc>
          <w:tcPr>
            <w:tcW w:w="2631" w:type="dxa"/>
            <w:tcBorders>
              <w:top w:val="single" w:sz="4" w:space="0" w:color="auto"/>
              <w:left w:val="single" w:sz="4" w:space="0" w:color="auto"/>
              <w:bottom w:val="single" w:sz="4" w:space="0" w:color="auto"/>
              <w:right w:val="single" w:sz="4" w:space="0" w:color="auto"/>
            </w:tcBorders>
          </w:tcPr>
          <w:p w14:paraId="1C69A305" w14:textId="56E7F006"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color w:val="000000" w:themeColor="text1"/>
                <w:sz w:val="20"/>
                <w:szCs w:val="20"/>
                <w:lang w:val="hy-AM" w:eastAsia="en-US"/>
              </w:rPr>
              <w:t>2</w:t>
            </w:r>
          </w:p>
        </w:tc>
        <w:tc>
          <w:tcPr>
            <w:tcW w:w="4707" w:type="dxa"/>
            <w:tcBorders>
              <w:top w:val="single" w:sz="4" w:space="0" w:color="auto"/>
              <w:left w:val="single" w:sz="4" w:space="0" w:color="auto"/>
              <w:bottom w:val="single" w:sz="4" w:space="0" w:color="auto"/>
              <w:right w:val="single" w:sz="4" w:space="0" w:color="auto"/>
            </w:tcBorders>
          </w:tcPr>
          <w:p w14:paraId="1B9FC378" w14:textId="1AF00753"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olor w:val="000000" w:themeColor="text1"/>
                <w:sz w:val="20"/>
                <w:szCs w:val="20"/>
              </w:rPr>
              <w:t>Несоблюдение норм технической безопасности</w:t>
            </w:r>
          </w:p>
        </w:tc>
        <w:tc>
          <w:tcPr>
            <w:tcW w:w="3402" w:type="dxa"/>
            <w:tcBorders>
              <w:top w:val="single" w:sz="4" w:space="0" w:color="auto"/>
              <w:left w:val="single" w:sz="4" w:space="0" w:color="auto"/>
              <w:bottom w:val="single" w:sz="4" w:space="0" w:color="auto"/>
              <w:right w:val="single" w:sz="4" w:space="0" w:color="auto"/>
            </w:tcBorders>
          </w:tcPr>
          <w:p w14:paraId="5B1AA577" w14:textId="0555B946"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color w:val="000000" w:themeColor="text1"/>
                <w:sz w:val="20"/>
                <w:szCs w:val="20"/>
                <w:lang w:val="hy-AM" w:eastAsia="en-US"/>
              </w:rPr>
              <w:t>Штраф в размере 0,5% от цены договора.</w:t>
            </w:r>
          </w:p>
        </w:tc>
      </w:tr>
      <w:tr w:rsidR="00BB3C02" w:rsidRPr="00611272" w14:paraId="60FACD77" w14:textId="77777777" w:rsidTr="00BB3C02">
        <w:tc>
          <w:tcPr>
            <w:tcW w:w="2631" w:type="dxa"/>
            <w:tcBorders>
              <w:top w:val="single" w:sz="4" w:space="0" w:color="auto"/>
              <w:left w:val="single" w:sz="4" w:space="0" w:color="auto"/>
              <w:bottom w:val="single" w:sz="4" w:space="0" w:color="auto"/>
              <w:right w:val="single" w:sz="4" w:space="0" w:color="auto"/>
            </w:tcBorders>
          </w:tcPr>
          <w:p w14:paraId="51506B32" w14:textId="44B155CC"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color w:val="000000" w:themeColor="text1"/>
                <w:sz w:val="20"/>
                <w:szCs w:val="20"/>
                <w:lang w:val="hy-AM" w:eastAsia="en-US"/>
              </w:rPr>
              <w:t>3</w:t>
            </w:r>
          </w:p>
        </w:tc>
        <w:tc>
          <w:tcPr>
            <w:tcW w:w="4707" w:type="dxa"/>
            <w:tcBorders>
              <w:top w:val="single" w:sz="4" w:space="0" w:color="auto"/>
              <w:left w:val="single" w:sz="4" w:space="0" w:color="auto"/>
              <w:bottom w:val="single" w:sz="4" w:space="0" w:color="auto"/>
              <w:right w:val="single" w:sz="4" w:space="0" w:color="auto"/>
            </w:tcBorders>
          </w:tcPr>
          <w:p w14:paraId="152D2EEA" w14:textId="623542C2"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olor w:val="000000" w:themeColor="text1"/>
                <w:sz w:val="20"/>
                <w:szCs w:val="20"/>
              </w:rPr>
              <w:t xml:space="preserve">Несоблюдение санитарных и экологических (в том числе мер по адаптации к изменению </w:t>
            </w:r>
            <w:r w:rsidRPr="00611272">
              <w:rPr>
                <w:rFonts w:ascii="GHEA Grapalat" w:hAnsi="GHEA Grapalat"/>
                <w:color w:val="000000" w:themeColor="text1"/>
                <w:sz w:val="20"/>
                <w:szCs w:val="20"/>
              </w:rPr>
              <w:lastRenderedPageBreak/>
              <w:t>климата) норм.</w:t>
            </w:r>
          </w:p>
        </w:tc>
        <w:tc>
          <w:tcPr>
            <w:tcW w:w="3402" w:type="dxa"/>
            <w:tcBorders>
              <w:top w:val="single" w:sz="4" w:space="0" w:color="auto"/>
              <w:left w:val="single" w:sz="4" w:space="0" w:color="auto"/>
              <w:bottom w:val="single" w:sz="4" w:space="0" w:color="auto"/>
              <w:right w:val="single" w:sz="4" w:space="0" w:color="auto"/>
            </w:tcBorders>
          </w:tcPr>
          <w:p w14:paraId="016D8102" w14:textId="304EE98A"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color w:val="000000" w:themeColor="text1"/>
                <w:sz w:val="20"/>
                <w:szCs w:val="20"/>
                <w:lang w:val="hy-AM" w:eastAsia="en-US"/>
              </w:rPr>
              <w:lastRenderedPageBreak/>
              <w:t>Штраф в размере 0,5% от цены договора.</w:t>
            </w:r>
          </w:p>
        </w:tc>
      </w:tr>
    </w:tbl>
    <w:p w14:paraId="10A940BA"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6.6.</w:t>
      </w:r>
      <w:r w:rsidRPr="00611272">
        <w:rPr>
          <w:rFonts w:ascii="GHEA Grapalat" w:hAnsi="GHEA Grapalat"/>
          <w:sz w:val="22"/>
          <w:szCs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4824CD20"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6.7.</w:t>
      </w:r>
      <w:r w:rsidRPr="00611272">
        <w:rPr>
          <w:rFonts w:ascii="GHEA Grapalat" w:hAnsi="GHEA Grapalat"/>
          <w:sz w:val="22"/>
          <w:szCs w:val="22"/>
        </w:rPr>
        <w:tab/>
        <w:t xml:space="preserve">Уплата пеней и (или) штрафов не освобождает стороны от исполнения своих договорных обязательств. </w:t>
      </w:r>
    </w:p>
    <w:p w14:paraId="46DE2F3F" w14:textId="77777777" w:rsidR="00BB28C8" w:rsidRPr="00611272" w:rsidRDefault="00BB28C8" w:rsidP="00172186">
      <w:pPr>
        <w:widowControl w:val="0"/>
        <w:tabs>
          <w:tab w:val="left" w:pos="1276"/>
        </w:tabs>
        <w:jc w:val="center"/>
        <w:rPr>
          <w:rFonts w:ascii="GHEA Grapalat" w:hAnsi="GHEA Grapalat"/>
          <w:b/>
          <w:sz w:val="22"/>
          <w:szCs w:val="22"/>
        </w:rPr>
      </w:pPr>
      <w:r w:rsidRPr="00611272">
        <w:rPr>
          <w:rFonts w:ascii="GHEA Grapalat" w:hAnsi="GHEA Grapalat"/>
          <w:b/>
          <w:sz w:val="22"/>
          <w:szCs w:val="22"/>
        </w:rPr>
        <w:t>7. ДЕЙСТВИЕ НЕПРЕОДОЛИМОЙ СИЛЫ (ФОРС-МАЖОР)</w:t>
      </w:r>
    </w:p>
    <w:p w14:paraId="54C76FEF"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21DFAD2" w14:textId="77777777" w:rsidR="00BB28C8" w:rsidRPr="00611272" w:rsidRDefault="00BB28C8" w:rsidP="00172186">
      <w:pPr>
        <w:widowControl w:val="0"/>
        <w:tabs>
          <w:tab w:val="left" w:pos="1276"/>
        </w:tabs>
        <w:jc w:val="center"/>
        <w:rPr>
          <w:rFonts w:ascii="GHEA Grapalat" w:hAnsi="GHEA Grapalat" w:cs="Sylfaen"/>
          <w:b/>
          <w:sz w:val="22"/>
          <w:szCs w:val="22"/>
        </w:rPr>
      </w:pPr>
      <w:r w:rsidRPr="00611272">
        <w:rPr>
          <w:rFonts w:ascii="GHEA Grapalat" w:hAnsi="GHEA Grapalat"/>
          <w:b/>
          <w:sz w:val="22"/>
          <w:szCs w:val="22"/>
        </w:rPr>
        <w:t>8. ИНЫЕ УСЛОВИЯ</w:t>
      </w:r>
    </w:p>
    <w:p w14:paraId="532BF958" w14:textId="77777777" w:rsidR="00BB28C8" w:rsidRPr="00611272" w:rsidRDefault="00BB28C8" w:rsidP="00172186">
      <w:pPr>
        <w:widowControl w:val="0"/>
        <w:tabs>
          <w:tab w:val="left" w:pos="1134"/>
        </w:tabs>
        <w:ind w:firstLine="567"/>
        <w:jc w:val="both"/>
        <w:rPr>
          <w:rFonts w:ascii="GHEA Grapalat" w:hAnsi="GHEA Grapalat" w:cs="Times Armenian"/>
          <w:sz w:val="22"/>
          <w:szCs w:val="22"/>
        </w:rPr>
      </w:pPr>
      <w:r w:rsidRPr="00611272">
        <w:rPr>
          <w:rFonts w:ascii="GHEA Grapalat" w:hAnsi="GHEA Grapalat"/>
          <w:sz w:val="22"/>
          <w:szCs w:val="22"/>
        </w:rPr>
        <w:t>8.1.</w:t>
      </w:r>
      <w:r w:rsidRPr="00611272">
        <w:rPr>
          <w:rFonts w:ascii="GHEA Grapalat" w:hAnsi="GHEA Grapalat"/>
          <w:sz w:val="22"/>
          <w:szCs w:val="22"/>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59098182" w14:textId="77777777" w:rsidR="00BB28C8" w:rsidRPr="00611272" w:rsidRDefault="00BB28C8" w:rsidP="00172186">
      <w:pPr>
        <w:widowControl w:val="0"/>
        <w:tabs>
          <w:tab w:val="left" w:pos="1276"/>
        </w:tabs>
        <w:ind w:firstLine="567"/>
        <w:jc w:val="both"/>
        <w:rPr>
          <w:rFonts w:ascii="GHEA Grapalat" w:hAnsi="GHEA Grapalat" w:cs="Sylfaen"/>
          <w:sz w:val="22"/>
          <w:szCs w:val="22"/>
        </w:rPr>
      </w:pPr>
      <w:r w:rsidRPr="00611272">
        <w:rPr>
          <w:rFonts w:ascii="GHEA Grapalat" w:hAnsi="GHEA Grapalat"/>
          <w:sz w:val="22"/>
          <w:szCs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611272">
        <w:rPr>
          <w:rStyle w:val="af7"/>
          <w:rFonts w:ascii="GHEA Grapalat" w:hAnsi="GHEA Grapalat"/>
          <w:sz w:val="22"/>
          <w:szCs w:val="22"/>
        </w:rPr>
        <w:t xml:space="preserve"> </w:t>
      </w:r>
      <w:r w:rsidR="00A102AD" w:rsidRPr="00611272">
        <w:rPr>
          <w:rStyle w:val="af7"/>
          <w:rFonts w:ascii="GHEA Grapalat" w:hAnsi="GHEA Grapalat"/>
          <w:sz w:val="22"/>
          <w:szCs w:val="22"/>
        </w:rPr>
        <w:footnoteReference w:customMarkFollows="1" w:id="17"/>
        <w:t>31</w:t>
      </w:r>
      <w:r w:rsidRPr="00611272">
        <w:rPr>
          <w:rFonts w:ascii="GHEA Grapalat" w:hAnsi="GHEA Grapalat"/>
          <w:sz w:val="22"/>
          <w:szCs w:val="22"/>
        </w:rPr>
        <w:t>.</w:t>
      </w:r>
    </w:p>
    <w:p w14:paraId="5CBA2F38" w14:textId="77777777" w:rsidR="00BB28C8" w:rsidRPr="00611272" w:rsidRDefault="00BB28C8" w:rsidP="00172186">
      <w:pPr>
        <w:widowControl w:val="0"/>
        <w:tabs>
          <w:tab w:val="left" w:pos="1134"/>
        </w:tabs>
        <w:ind w:firstLine="567"/>
        <w:jc w:val="both"/>
        <w:rPr>
          <w:rFonts w:ascii="GHEA Grapalat" w:hAnsi="GHEA Grapalat" w:cs="Times Armenian"/>
          <w:sz w:val="22"/>
          <w:szCs w:val="22"/>
        </w:rPr>
      </w:pPr>
      <w:r w:rsidRPr="00611272">
        <w:rPr>
          <w:rFonts w:ascii="GHEA Grapalat" w:hAnsi="GHEA Grapalat"/>
          <w:sz w:val="22"/>
          <w:szCs w:val="22"/>
        </w:rPr>
        <w:t>8.2.</w:t>
      </w:r>
      <w:r w:rsidRPr="00611272">
        <w:rPr>
          <w:rFonts w:ascii="GHEA Grapalat" w:hAnsi="GHEA Grapalat"/>
          <w:sz w:val="22"/>
          <w:szCs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6DB24CC2"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8.3.</w:t>
      </w:r>
      <w:r w:rsidRPr="00611272">
        <w:rPr>
          <w:rFonts w:ascii="GHEA Grapalat" w:hAnsi="GHEA Grapalat"/>
          <w:sz w:val="22"/>
          <w:szCs w:val="22"/>
        </w:rPr>
        <w:tab/>
        <w:t xml:space="preserve">В том случае, когда в установленном законом порядке в результате контроля </w:t>
      </w:r>
      <w:r w:rsidRPr="00611272">
        <w:rPr>
          <w:rFonts w:ascii="GHEA Grapalat" w:hAnsi="GHEA Grapalat"/>
          <w:spacing w:val="-4"/>
          <w:sz w:val="22"/>
          <w:szCs w:val="22"/>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611272">
        <w:rPr>
          <w:rFonts w:ascii="GHEA Grapalat" w:hAnsi="GHEA Grapalat"/>
          <w:spacing w:val="-4"/>
          <w:sz w:val="22"/>
          <w:szCs w:val="22"/>
        </w:rPr>
        <w:t xml:space="preserve"> расторгает договор</w:t>
      </w:r>
      <w:r w:rsidRPr="00611272">
        <w:rPr>
          <w:rFonts w:ascii="GHEA Grapalat" w:hAnsi="GHEA Grapalat"/>
          <w:spacing w:val="-4"/>
          <w:sz w:val="22"/>
          <w:szCs w:val="22"/>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611272">
        <w:rPr>
          <w:rFonts w:ascii="GHEA Grapalat" w:hAnsi="GHEA Grapalat"/>
          <w:spacing w:val="-4"/>
          <w:sz w:val="22"/>
          <w:szCs w:val="22"/>
        </w:rPr>
        <w:t>незаключения</w:t>
      </w:r>
      <w:proofErr w:type="spellEnd"/>
      <w:r w:rsidRPr="00611272">
        <w:rPr>
          <w:rFonts w:ascii="GHEA Grapalat" w:hAnsi="GHEA Grapalat"/>
          <w:spacing w:val="-4"/>
          <w:sz w:val="22"/>
          <w:szCs w:val="22"/>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C37B160"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8.4.</w:t>
      </w:r>
      <w:r w:rsidRPr="00611272">
        <w:rPr>
          <w:rFonts w:ascii="GHEA Grapalat" w:hAnsi="GHEA Grapalat"/>
          <w:sz w:val="22"/>
          <w:szCs w:val="22"/>
        </w:rPr>
        <w:tab/>
        <w:t>Споры в связи с договором подлежат рассмотрению в судах Республики</w:t>
      </w:r>
      <w:r w:rsidRPr="00611272">
        <w:rPr>
          <w:rFonts w:ascii="Calibri" w:hAnsi="Calibri" w:cs="Calibri"/>
          <w:sz w:val="22"/>
          <w:szCs w:val="22"/>
          <w:lang w:val="en-US"/>
        </w:rPr>
        <w:t> </w:t>
      </w:r>
      <w:r w:rsidRPr="00611272">
        <w:rPr>
          <w:rFonts w:ascii="GHEA Grapalat" w:hAnsi="GHEA Grapalat"/>
          <w:sz w:val="22"/>
          <w:szCs w:val="22"/>
        </w:rPr>
        <w:t>Армения.</w:t>
      </w:r>
    </w:p>
    <w:p w14:paraId="2F9C964E"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8.5</w:t>
      </w:r>
      <w:r w:rsidRPr="00611272">
        <w:rPr>
          <w:rFonts w:ascii="GHEA Grapalat" w:hAnsi="GHEA Grapalat"/>
          <w:sz w:val="22"/>
          <w:szCs w:val="22"/>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253EED81" w14:textId="77777777" w:rsidR="00BB28C8" w:rsidRPr="00611272" w:rsidRDefault="00BB28C8" w:rsidP="00172186">
      <w:pPr>
        <w:widowControl w:val="0"/>
        <w:tabs>
          <w:tab w:val="left" w:pos="1276"/>
        </w:tabs>
        <w:ind w:firstLine="567"/>
        <w:jc w:val="both"/>
        <w:rPr>
          <w:rFonts w:ascii="GHEA Grapalat" w:hAnsi="GHEA Grapalat" w:cs="Sylfaen"/>
          <w:sz w:val="22"/>
          <w:szCs w:val="22"/>
        </w:rPr>
      </w:pPr>
      <w:r w:rsidRPr="00611272">
        <w:rPr>
          <w:rFonts w:ascii="GHEA Grapalat" w:hAnsi="GHEA Grapalat"/>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A2A260E"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8.6.</w:t>
      </w:r>
      <w:r w:rsidRPr="00611272">
        <w:rPr>
          <w:rFonts w:ascii="GHEA Grapalat" w:hAnsi="GHEA Grapalat"/>
          <w:sz w:val="22"/>
          <w:szCs w:val="22"/>
        </w:rPr>
        <w:tab/>
        <w:t>Если договор осуществляется посредством заключения договора субподряда:</w:t>
      </w:r>
    </w:p>
    <w:p w14:paraId="3E02F021"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1)</w:t>
      </w:r>
      <w:r w:rsidRPr="00611272">
        <w:rPr>
          <w:rFonts w:ascii="GHEA Grapalat" w:hAnsi="GHEA Grapalat"/>
          <w:sz w:val="22"/>
          <w:szCs w:val="22"/>
        </w:rPr>
        <w:tab/>
        <w:t>Подрядчик несет ответственность за неисполнение или ненадлежащее исполнение обязательств субподрядчика;</w:t>
      </w:r>
    </w:p>
    <w:p w14:paraId="11C3045F"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lastRenderedPageBreak/>
        <w:t>2)</w:t>
      </w:r>
      <w:r w:rsidRPr="00611272">
        <w:rPr>
          <w:rFonts w:ascii="GHEA Grapalat" w:hAnsi="GHEA Grapalat"/>
          <w:sz w:val="22"/>
          <w:szCs w:val="22"/>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611272">
        <w:rPr>
          <w:rStyle w:val="af7"/>
          <w:rFonts w:ascii="GHEA Grapalat" w:hAnsi="GHEA Grapalat"/>
          <w:sz w:val="22"/>
          <w:szCs w:val="22"/>
        </w:rPr>
        <w:footnoteReference w:customMarkFollows="1" w:id="18"/>
        <w:t>32</w:t>
      </w:r>
      <w:r w:rsidRPr="00611272">
        <w:rPr>
          <w:rFonts w:ascii="GHEA Grapalat" w:hAnsi="GHEA Grapalat"/>
          <w:sz w:val="22"/>
          <w:szCs w:val="22"/>
        </w:rPr>
        <w:t>.</w:t>
      </w:r>
    </w:p>
    <w:p w14:paraId="018B76F3"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8.7.</w:t>
      </w:r>
      <w:r w:rsidRPr="00611272">
        <w:rPr>
          <w:rFonts w:ascii="GHEA Grapalat" w:hAnsi="GHEA Grapalat"/>
          <w:sz w:val="22"/>
          <w:szCs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611272">
        <w:rPr>
          <w:rStyle w:val="af7"/>
          <w:rFonts w:ascii="GHEA Grapalat" w:hAnsi="GHEA Grapalat"/>
          <w:sz w:val="22"/>
          <w:szCs w:val="22"/>
        </w:rPr>
        <w:footnoteReference w:customMarkFollows="1" w:id="19"/>
        <w:t>33</w:t>
      </w:r>
      <w:r w:rsidRPr="00611272">
        <w:rPr>
          <w:rFonts w:ascii="GHEA Grapalat" w:hAnsi="GHEA Grapalat"/>
          <w:sz w:val="22"/>
          <w:szCs w:val="22"/>
        </w:rPr>
        <w:t>.</w:t>
      </w:r>
    </w:p>
    <w:p w14:paraId="5E5EF1DC"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8.8.</w:t>
      </w:r>
      <w:r w:rsidRPr="00611272">
        <w:rPr>
          <w:rFonts w:ascii="GHEA Grapalat" w:hAnsi="GHEA Grapalat"/>
          <w:sz w:val="22"/>
          <w:szCs w:val="22"/>
        </w:rPr>
        <w:tab/>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w:t>
      </w:r>
      <w:r w:rsidR="00930DF1" w:rsidRPr="00611272">
        <w:rPr>
          <w:rFonts w:ascii="GHEA Grapalat" w:hAnsi="GHEA Grapalat"/>
          <w:sz w:val="22"/>
          <w:szCs w:val="22"/>
        </w:rPr>
        <w:t>7-и</w:t>
      </w:r>
      <w:r w:rsidRPr="00611272">
        <w:rPr>
          <w:rFonts w:ascii="GHEA Grapalat" w:hAnsi="GHEA Grapalat"/>
          <w:sz w:val="22"/>
          <w:szCs w:val="22"/>
        </w:rPr>
        <w:t xml:space="preserve">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B717DDB" w14:textId="77777777" w:rsidR="00BB28C8" w:rsidRPr="00611272" w:rsidRDefault="00BB28C8" w:rsidP="00172186">
      <w:pPr>
        <w:widowControl w:val="0"/>
        <w:tabs>
          <w:tab w:val="left" w:pos="1134"/>
        </w:tabs>
        <w:ind w:firstLine="567"/>
        <w:jc w:val="both"/>
        <w:rPr>
          <w:rFonts w:ascii="GHEA Grapalat" w:hAnsi="GHEA Grapalat" w:cs="Times Armenian"/>
          <w:sz w:val="22"/>
          <w:szCs w:val="22"/>
        </w:rPr>
      </w:pPr>
      <w:r w:rsidRPr="00611272">
        <w:rPr>
          <w:rFonts w:ascii="GHEA Grapalat" w:hAnsi="GHEA Grapalat"/>
          <w:sz w:val="22"/>
          <w:szCs w:val="22"/>
        </w:rPr>
        <w:t>8.9.</w:t>
      </w:r>
      <w:r w:rsidRPr="00611272">
        <w:rPr>
          <w:rFonts w:ascii="GHEA Grapalat" w:hAnsi="GHEA Grapalat"/>
          <w:sz w:val="22"/>
          <w:szCs w:val="22"/>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4BF6264E" w14:textId="77777777" w:rsidR="00BB28C8" w:rsidRPr="00611272" w:rsidRDefault="00BB28C8" w:rsidP="00172186">
      <w:pPr>
        <w:widowControl w:val="0"/>
        <w:ind w:firstLine="567"/>
        <w:jc w:val="both"/>
        <w:rPr>
          <w:rFonts w:ascii="GHEA Grapalat" w:hAnsi="GHEA Grapalat"/>
          <w:sz w:val="22"/>
          <w:szCs w:val="22"/>
        </w:rPr>
      </w:pPr>
      <w:r w:rsidRPr="00611272">
        <w:rPr>
          <w:rFonts w:ascii="GHEA Grapalat" w:hAnsi="GHEA Grapalat"/>
          <w:sz w:val="22"/>
          <w:szCs w:val="22"/>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3D285FF8" w14:textId="77777777" w:rsidR="00BB28C8" w:rsidRPr="00611272" w:rsidRDefault="00BB28C8" w:rsidP="00172186">
      <w:pPr>
        <w:widowControl w:val="0"/>
        <w:tabs>
          <w:tab w:val="left" w:pos="1276"/>
        </w:tabs>
        <w:ind w:firstLine="567"/>
        <w:jc w:val="both"/>
        <w:rPr>
          <w:rFonts w:ascii="GHEA Grapalat" w:hAnsi="GHEA Grapalat" w:cs="Sylfaen"/>
          <w:sz w:val="22"/>
          <w:szCs w:val="22"/>
        </w:rPr>
      </w:pPr>
      <w:r w:rsidRPr="00611272">
        <w:rPr>
          <w:rFonts w:ascii="GHEA Grapalat" w:hAnsi="GHEA Grapalat"/>
          <w:sz w:val="22"/>
          <w:szCs w:val="22"/>
        </w:rPr>
        <w:t>8.10.</w:t>
      </w:r>
      <w:r w:rsidRPr="00611272">
        <w:rPr>
          <w:rFonts w:ascii="GHEA Grapalat" w:hAnsi="GHEA Grapalat"/>
          <w:sz w:val="22"/>
          <w:szCs w:val="22"/>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50F67A92" w14:textId="77777777" w:rsidR="004B4A95" w:rsidRPr="00611272" w:rsidRDefault="00BB28C8" w:rsidP="00172186">
      <w:pPr>
        <w:widowControl w:val="0"/>
        <w:tabs>
          <w:tab w:val="left" w:pos="1276"/>
        </w:tabs>
        <w:ind w:firstLine="567"/>
        <w:jc w:val="both"/>
        <w:rPr>
          <w:rFonts w:ascii="GHEA Grapalat" w:hAnsi="GHEA Grapalat"/>
          <w:spacing w:val="-4"/>
          <w:sz w:val="22"/>
          <w:szCs w:val="22"/>
        </w:rPr>
      </w:pPr>
      <w:r w:rsidRPr="00611272">
        <w:rPr>
          <w:rFonts w:ascii="GHEA Grapalat" w:hAnsi="GHEA Grapalat"/>
          <w:sz w:val="22"/>
          <w:szCs w:val="22"/>
        </w:rPr>
        <w:t>8.11.</w:t>
      </w:r>
      <w:r w:rsidRPr="00611272">
        <w:rPr>
          <w:rFonts w:ascii="GHEA Grapalat" w:hAnsi="GHEA Grapalat"/>
          <w:sz w:val="22"/>
          <w:szCs w:val="22"/>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611272">
        <w:rPr>
          <w:rFonts w:ascii="GHEA Grapalat" w:hAnsi="GHEA Grapalat"/>
          <w:spacing w:val="-4"/>
          <w:sz w:val="22"/>
          <w:szCs w:val="22"/>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611272">
        <w:rPr>
          <w:rFonts w:ascii="GHEA Grapalat" w:hAnsi="GHEA Grapalat"/>
          <w:spacing w:val="-4"/>
          <w:sz w:val="22"/>
          <w:szCs w:val="22"/>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611272">
        <w:rPr>
          <w:rFonts w:ascii="GHEA Grapalat" w:hAnsi="GHEA Grapalat"/>
          <w:spacing w:val="-4"/>
          <w:sz w:val="22"/>
          <w:szCs w:val="22"/>
        </w:rPr>
        <w:t>Подрядчика</w:t>
      </w:r>
      <w:r w:rsidR="004B4A95" w:rsidRPr="00611272">
        <w:rPr>
          <w:rFonts w:ascii="GHEA Grapalat" w:hAnsi="GHEA Grapalat"/>
          <w:spacing w:val="-4"/>
          <w:sz w:val="22"/>
          <w:szCs w:val="22"/>
        </w:rPr>
        <w:t>.</w:t>
      </w:r>
    </w:p>
    <w:p w14:paraId="1AC905D6" w14:textId="77777777" w:rsidR="00244B5D" w:rsidRPr="00611272" w:rsidRDefault="00244B5D" w:rsidP="00172186">
      <w:pPr>
        <w:widowControl w:val="0"/>
        <w:tabs>
          <w:tab w:val="left" w:pos="1276"/>
        </w:tabs>
        <w:ind w:firstLine="567"/>
        <w:jc w:val="both"/>
        <w:rPr>
          <w:rFonts w:ascii="GHEA Grapalat" w:hAnsi="GHEA Grapalat"/>
          <w:spacing w:val="-4"/>
          <w:sz w:val="22"/>
          <w:szCs w:val="22"/>
        </w:rPr>
      </w:pPr>
      <w:r w:rsidRPr="00611272">
        <w:rPr>
          <w:rFonts w:ascii="GHEA Grapalat" w:hAnsi="GHEA Grapalat"/>
          <w:spacing w:val="-4"/>
          <w:sz w:val="22"/>
          <w:szCs w:val="22"/>
        </w:rPr>
        <w:t>8.12</w:t>
      </w:r>
      <w:r w:rsidR="002B11BA" w:rsidRPr="00611272">
        <w:rPr>
          <w:rFonts w:ascii="GHEA Grapalat" w:hAnsi="GHEA Grapalat"/>
          <w:spacing w:val="-4"/>
          <w:sz w:val="22"/>
          <w:szCs w:val="22"/>
        </w:rPr>
        <w:t>.</w:t>
      </w:r>
      <w:r w:rsidRPr="00611272">
        <w:rPr>
          <w:rFonts w:ascii="GHEA Grapalat" w:hAnsi="GHEA Grapalat"/>
          <w:spacing w:val="-4"/>
          <w:sz w:val="22"/>
          <w:szCs w:val="22"/>
        </w:rPr>
        <w:t xml:space="preserve"> Подрядчик</w:t>
      </w:r>
      <w:r w:rsidRPr="00611272">
        <w:rPr>
          <w:rFonts w:ascii="GHEA Grapalat" w:hAnsi="GHEA Grapalat"/>
          <w:color w:val="000000" w:themeColor="text1"/>
          <w:sz w:val="22"/>
          <w:szCs w:val="22"/>
        </w:rPr>
        <w:t xml:space="preserve"> </w:t>
      </w:r>
      <w:r w:rsidRPr="00611272">
        <w:rPr>
          <w:rStyle w:val="ezkurwreuab5ozgtqnkl"/>
          <w:rFonts w:ascii="GHEA Grapalat" w:hAnsi="GHEA Grapalat"/>
          <w:sz w:val="22"/>
          <w:szCs w:val="22"/>
        </w:rPr>
        <w:t>имеет право</w:t>
      </w:r>
      <w:r w:rsidRPr="00611272">
        <w:rPr>
          <w:rFonts w:ascii="GHEA Grapalat" w:hAnsi="GHEA Grapalat"/>
          <w:sz w:val="22"/>
          <w:szCs w:val="22"/>
        </w:rPr>
        <w:t xml:space="preserve"> </w:t>
      </w:r>
      <w:r w:rsidRPr="00611272">
        <w:rPr>
          <w:rStyle w:val="ezkurwreuab5ozgtqnkl"/>
          <w:rFonts w:ascii="GHEA Grapalat" w:hAnsi="GHEA Grapalat"/>
          <w:sz w:val="22"/>
          <w:szCs w:val="22"/>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611272">
        <w:rPr>
          <w:rFonts w:ascii="GHEA Grapalat" w:hAnsi="GHEA Grapalat"/>
          <w:sz w:val="22"/>
          <w:szCs w:val="22"/>
        </w:rPr>
        <w:t xml:space="preserve"> </w:t>
      </w:r>
      <w:r w:rsidRPr="00611272">
        <w:rPr>
          <w:rStyle w:val="ezkurwreuab5ozgtqnkl"/>
          <w:rFonts w:ascii="GHEA Grapalat" w:hAnsi="GHEA Grapalat"/>
          <w:sz w:val="22"/>
          <w:szCs w:val="22"/>
        </w:rPr>
        <w:t xml:space="preserve">(далее-договор факторинга). В </w:t>
      </w:r>
      <w:r w:rsidRPr="00611272">
        <w:rPr>
          <w:rFonts w:ascii="GHEA Grapalat" w:hAnsi="GHEA Grapalat"/>
          <w:sz w:val="22"/>
          <w:szCs w:val="22"/>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611272">
        <w:rPr>
          <w:rStyle w:val="ezkurwreuab5ozgtqnkl"/>
          <w:rFonts w:ascii="GHEA Grapalat" w:hAnsi="GHEA Grapalat"/>
          <w:sz w:val="22"/>
          <w:szCs w:val="22"/>
        </w:rPr>
        <w:t>Заказчик</w:t>
      </w:r>
      <w:r w:rsidRPr="00611272">
        <w:rPr>
          <w:rFonts w:ascii="GHEA Grapalat" w:hAnsi="GHEA Grapalat"/>
          <w:sz w:val="22"/>
          <w:szCs w:val="22"/>
        </w:rPr>
        <w:t xml:space="preserve"> </w:t>
      </w:r>
      <w:r w:rsidRPr="00611272">
        <w:rPr>
          <w:rStyle w:val="ezkurwreuab5ozgtqnkl"/>
          <w:rFonts w:ascii="GHEA Grapalat" w:hAnsi="GHEA Grapalat"/>
          <w:sz w:val="22"/>
          <w:szCs w:val="22"/>
        </w:rPr>
        <w:t xml:space="preserve">при осуществлении платежей обеспечивает расчет и зачет штрафов и пеней </w:t>
      </w:r>
      <w:r w:rsidRPr="00611272">
        <w:rPr>
          <w:rFonts w:ascii="GHEA Grapalat" w:hAnsi="GHEA Grapalat"/>
          <w:spacing w:val="-4"/>
          <w:sz w:val="22"/>
          <w:szCs w:val="22"/>
        </w:rPr>
        <w:t>Подрядчику</w:t>
      </w:r>
      <w:r w:rsidRPr="00611272">
        <w:rPr>
          <w:rFonts w:ascii="GHEA Grapalat" w:hAnsi="GHEA Grapalat"/>
          <w:sz w:val="22"/>
          <w:szCs w:val="22"/>
        </w:rPr>
        <w:t xml:space="preserve"> </w:t>
      </w:r>
      <w:r w:rsidRPr="00611272">
        <w:rPr>
          <w:rStyle w:val="ezkurwreuab5ozgtqnkl"/>
          <w:rFonts w:ascii="GHEA Grapalat" w:hAnsi="GHEA Grapalat"/>
          <w:sz w:val="22"/>
          <w:szCs w:val="22"/>
        </w:rPr>
        <w:t>с суммами, подлежащими уплате, независимо от</w:t>
      </w:r>
      <w:r w:rsidRPr="00611272">
        <w:rPr>
          <w:rFonts w:ascii="GHEA Grapalat" w:hAnsi="GHEA Grapalat"/>
          <w:sz w:val="22"/>
          <w:szCs w:val="22"/>
        </w:rPr>
        <w:t xml:space="preserve"> </w:t>
      </w:r>
      <w:r w:rsidRPr="00611272">
        <w:rPr>
          <w:rStyle w:val="ezkurwreuab5ozgtqnkl"/>
          <w:rFonts w:ascii="GHEA Grapalat" w:hAnsi="GHEA Grapalat"/>
          <w:sz w:val="22"/>
          <w:szCs w:val="22"/>
        </w:rPr>
        <w:t>того,</w:t>
      </w:r>
      <w:r w:rsidRPr="00611272">
        <w:rPr>
          <w:rFonts w:ascii="GHEA Grapalat" w:hAnsi="GHEA Grapalat"/>
          <w:sz w:val="22"/>
          <w:szCs w:val="22"/>
        </w:rPr>
        <w:t xml:space="preserve"> </w:t>
      </w:r>
      <w:r w:rsidRPr="00611272">
        <w:rPr>
          <w:rStyle w:val="ezkurwreuab5ozgtqnkl"/>
          <w:rFonts w:ascii="GHEA Grapalat" w:hAnsi="GHEA Grapalat"/>
          <w:sz w:val="22"/>
          <w:szCs w:val="22"/>
        </w:rPr>
        <w:t>было ли</w:t>
      </w:r>
      <w:r w:rsidRPr="00611272">
        <w:rPr>
          <w:rFonts w:ascii="GHEA Grapalat" w:hAnsi="GHEA Grapalat"/>
          <w:sz w:val="22"/>
          <w:szCs w:val="22"/>
        </w:rPr>
        <w:t xml:space="preserve"> </w:t>
      </w:r>
      <w:r w:rsidRPr="00611272">
        <w:rPr>
          <w:rStyle w:val="ezkurwreuab5ozgtqnkl"/>
          <w:rFonts w:ascii="GHEA Grapalat" w:hAnsi="GHEA Grapalat"/>
          <w:sz w:val="22"/>
          <w:szCs w:val="22"/>
        </w:rPr>
        <w:t>уступлено требование</w:t>
      </w:r>
      <w:r w:rsidRPr="00611272">
        <w:rPr>
          <w:rStyle w:val="ezkurwreuab5ozgtqnkl"/>
          <w:rFonts w:ascii="GHEA Grapalat" w:hAnsi="GHEA Grapalat"/>
          <w:sz w:val="22"/>
          <w:szCs w:val="22"/>
          <w:lang w:val="hy-AM"/>
        </w:rPr>
        <w:t xml:space="preserve">. </w:t>
      </w:r>
      <w:r w:rsidRPr="00611272">
        <w:rPr>
          <w:rStyle w:val="ezkurwreuab5ozgtqnkl"/>
          <w:rFonts w:ascii="GHEA Grapalat" w:hAnsi="GHEA Grapalat"/>
          <w:sz w:val="22"/>
          <w:szCs w:val="22"/>
        </w:rPr>
        <w:t>При</w:t>
      </w:r>
      <w:r w:rsidRPr="00611272">
        <w:rPr>
          <w:rFonts w:ascii="GHEA Grapalat" w:hAnsi="GHEA Grapalat"/>
          <w:sz w:val="22"/>
          <w:szCs w:val="22"/>
        </w:rPr>
        <w:t xml:space="preserve"> </w:t>
      </w:r>
      <w:r w:rsidRPr="00611272">
        <w:rPr>
          <w:rStyle w:val="ezkurwreuab5ozgtqnkl"/>
          <w:rFonts w:ascii="GHEA Grapalat" w:hAnsi="GHEA Grapalat"/>
          <w:sz w:val="22"/>
          <w:szCs w:val="22"/>
        </w:rPr>
        <w:t xml:space="preserve">этом, в случае получения письменного уведомления об уступке требования на основании договора факторинга (Приложение N </w:t>
      </w:r>
      <w:r w:rsidR="00E64589" w:rsidRPr="00611272">
        <w:rPr>
          <w:rStyle w:val="ezkurwreuab5ozgtqnkl"/>
          <w:rFonts w:ascii="GHEA Grapalat" w:hAnsi="GHEA Grapalat"/>
          <w:sz w:val="22"/>
          <w:szCs w:val="22"/>
        </w:rPr>
        <w:t>5</w:t>
      </w:r>
      <w:r w:rsidRPr="00611272">
        <w:rPr>
          <w:rStyle w:val="ezkurwreuab5ozgtqnkl"/>
          <w:rFonts w:ascii="GHEA Grapalat" w:hAnsi="GHEA Grapalat"/>
          <w:sz w:val="22"/>
          <w:szCs w:val="22"/>
        </w:rPr>
        <w:t>) Заказчик</w:t>
      </w:r>
      <w:r w:rsidRPr="00611272">
        <w:rPr>
          <w:rFonts w:ascii="GHEA Grapalat" w:hAnsi="GHEA Grapalat"/>
          <w:sz w:val="22"/>
          <w:szCs w:val="22"/>
        </w:rPr>
        <w:t xml:space="preserve"> </w:t>
      </w:r>
      <w:r w:rsidRPr="00611272">
        <w:rPr>
          <w:rStyle w:val="ezkurwreuab5ozgtqnkl"/>
          <w:rFonts w:ascii="GHEA Grapalat" w:hAnsi="GHEA Grapalat"/>
          <w:sz w:val="22"/>
          <w:szCs w:val="22"/>
        </w:rPr>
        <w:t>производит платеж, установленный договором, финансовому</w:t>
      </w:r>
      <w:r w:rsidRPr="00611272">
        <w:rPr>
          <w:rFonts w:ascii="GHEA Grapalat" w:hAnsi="GHEA Grapalat"/>
          <w:sz w:val="22"/>
          <w:szCs w:val="22"/>
        </w:rPr>
        <w:t xml:space="preserve"> </w:t>
      </w:r>
      <w:r w:rsidRPr="00611272">
        <w:rPr>
          <w:rStyle w:val="ezkurwreuab5ozgtqnkl"/>
          <w:rFonts w:ascii="GHEA Grapalat" w:hAnsi="GHEA Grapalat"/>
          <w:sz w:val="22"/>
          <w:szCs w:val="22"/>
        </w:rPr>
        <w:t>агенту, если</w:t>
      </w:r>
      <w:r w:rsidRPr="00611272">
        <w:rPr>
          <w:rFonts w:ascii="GHEA Grapalat" w:hAnsi="GHEA Grapalat"/>
          <w:sz w:val="22"/>
          <w:szCs w:val="22"/>
        </w:rPr>
        <w:t xml:space="preserve"> </w:t>
      </w:r>
      <w:r w:rsidRPr="00611272">
        <w:rPr>
          <w:rStyle w:val="ezkurwreuab5ozgtqnkl"/>
          <w:rFonts w:ascii="GHEA Grapalat" w:hAnsi="GHEA Grapalat"/>
          <w:sz w:val="22"/>
          <w:szCs w:val="22"/>
        </w:rPr>
        <w:t>уведомление</w:t>
      </w:r>
      <w:r w:rsidRPr="00611272">
        <w:rPr>
          <w:rFonts w:ascii="GHEA Grapalat" w:hAnsi="GHEA Grapalat"/>
          <w:sz w:val="22"/>
          <w:szCs w:val="22"/>
        </w:rPr>
        <w:t xml:space="preserve"> </w:t>
      </w:r>
      <w:r w:rsidRPr="00611272">
        <w:rPr>
          <w:rStyle w:val="ezkurwreuab5ozgtqnkl"/>
          <w:rFonts w:ascii="GHEA Grapalat" w:hAnsi="GHEA Grapalat"/>
          <w:sz w:val="22"/>
          <w:szCs w:val="22"/>
        </w:rPr>
        <w:t>было получено</w:t>
      </w:r>
      <w:r w:rsidRPr="00611272">
        <w:rPr>
          <w:rFonts w:ascii="GHEA Grapalat" w:hAnsi="GHEA Grapalat"/>
          <w:sz w:val="22"/>
          <w:szCs w:val="22"/>
        </w:rPr>
        <w:t xml:space="preserve"> </w:t>
      </w:r>
      <w:r w:rsidRPr="00611272">
        <w:rPr>
          <w:rStyle w:val="ezkurwreuab5ozgtqnkl"/>
          <w:rFonts w:ascii="GHEA Grapalat" w:hAnsi="GHEA Grapalat"/>
          <w:sz w:val="22"/>
          <w:szCs w:val="22"/>
        </w:rPr>
        <w:t>в день, предшествующий дню внесения Заказчиком платежного поручения и копии протокола в казначейскую систему уполномоченного органа.</w:t>
      </w:r>
      <w:r w:rsidR="00323C68" w:rsidRPr="00611272">
        <w:rPr>
          <w:rStyle w:val="ezkurwreuab5ozgtqnkl"/>
          <w:rFonts w:ascii="GHEA Grapalat" w:hAnsi="GHEA Grapalat"/>
          <w:sz w:val="22"/>
          <w:szCs w:val="22"/>
        </w:rPr>
        <w:t xml:space="preserve"> </w:t>
      </w:r>
      <w:r w:rsidR="00323C68" w:rsidRPr="00611272">
        <w:rPr>
          <w:rStyle w:val="ezkurwreuab5ozgtqnkl"/>
          <w:rFonts w:ascii="GHEA Grapalat" w:hAnsi="GHEA Grapalat"/>
          <w:sz w:val="22"/>
          <w:szCs w:val="22"/>
          <w:vertAlign w:val="superscript"/>
        </w:rPr>
        <w:t>34</w:t>
      </w:r>
    </w:p>
    <w:p w14:paraId="2CF1B191"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lastRenderedPageBreak/>
        <w:t>8.1</w:t>
      </w:r>
      <w:r w:rsidR="00244B5D" w:rsidRPr="00611272">
        <w:rPr>
          <w:rFonts w:ascii="GHEA Grapalat" w:hAnsi="GHEA Grapalat"/>
          <w:sz w:val="22"/>
          <w:szCs w:val="22"/>
        </w:rPr>
        <w:t>3</w:t>
      </w:r>
      <w:r w:rsidRPr="00611272">
        <w:rPr>
          <w:rFonts w:ascii="GHEA Grapalat" w:hAnsi="GHEA Grapalat"/>
          <w:sz w:val="22"/>
          <w:szCs w:val="22"/>
        </w:rPr>
        <w:t>.</w:t>
      </w:r>
      <w:r w:rsidRPr="00611272">
        <w:rPr>
          <w:rFonts w:ascii="GHEA Grapalat" w:hAnsi="GHEA Grapalat"/>
          <w:sz w:val="22"/>
          <w:szCs w:val="22"/>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F35E4D0"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8.1</w:t>
      </w:r>
      <w:r w:rsidR="00244B5D" w:rsidRPr="00611272">
        <w:rPr>
          <w:rFonts w:ascii="GHEA Grapalat" w:hAnsi="GHEA Grapalat"/>
          <w:sz w:val="22"/>
          <w:szCs w:val="22"/>
        </w:rPr>
        <w:t>4</w:t>
      </w:r>
      <w:r w:rsidRPr="00611272">
        <w:rPr>
          <w:rFonts w:ascii="GHEA Grapalat" w:hAnsi="GHEA Grapalat"/>
          <w:sz w:val="22"/>
          <w:szCs w:val="22"/>
        </w:rPr>
        <w:t>.</w:t>
      </w:r>
      <w:r w:rsidRPr="00611272">
        <w:rPr>
          <w:rFonts w:ascii="GHEA Grapalat" w:hAnsi="GHEA Grapalat"/>
          <w:sz w:val="22"/>
          <w:szCs w:val="22"/>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w:t>
      </w:r>
      <w:r w:rsidR="002346A4" w:rsidRPr="00611272">
        <w:rPr>
          <w:rFonts w:ascii="GHEA Grapalat" w:hAnsi="GHEA Grapalat"/>
          <w:sz w:val="22"/>
          <w:szCs w:val="22"/>
        </w:rPr>
        <w:t>,</w:t>
      </w:r>
      <w:r w:rsidRPr="00611272">
        <w:rPr>
          <w:rFonts w:ascii="GHEA Grapalat" w:hAnsi="GHEA Grapalat"/>
          <w:sz w:val="22"/>
          <w:szCs w:val="22"/>
        </w:rPr>
        <w:t xml:space="preserve"> № 4.1 </w:t>
      </w:r>
      <w:r w:rsidR="002346A4" w:rsidRPr="00611272">
        <w:rPr>
          <w:rFonts w:ascii="GHEA Grapalat" w:hAnsi="GHEA Grapalat"/>
          <w:sz w:val="22"/>
          <w:szCs w:val="22"/>
        </w:rPr>
        <w:t xml:space="preserve">и № 5 </w:t>
      </w:r>
      <w:r w:rsidRPr="00611272">
        <w:rPr>
          <w:rFonts w:ascii="GHEA Grapalat" w:hAnsi="GHEA Grapalat"/>
          <w:sz w:val="22"/>
          <w:szCs w:val="22"/>
        </w:rPr>
        <w:t>к настоящему договору считаются неотъемлемой частью договора.</w:t>
      </w:r>
    </w:p>
    <w:p w14:paraId="30765515" w14:textId="4650647E"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8.1</w:t>
      </w:r>
      <w:r w:rsidR="00244B5D" w:rsidRPr="00611272">
        <w:rPr>
          <w:rFonts w:ascii="GHEA Grapalat" w:hAnsi="GHEA Grapalat"/>
          <w:sz w:val="22"/>
          <w:szCs w:val="22"/>
        </w:rPr>
        <w:t>5</w:t>
      </w:r>
      <w:r w:rsidRPr="00611272">
        <w:rPr>
          <w:rFonts w:ascii="GHEA Grapalat" w:hAnsi="GHEA Grapalat"/>
          <w:sz w:val="22"/>
          <w:szCs w:val="22"/>
        </w:rPr>
        <w:t>.</w:t>
      </w:r>
      <w:r w:rsidRPr="00611272">
        <w:rPr>
          <w:rFonts w:ascii="GHEA Grapalat" w:hAnsi="GHEA Grapalat"/>
          <w:sz w:val="22"/>
          <w:szCs w:val="22"/>
        </w:rPr>
        <w:tab/>
        <w:t>К отношениям, связанным с настоящим договором, применяется право Республики Армения.</w:t>
      </w:r>
    </w:p>
    <w:p w14:paraId="46AAE198" w14:textId="4CEFC206" w:rsidR="00BB28C8" w:rsidRPr="00611272" w:rsidRDefault="00BB28C8" w:rsidP="00172186">
      <w:pPr>
        <w:widowControl w:val="0"/>
        <w:tabs>
          <w:tab w:val="left" w:pos="1276"/>
        </w:tabs>
        <w:ind w:firstLine="567"/>
        <w:jc w:val="both"/>
        <w:rPr>
          <w:rFonts w:ascii="GHEA Grapalat" w:hAnsi="GHEA Grapalat"/>
          <w:sz w:val="22"/>
          <w:szCs w:val="22"/>
          <w:vertAlign w:val="superscript"/>
        </w:rPr>
      </w:pPr>
      <w:r w:rsidRPr="00611272">
        <w:rPr>
          <w:rFonts w:ascii="GHEA Grapalat" w:hAnsi="GHEA Grapalat"/>
          <w:sz w:val="22"/>
          <w:szCs w:val="22"/>
        </w:rPr>
        <w:t>8.1</w:t>
      </w:r>
      <w:r w:rsidR="00244B5D" w:rsidRPr="00611272">
        <w:rPr>
          <w:rFonts w:ascii="GHEA Grapalat" w:hAnsi="GHEA Grapalat"/>
          <w:sz w:val="22"/>
          <w:szCs w:val="22"/>
        </w:rPr>
        <w:t>6</w:t>
      </w:r>
      <w:r w:rsidRPr="00611272">
        <w:rPr>
          <w:rFonts w:ascii="GHEA Grapalat" w:hAnsi="GHEA Grapalat"/>
          <w:sz w:val="22"/>
          <w:szCs w:val="22"/>
        </w:rPr>
        <w:t>.</w:t>
      </w:r>
      <w:r w:rsidRPr="00611272">
        <w:rPr>
          <w:rFonts w:ascii="GHEA Grapalat" w:hAnsi="GHEA Grapalat"/>
          <w:sz w:val="22"/>
          <w:szCs w:val="22"/>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E27E53" w:rsidRPr="00611272">
        <w:rPr>
          <w:rFonts w:ascii="GHEA Grapalat" w:hAnsi="GHEA Grapalat"/>
          <w:color w:val="000000" w:themeColor="text1"/>
          <w:sz w:val="22"/>
          <w:szCs w:val="22"/>
        </w:rPr>
        <w:t xml:space="preserve">При этом расчет шестимесячного периода, данного настоящим пунктом для </w:t>
      </w:r>
      <w:proofErr w:type="spellStart"/>
      <w:r w:rsidR="00E27E53" w:rsidRPr="00611272">
        <w:rPr>
          <w:rFonts w:ascii="GHEA Grapalat" w:hAnsi="GHEA Grapalat"/>
          <w:color w:val="000000" w:themeColor="text1"/>
          <w:sz w:val="22"/>
          <w:szCs w:val="22"/>
        </w:rPr>
        <w:t>предусмотрения</w:t>
      </w:r>
      <w:proofErr w:type="spellEnd"/>
      <w:r w:rsidR="00E27E53" w:rsidRPr="00611272">
        <w:rPr>
          <w:rFonts w:ascii="GHEA Grapalat" w:hAnsi="GHEA Grapalat"/>
          <w:color w:val="000000" w:themeColor="text1"/>
          <w:sz w:val="22"/>
          <w:szCs w:val="22"/>
        </w:rPr>
        <w:t xml:space="preserve">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w:t>
      </w:r>
      <w:r w:rsidRPr="00611272">
        <w:rPr>
          <w:rFonts w:ascii="GHEA Grapalat" w:hAnsi="GHEA Grapalat"/>
          <w:sz w:val="22"/>
          <w:szCs w:val="22"/>
        </w:rPr>
        <w:t xml:space="preserve">Если размер выделенных для исполнения договора финансовых средств превышает </w:t>
      </w:r>
      <w:proofErr w:type="spellStart"/>
      <w:r w:rsidR="004E3919" w:rsidRPr="00611272">
        <w:rPr>
          <w:rFonts w:ascii="GHEA Grapalat" w:hAnsi="GHEA Grapalat"/>
          <w:sz w:val="22"/>
          <w:szCs w:val="22"/>
        </w:rPr>
        <w:t>двадцатипятикратный</w:t>
      </w:r>
      <w:proofErr w:type="spellEnd"/>
      <w:r w:rsidR="004E3919" w:rsidRPr="00611272">
        <w:rPr>
          <w:rFonts w:ascii="GHEA Grapalat" w:hAnsi="GHEA Grapalat"/>
          <w:sz w:val="22"/>
          <w:szCs w:val="22"/>
        </w:rPr>
        <w:t xml:space="preserve"> </w:t>
      </w:r>
      <w:r w:rsidRPr="00611272">
        <w:rPr>
          <w:rFonts w:ascii="GHEA Grapalat" w:hAnsi="GHEA Grapalat"/>
          <w:sz w:val="22"/>
          <w:szCs w:val="22"/>
        </w:rPr>
        <w:t xml:space="preserve">кратный размер базовой единицы закупок, то Заказчиком будет </w:t>
      </w:r>
      <w:proofErr w:type="spellStart"/>
      <w:r w:rsidRPr="00611272">
        <w:rPr>
          <w:rFonts w:ascii="GHEA Grapalat" w:hAnsi="GHEA Grapalat"/>
          <w:sz w:val="22"/>
          <w:szCs w:val="22"/>
        </w:rPr>
        <w:t>заключенo</w:t>
      </w:r>
      <w:proofErr w:type="spellEnd"/>
      <w:r w:rsidRPr="00611272">
        <w:rPr>
          <w:rFonts w:ascii="GHEA Grapalat" w:hAnsi="GHEA Grapalat"/>
          <w:sz w:val="22"/>
          <w:szCs w:val="22"/>
        </w:rPr>
        <w:t xml:space="preserve"> соглашение в случае, если представленн</w:t>
      </w:r>
      <w:r w:rsidR="00F005EE" w:rsidRPr="00611272">
        <w:rPr>
          <w:rFonts w:ascii="GHEA Grapalat" w:hAnsi="GHEA Grapalat"/>
          <w:sz w:val="22"/>
          <w:szCs w:val="22"/>
        </w:rPr>
        <w:t>ые</w:t>
      </w:r>
      <w:r w:rsidRPr="00611272">
        <w:rPr>
          <w:rFonts w:ascii="GHEA Grapalat" w:hAnsi="GHEA Grapalat"/>
          <w:sz w:val="22"/>
          <w:szCs w:val="22"/>
        </w:rPr>
        <w:t xml:space="preserve"> Подрядчиком в виде неустойки </w:t>
      </w:r>
      <w:r w:rsidR="00605DF5" w:rsidRPr="00611272">
        <w:rPr>
          <w:rFonts w:ascii="GHEA Grapalat" w:hAnsi="GHEA Grapalat"/>
          <w:sz w:val="22"/>
          <w:szCs w:val="22"/>
        </w:rPr>
        <w:t xml:space="preserve">обеспечение </w:t>
      </w:r>
      <w:r w:rsidRPr="00611272">
        <w:rPr>
          <w:rFonts w:ascii="GHEA Grapalat" w:hAnsi="GHEA Grapalat"/>
          <w:sz w:val="22"/>
          <w:szCs w:val="22"/>
        </w:rPr>
        <w:t>договора заменя</w:t>
      </w:r>
      <w:r w:rsidR="00C3050C" w:rsidRPr="00611272">
        <w:rPr>
          <w:rFonts w:ascii="GHEA Grapalat" w:hAnsi="GHEA Grapalat"/>
          <w:sz w:val="22"/>
          <w:szCs w:val="22"/>
        </w:rPr>
        <w:t>ю</w:t>
      </w:r>
      <w:r w:rsidRPr="00611272">
        <w:rPr>
          <w:rFonts w:ascii="GHEA Grapalat" w:hAnsi="GHEA Grapalat"/>
          <w:sz w:val="22"/>
          <w:szCs w:val="22"/>
        </w:rPr>
        <w:t>тся гарантией или наличными деньгами, с учетом требований абзаца "б" подпункта 1</w:t>
      </w:r>
      <w:r w:rsidR="00F005EE" w:rsidRPr="00611272">
        <w:rPr>
          <w:rFonts w:ascii="GHEA Grapalat" w:hAnsi="GHEA Grapalat"/>
          <w:sz w:val="22"/>
          <w:szCs w:val="22"/>
        </w:rPr>
        <w:t>7</w:t>
      </w:r>
      <w:r w:rsidRPr="00611272">
        <w:rPr>
          <w:rFonts w:ascii="GHEA Grapalat" w:hAnsi="GHEA Grapalat"/>
          <w:sz w:val="22"/>
          <w:szCs w:val="22"/>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w:t>
      </w:r>
      <w:r w:rsidR="00817E19" w:rsidRPr="00611272">
        <w:rPr>
          <w:rFonts w:ascii="GHEA Grapalat" w:hAnsi="GHEA Grapalat"/>
          <w:sz w:val="22"/>
          <w:szCs w:val="22"/>
        </w:rPr>
        <w:t xml:space="preserve">обеспечения </w:t>
      </w:r>
      <w:r w:rsidRPr="00611272">
        <w:rPr>
          <w:rFonts w:ascii="GHEA Grapalat" w:hAnsi="GHEA Grapalat"/>
          <w:sz w:val="22"/>
          <w:szCs w:val="22"/>
        </w:rPr>
        <w:t xml:space="preserve">договора </w:t>
      </w:r>
      <w:r w:rsidR="00817E19" w:rsidRPr="00611272">
        <w:rPr>
          <w:rFonts w:ascii="GHEA Grapalat" w:hAnsi="GHEA Grapalat"/>
          <w:sz w:val="22"/>
          <w:szCs w:val="22"/>
        </w:rPr>
        <w:t>представленног</w:t>
      </w:r>
      <w:r w:rsidR="00D670E6" w:rsidRPr="00611272">
        <w:rPr>
          <w:rFonts w:ascii="GHEA Grapalat" w:hAnsi="GHEA Grapalat"/>
          <w:sz w:val="22"/>
          <w:szCs w:val="22"/>
        </w:rPr>
        <w:t>о</w:t>
      </w:r>
      <w:r w:rsidR="00817E19" w:rsidRPr="00611272">
        <w:rPr>
          <w:rFonts w:ascii="GHEA Grapalat" w:hAnsi="GHEA Grapalat"/>
          <w:sz w:val="22"/>
          <w:szCs w:val="22"/>
        </w:rPr>
        <w:t xml:space="preserve"> </w:t>
      </w:r>
      <w:r w:rsidRPr="00611272">
        <w:rPr>
          <w:rFonts w:ascii="GHEA Grapalat" w:hAnsi="GHEA Grapalat"/>
          <w:sz w:val="22"/>
          <w:szCs w:val="22"/>
        </w:rPr>
        <w:t>в виде неустойки, также представляет Заказчику нов</w:t>
      </w:r>
      <w:r w:rsidR="003937C5" w:rsidRPr="00611272">
        <w:rPr>
          <w:rFonts w:ascii="GHEA Grapalat" w:hAnsi="GHEA Grapalat"/>
          <w:sz w:val="22"/>
          <w:szCs w:val="22"/>
        </w:rPr>
        <w:t>ые</w:t>
      </w:r>
      <w:r w:rsidRPr="00611272">
        <w:rPr>
          <w:rFonts w:ascii="GHEA Grapalat" w:hAnsi="GHEA Grapalat"/>
          <w:sz w:val="22"/>
          <w:szCs w:val="22"/>
        </w:rPr>
        <w:t xml:space="preserve"> обеспечени</w:t>
      </w:r>
      <w:r w:rsidR="003937C5" w:rsidRPr="00611272">
        <w:rPr>
          <w:rFonts w:ascii="GHEA Grapalat" w:hAnsi="GHEA Grapalat"/>
          <w:sz w:val="22"/>
          <w:szCs w:val="22"/>
        </w:rPr>
        <w:t xml:space="preserve">я </w:t>
      </w:r>
      <w:r w:rsidRPr="00611272">
        <w:rPr>
          <w:rFonts w:ascii="GHEA Grapalat" w:hAnsi="GHEA Grapalat"/>
          <w:sz w:val="22"/>
          <w:szCs w:val="22"/>
        </w:rPr>
        <w:t xml:space="preserve"> в течение </w:t>
      </w:r>
      <w:r w:rsidR="00A66D88" w:rsidRPr="00611272">
        <w:rPr>
          <w:rFonts w:ascii="GHEA Grapalat" w:hAnsi="GHEA Grapalat"/>
          <w:sz w:val="22"/>
          <w:szCs w:val="22"/>
        </w:rPr>
        <w:t xml:space="preserve"> ---- </w:t>
      </w:r>
      <w:r w:rsidRPr="00611272">
        <w:rPr>
          <w:rFonts w:ascii="GHEA Grapalat" w:hAnsi="GHEA Grapalat"/>
          <w:sz w:val="22"/>
          <w:szCs w:val="22"/>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23C68" w:rsidRPr="00611272">
        <w:rPr>
          <w:rStyle w:val="af7"/>
          <w:rFonts w:ascii="GHEA Grapalat" w:hAnsi="GHEA Grapalat"/>
          <w:sz w:val="22"/>
          <w:szCs w:val="22"/>
        </w:rPr>
        <w:t>3</w:t>
      </w:r>
      <w:r w:rsidR="00323C68" w:rsidRPr="00611272">
        <w:rPr>
          <w:rFonts w:ascii="GHEA Grapalat" w:hAnsi="GHEA Grapalat"/>
          <w:sz w:val="22"/>
          <w:szCs w:val="22"/>
          <w:vertAlign w:val="superscript"/>
        </w:rPr>
        <w:t>5</w:t>
      </w:r>
    </w:p>
    <w:p w14:paraId="24F33F57" w14:textId="77777777" w:rsidR="00BB3C02" w:rsidRPr="00611272" w:rsidRDefault="00BB3C02" w:rsidP="00172186">
      <w:pPr>
        <w:widowControl w:val="0"/>
        <w:tabs>
          <w:tab w:val="left" w:pos="1276"/>
        </w:tabs>
        <w:ind w:firstLine="567"/>
        <w:jc w:val="both"/>
        <w:rPr>
          <w:rFonts w:ascii="GHEA Grapalat" w:hAnsi="GHEA Grapalat"/>
          <w:sz w:val="22"/>
          <w:szCs w:val="22"/>
        </w:rPr>
      </w:pPr>
    </w:p>
    <w:p w14:paraId="249D56D4" w14:textId="6CD47801" w:rsidR="00BB28C8" w:rsidRDefault="00BB28C8" w:rsidP="00172186">
      <w:pPr>
        <w:widowControl w:val="0"/>
        <w:jc w:val="center"/>
        <w:rPr>
          <w:rFonts w:ascii="GHEA Grapalat" w:hAnsi="GHEA Grapalat"/>
          <w:b/>
          <w:sz w:val="22"/>
          <w:szCs w:val="22"/>
        </w:rPr>
      </w:pPr>
      <w:r w:rsidRPr="00611272">
        <w:rPr>
          <w:rFonts w:ascii="GHEA Grapalat" w:hAnsi="GHEA Grapalat"/>
          <w:b/>
          <w:sz w:val="22"/>
          <w:szCs w:val="22"/>
        </w:rPr>
        <w:t>9. АДРЕСА, БАНКОВСКИЕ РЕКВИЗИТЫ И ПОДПИСИ СТОРОН</w:t>
      </w:r>
    </w:p>
    <w:p w14:paraId="2E0CA9BD" w14:textId="36D87660" w:rsidR="00DF0938" w:rsidRDefault="00DF0938" w:rsidP="00172186">
      <w:pPr>
        <w:widowControl w:val="0"/>
        <w:jc w:val="center"/>
        <w:rPr>
          <w:rFonts w:ascii="GHEA Grapalat" w:hAnsi="GHEA Grapalat"/>
          <w:b/>
          <w:sz w:val="22"/>
          <w:szCs w:val="22"/>
        </w:rPr>
      </w:pPr>
    </w:p>
    <w:p w14:paraId="29421BFD" w14:textId="77777777" w:rsidR="00DF0938" w:rsidRPr="00611272" w:rsidRDefault="00DF0938" w:rsidP="00172186">
      <w:pPr>
        <w:widowControl w:val="0"/>
        <w:jc w:val="center"/>
        <w:rPr>
          <w:rFonts w:ascii="GHEA Grapalat" w:hAnsi="GHEA Grapalat" w:cs="Sylfaen"/>
          <w:b/>
          <w:sz w:val="22"/>
          <w:szCs w:val="22"/>
        </w:rPr>
      </w:pPr>
    </w:p>
    <w:tbl>
      <w:tblPr>
        <w:tblW w:w="9639" w:type="dxa"/>
        <w:jc w:val="center"/>
        <w:tblLayout w:type="fixed"/>
        <w:tblLook w:val="0000" w:firstRow="0" w:lastRow="0" w:firstColumn="0" w:lastColumn="0" w:noHBand="0" w:noVBand="0"/>
      </w:tblPr>
      <w:tblGrid>
        <w:gridCol w:w="4536"/>
        <w:gridCol w:w="760"/>
        <w:gridCol w:w="4343"/>
      </w:tblGrid>
      <w:tr w:rsidR="00BB28C8" w:rsidRPr="00611272" w14:paraId="26DDF7DC" w14:textId="77777777" w:rsidTr="003D2146">
        <w:trPr>
          <w:jc w:val="center"/>
        </w:trPr>
        <w:tc>
          <w:tcPr>
            <w:tcW w:w="4536" w:type="dxa"/>
          </w:tcPr>
          <w:p w14:paraId="4318D3A3" w14:textId="68388DF4" w:rsidR="00BB28C8" w:rsidRDefault="00BB28C8" w:rsidP="00172186">
            <w:pPr>
              <w:widowControl w:val="0"/>
              <w:jc w:val="center"/>
              <w:rPr>
                <w:rFonts w:ascii="GHEA Grapalat" w:hAnsi="GHEA Grapalat"/>
                <w:b/>
                <w:sz w:val="22"/>
                <w:szCs w:val="22"/>
              </w:rPr>
            </w:pPr>
            <w:r w:rsidRPr="00611272">
              <w:rPr>
                <w:rFonts w:ascii="GHEA Grapalat" w:hAnsi="GHEA Grapalat"/>
                <w:b/>
                <w:sz w:val="22"/>
                <w:szCs w:val="22"/>
              </w:rPr>
              <w:t>ЗАКАЗЧИК</w:t>
            </w:r>
          </w:p>
          <w:p w14:paraId="5CAAA9B3" w14:textId="1A3D0CA0" w:rsidR="00DF0938" w:rsidRDefault="00DF0938" w:rsidP="00172186">
            <w:pPr>
              <w:widowControl w:val="0"/>
              <w:jc w:val="center"/>
              <w:rPr>
                <w:rFonts w:ascii="GHEA Grapalat" w:hAnsi="GHEA Grapalat"/>
                <w:b/>
                <w:sz w:val="22"/>
                <w:szCs w:val="22"/>
              </w:rPr>
            </w:pPr>
          </w:p>
          <w:p w14:paraId="331A0C60" w14:textId="77777777" w:rsidR="00DF0938" w:rsidRPr="00611272" w:rsidRDefault="00DF0938" w:rsidP="00172186">
            <w:pPr>
              <w:widowControl w:val="0"/>
              <w:jc w:val="center"/>
              <w:rPr>
                <w:rFonts w:ascii="GHEA Grapalat" w:hAnsi="GHEA Grapalat" w:cs="Sylfaen"/>
                <w:b/>
                <w:bCs/>
                <w:sz w:val="22"/>
                <w:szCs w:val="22"/>
              </w:rPr>
            </w:pPr>
          </w:p>
          <w:p w14:paraId="2A7BFF24" w14:textId="77777777" w:rsidR="00BB28C8" w:rsidRPr="00611272" w:rsidRDefault="00BB28C8" w:rsidP="00172186">
            <w:pPr>
              <w:widowControl w:val="0"/>
              <w:jc w:val="center"/>
              <w:rPr>
                <w:rFonts w:ascii="GHEA Grapalat" w:hAnsi="GHEA Grapalat"/>
                <w:sz w:val="22"/>
                <w:szCs w:val="22"/>
                <w:lang w:val="en-US"/>
              </w:rPr>
            </w:pPr>
            <w:r w:rsidRPr="00611272">
              <w:rPr>
                <w:rFonts w:ascii="GHEA Grapalat" w:hAnsi="GHEA Grapalat"/>
                <w:sz w:val="22"/>
                <w:szCs w:val="22"/>
                <w:lang w:val="en-US"/>
              </w:rPr>
              <w:t>______________________</w:t>
            </w:r>
          </w:p>
          <w:p w14:paraId="71F7C345" w14:textId="77777777" w:rsidR="00BB28C8" w:rsidRPr="00611272" w:rsidRDefault="00BB28C8" w:rsidP="00172186">
            <w:pPr>
              <w:widowControl w:val="0"/>
              <w:jc w:val="center"/>
              <w:rPr>
                <w:rFonts w:ascii="GHEA Grapalat" w:hAnsi="GHEA Grapalat"/>
                <w:sz w:val="22"/>
                <w:szCs w:val="22"/>
                <w:vertAlign w:val="superscript"/>
              </w:rPr>
            </w:pPr>
            <w:r w:rsidRPr="00611272">
              <w:rPr>
                <w:rFonts w:ascii="GHEA Grapalat" w:hAnsi="GHEA Grapalat"/>
                <w:sz w:val="22"/>
                <w:szCs w:val="22"/>
                <w:vertAlign w:val="superscript"/>
              </w:rPr>
              <w:t>/подпись/</w:t>
            </w:r>
          </w:p>
          <w:p w14:paraId="490B1AF0" w14:textId="77777777" w:rsidR="00BB28C8" w:rsidRPr="00611272" w:rsidRDefault="00BB28C8" w:rsidP="00172186">
            <w:pPr>
              <w:widowControl w:val="0"/>
              <w:jc w:val="center"/>
              <w:rPr>
                <w:rFonts w:ascii="GHEA Grapalat" w:hAnsi="GHEA Grapalat"/>
                <w:sz w:val="22"/>
                <w:szCs w:val="22"/>
              </w:rPr>
            </w:pPr>
            <w:r w:rsidRPr="00611272">
              <w:rPr>
                <w:rFonts w:ascii="GHEA Grapalat" w:hAnsi="GHEA Grapalat"/>
                <w:sz w:val="22"/>
                <w:szCs w:val="22"/>
              </w:rPr>
              <w:t>М. П.</w:t>
            </w:r>
          </w:p>
        </w:tc>
        <w:tc>
          <w:tcPr>
            <w:tcW w:w="760" w:type="dxa"/>
          </w:tcPr>
          <w:p w14:paraId="4A15402E" w14:textId="77777777" w:rsidR="00BB28C8" w:rsidRPr="00611272" w:rsidRDefault="00BB28C8" w:rsidP="00172186">
            <w:pPr>
              <w:widowControl w:val="0"/>
              <w:jc w:val="center"/>
              <w:rPr>
                <w:rFonts w:ascii="GHEA Grapalat" w:hAnsi="GHEA Grapalat"/>
                <w:sz w:val="22"/>
                <w:szCs w:val="22"/>
              </w:rPr>
            </w:pPr>
          </w:p>
        </w:tc>
        <w:tc>
          <w:tcPr>
            <w:tcW w:w="4343" w:type="dxa"/>
          </w:tcPr>
          <w:p w14:paraId="2C4BFA21" w14:textId="095985D6" w:rsidR="00BB28C8" w:rsidRDefault="00BB28C8" w:rsidP="00172186">
            <w:pPr>
              <w:widowControl w:val="0"/>
              <w:jc w:val="center"/>
              <w:rPr>
                <w:rFonts w:ascii="GHEA Grapalat" w:hAnsi="GHEA Grapalat"/>
                <w:b/>
                <w:sz w:val="22"/>
                <w:szCs w:val="22"/>
              </w:rPr>
            </w:pPr>
            <w:r w:rsidRPr="00611272">
              <w:rPr>
                <w:rFonts w:ascii="GHEA Grapalat" w:hAnsi="GHEA Grapalat"/>
                <w:b/>
                <w:sz w:val="22"/>
                <w:szCs w:val="22"/>
              </w:rPr>
              <w:t>ПОДРЯДЧИК</w:t>
            </w:r>
          </w:p>
          <w:p w14:paraId="4A7016BE" w14:textId="4925531C" w:rsidR="00DF0938" w:rsidRDefault="00DF0938" w:rsidP="00172186">
            <w:pPr>
              <w:widowControl w:val="0"/>
              <w:jc w:val="center"/>
              <w:rPr>
                <w:rFonts w:ascii="GHEA Grapalat" w:hAnsi="GHEA Grapalat"/>
                <w:b/>
                <w:sz w:val="22"/>
                <w:szCs w:val="22"/>
              </w:rPr>
            </w:pPr>
          </w:p>
          <w:p w14:paraId="37F23C14" w14:textId="77777777" w:rsidR="00DF0938" w:rsidRPr="00611272" w:rsidRDefault="00DF0938" w:rsidP="00172186">
            <w:pPr>
              <w:widowControl w:val="0"/>
              <w:jc w:val="center"/>
              <w:rPr>
                <w:rFonts w:ascii="GHEA Grapalat" w:hAnsi="GHEA Grapalat" w:cs="Sylfaen"/>
                <w:b/>
                <w:bCs/>
                <w:sz w:val="22"/>
                <w:szCs w:val="22"/>
              </w:rPr>
            </w:pPr>
          </w:p>
          <w:p w14:paraId="79C7A086" w14:textId="77777777" w:rsidR="00BB28C8" w:rsidRPr="00611272" w:rsidRDefault="00BB28C8" w:rsidP="00172186">
            <w:pPr>
              <w:widowControl w:val="0"/>
              <w:jc w:val="center"/>
              <w:rPr>
                <w:rFonts w:ascii="GHEA Grapalat" w:hAnsi="GHEA Grapalat"/>
                <w:sz w:val="22"/>
                <w:szCs w:val="22"/>
                <w:lang w:val="en-US"/>
              </w:rPr>
            </w:pPr>
            <w:r w:rsidRPr="00611272">
              <w:rPr>
                <w:rFonts w:ascii="GHEA Grapalat" w:hAnsi="GHEA Grapalat"/>
                <w:sz w:val="22"/>
                <w:szCs w:val="22"/>
                <w:lang w:val="en-US"/>
              </w:rPr>
              <w:t>___________________</w:t>
            </w:r>
          </w:p>
          <w:p w14:paraId="7A661B07" w14:textId="77777777" w:rsidR="00BB28C8" w:rsidRPr="00611272" w:rsidRDefault="00BB28C8" w:rsidP="00172186">
            <w:pPr>
              <w:widowControl w:val="0"/>
              <w:jc w:val="center"/>
              <w:rPr>
                <w:rFonts w:ascii="GHEA Grapalat" w:hAnsi="GHEA Grapalat"/>
                <w:sz w:val="22"/>
                <w:szCs w:val="22"/>
                <w:vertAlign w:val="superscript"/>
              </w:rPr>
            </w:pPr>
            <w:r w:rsidRPr="00611272">
              <w:rPr>
                <w:rFonts w:ascii="GHEA Grapalat" w:hAnsi="GHEA Grapalat"/>
                <w:sz w:val="22"/>
                <w:szCs w:val="22"/>
                <w:vertAlign w:val="superscript"/>
              </w:rPr>
              <w:t>/подпись/</w:t>
            </w:r>
          </w:p>
          <w:p w14:paraId="3A27E08B" w14:textId="77777777" w:rsidR="00BB28C8" w:rsidRPr="00611272" w:rsidRDefault="00BB28C8" w:rsidP="00172186">
            <w:pPr>
              <w:widowControl w:val="0"/>
              <w:jc w:val="center"/>
              <w:rPr>
                <w:rFonts w:ascii="GHEA Grapalat" w:hAnsi="GHEA Grapalat"/>
                <w:sz w:val="22"/>
                <w:szCs w:val="22"/>
              </w:rPr>
            </w:pPr>
            <w:r w:rsidRPr="00611272">
              <w:rPr>
                <w:rFonts w:ascii="GHEA Grapalat" w:hAnsi="GHEA Grapalat"/>
                <w:sz w:val="22"/>
                <w:szCs w:val="22"/>
              </w:rPr>
              <w:t>М. П.</w:t>
            </w:r>
          </w:p>
        </w:tc>
      </w:tr>
    </w:tbl>
    <w:p w14:paraId="2C7A71B7" w14:textId="77777777" w:rsidR="00BB28C8" w:rsidRPr="002647CA" w:rsidRDefault="00BB28C8" w:rsidP="00172186">
      <w:pPr>
        <w:widowControl w:val="0"/>
        <w:tabs>
          <w:tab w:val="left" w:pos="1276"/>
        </w:tabs>
        <w:ind w:firstLine="567"/>
        <w:jc w:val="both"/>
        <w:rPr>
          <w:rFonts w:ascii="GHEA Grapalat" w:hAnsi="GHEA Grapalat"/>
          <w:i/>
          <w:lang w:val="en-US"/>
        </w:rPr>
      </w:pPr>
    </w:p>
    <w:p w14:paraId="70693532" w14:textId="77777777" w:rsidR="00BB28C8" w:rsidRPr="00611272" w:rsidRDefault="00BB28C8" w:rsidP="00172186">
      <w:pPr>
        <w:widowControl w:val="0"/>
        <w:tabs>
          <w:tab w:val="left" w:pos="1276"/>
        </w:tabs>
        <w:ind w:firstLine="567"/>
        <w:jc w:val="both"/>
        <w:rPr>
          <w:rFonts w:ascii="GHEA Grapalat" w:hAnsi="GHEA Grapalat"/>
          <w:sz w:val="22"/>
          <w:szCs w:val="22"/>
          <w:u w:val="single"/>
        </w:rPr>
      </w:pPr>
      <w:r w:rsidRPr="00611272">
        <w:rPr>
          <w:rFonts w:ascii="GHEA Grapalat" w:hAnsi="GHEA Grapalat"/>
          <w:i/>
          <w:sz w:val="22"/>
          <w:szCs w:val="22"/>
        </w:rPr>
        <w:t>В случае необходимости в проект договора могут быть включены не противоречащие законодательству Республики Армения положения.</w:t>
      </w:r>
    </w:p>
    <w:p w14:paraId="0F2AB674" w14:textId="77777777" w:rsidR="00323C68" w:rsidRPr="00611272" w:rsidRDefault="00323C68" w:rsidP="00172186">
      <w:pPr>
        <w:pStyle w:val="af2"/>
        <w:widowControl w:val="0"/>
        <w:jc w:val="both"/>
        <w:rPr>
          <w:rFonts w:ascii="GHEA Grapalat" w:hAnsi="GHEA Grapalat"/>
          <w:i/>
          <w:sz w:val="18"/>
          <w:szCs w:val="18"/>
        </w:rPr>
      </w:pPr>
      <w:r w:rsidRPr="00611272">
        <w:rPr>
          <w:rFonts w:ascii="GHEA Grapalat" w:hAnsi="GHEA Grapalat"/>
          <w:i/>
          <w:sz w:val="18"/>
          <w:szCs w:val="18"/>
        </w:rPr>
        <w:t>-----------------------------------------------</w:t>
      </w:r>
    </w:p>
    <w:p w14:paraId="74A63A35" w14:textId="77777777" w:rsidR="00323C68" w:rsidRPr="00611272" w:rsidRDefault="00323C68" w:rsidP="00172186">
      <w:pPr>
        <w:pStyle w:val="af2"/>
        <w:widowControl w:val="0"/>
        <w:jc w:val="both"/>
        <w:rPr>
          <w:rFonts w:ascii="GHEA Grapalat" w:hAnsi="GHEA Grapalat"/>
          <w:i/>
          <w:sz w:val="18"/>
          <w:szCs w:val="18"/>
          <w:lang w:val="hy-AM" w:eastAsia="en-US"/>
        </w:rPr>
      </w:pPr>
      <w:r w:rsidRPr="00611272">
        <w:rPr>
          <w:rFonts w:ascii="GHEA Grapalat" w:hAnsi="GHEA Grapalat"/>
          <w:i/>
          <w:sz w:val="18"/>
          <w:szCs w:val="18"/>
          <w:vertAlign w:val="superscript"/>
        </w:rPr>
        <w:t xml:space="preserve">35 </w:t>
      </w:r>
      <w:r w:rsidRPr="00611272">
        <w:rPr>
          <w:rFonts w:ascii="GHEA Grapalat" w:hAnsi="GHEA Grapalat"/>
          <w:i/>
          <w:sz w:val="18"/>
          <w:szCs w:val="18"/>
        </w:rPr>
        <w:t xml:space="preserve">Если Договор заключается на основании части 6 статьи 15 закона Республики Армения "О закупках", и цена Договора не превышает </w:t>
      </w:r>
      <w:proofErr w:type="spellStart"/>
      <w:r w:rsidRPr="00611272">
        <w:rPr>
          <w:rFonts w:ascii="GHEA Grapalat" w:hAnsi="GHEA Grapalat"/>
          <w:i/>
          <w:sz w:val="18"/>
          <w:szCs w:val="18"/>
        </w:rPr>
        <w:t>двадцатипятикратный</w:t>
      </w:r>
      <w:proofErr w:type="spellEnd"/>
      <w:r w:rsidRPr="00611272">
        <w:rPr>
          <w:rFonts w:ascii="GHEA Grapalat" w:hAnsi="GHEA Grapalat"/>
          <w:i/>
          <w:sz w:val="18"/>
          <w:szCs w:val="18"/>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611272">
        <w:rPr>
          <w:rFonts w:ascii="GHEA Grapalat" w:hAnsi="GHEA Grapalat"/>
          <w:sz w:val="18"/>
          <w:szCs w:val="18"/>
        </w:rPr>
        <w:t xml:space="preserve"> </w:t>
      </w:r>
      <w:r w:rsidRPr="00611272">
        <w:rPr>
          <w:rFonts w:ascii="GHEA Grapalat" w:hAnsi="GHEA Grapalat"/>
          <w:i/>
          <w:sz w:val="18"/>
          <w:szCs w:val="18"/>
        </w:rPr>
        <w:t xml:space="preserve">   </w:t>
      </w:r>
    </w:p>
    <w:p w14:paraId="2813FAB1" w14:textId="77777777" w:rsidR="00323C68" w:rsidRPr="00611272" w:rsidRDefault="00323C68" w:rsidP="00172186">
      <w:pPr>
        <w:pStyle w:val="af2"/>
        <w:widowControl w:val="0"/>
        <w:jc w:val="both"/>
        <w:rPr>
          <w:rFonts w:ascii="GHEA Grapalat" w:hAnsi="GHEA Grapalat"/>
          <w:i/>
          <w:sz w:val="18"/>
          <w:szCs w:val="18"/>
          <w:lang w:val="hy-AM" w:eastAsia="en-US"/>
        </w:rPr>
      </w:pPr>
      <w:r w:rsidRPr="00611272">
        <w:rPr>
          <w:rFonts w:ascii="GHEA Grapalat" w:hAnsi="GHEA Grapalat"/>
          <w:i/>
          <w:sz w:val="18"/>
          <w:szCs w:val="18"/>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14:paraId="21852075" w14:textId="77777777" w:rsidR="00A66D88" w:rsidRPr="00611272" w:rsidRDefault="00A66D88" w:rsidP="00172186">
      <w:pPr>
        <w:pStyle w:val="af2"/>
        <w:widowControl w:val="0"/>
        <w:jc w:val="both"/>
        <w:rPr>
          <w:rFonts w:ascii="GHEA Grapalat" w:hAnsi="GHEA Grapalat"/>
          <w:i/>
          <w:sz w:val="18"/>
          <w:szCs w:val="18"/>
          <w:lang w:val="hy-AM" w:eastAsia="en-US"/>
        </w:rPr>
      </w:pPr>
      <w:r w:rsidRPr="00611272">
        <w:rPr>
          <w:rStyle w:val="ezkurwreuab5ozgtqnkl"/>
          <w:rFonts w:ascii="GHEA Grapalat" w:hAnsi="GHEA Grapalat" w:cs="Cambria"/>
          <w:i/>
          <w:sz w:val="18"/>
          <w:szCs w:val="18"/>
        </w:rPr>
        <w:t>Срок</w:t>
      </w:r>
      <w:r w:rsidRPr="00611272">
        <w:rPr>
          <w:rStyle w:val="ezkurwreuab5ozgtqnkl"/>
          <w:rFonts w:ascii="GHEA Grapalat" w:hAnsi="GHEA Grapalat"/>
          <w:i/>
          <w:sz w:val="18"/>
          <w:szCs w:val="18"/>
        </w:rPr>
        <w:t xml:space="preserve">, </w:t>
      </w:r>
      <w:r w:rsidRPr="00611272">
        <w:rPr>
          <w:rStyle w:val="ezkurwreuab5ozgtqnkl"/>
          <w:rFonts w:ascii="GHEA Grapalat" w:hAnsi="GHEA Grapalat" w:cs="Cambria"/>
          <w:i/>
          <w:sz w:val="18"/>
          <w:szCs w:val="18"/>
        </w:rPr>
        <w:t>установленный</w:t>
      </w:r>
      <w:r w:rsidRPr="00611272">
        <w:rPr>
          <w:rFonts w:ascii="GHEA Grapalat" w:hAnsi="GHEA Grapalat"/>
          <w:i/>
          <w:sz w:val="18"/>
          <w:szCs w:val="18"/>
        </w:rPr>
        <w:t xml:space="preserve"> в </w:t>
      </w:r>
      <w:r w:rsidRPr="00611272">
        <w:rPr>
          <w:rStyle w:val="ezkurwreuab5ozgtqnkl"/>
          <w:rFonts w:ascii="GHEA Grapalat" w:hAnsi="GHEA Grapalat"/>
          <w:i/>
          <w:sz w:val="18"/>
          <w:szCs w:val="18"/>
        </w:rPr>
        <w:t>5-ом</w:t>
      </w:r>
      <w:r w:rsidRPr="00611272">
        <w:rPr>
          <w:rFonts w:ascii="GHEA Grapalat" w:hAnsi="GHEA Grapalat"/>
          <w:i/>
          <w:sz w:val="18"/>
          <w:szCs w:val="18"/>
        </w:rPr>
        <w:t xml:space="preserve"> </w:t>
      </w:r>
      <w:r w:rsidRPr="00611272">
        <w:rPr>
          <w:rStyle w:val="ezkurwreuab5ozgtqnkl"/>
          <w:rFonts w:ascii="GHEA Grapalat" w:hAnsi="GHEA Grapalat" w:cs="Cambria"/>
          <w:i/>
          <w:sz w:val="18"/>
          <w:szCs w:val="18"/>
        </w:rPr>
        <w:t>предложении настоящего</w:t>
      </w:r>
      <w:r w:rsidRPr="00611272">
        <w:rPr>
          <w:rFonts w:ascii="GHEA Grapalat" w:hAnsi="GHEA Grapalat"/>
          <w:i/>
          <w:sz w:val="18"/>
          <w:szCs w:val="18"/>
        </w:rPr>
        <w:t xml:space="preserve"> </w:t>
      </w:r>
      <w:r w:rsidRPr="00611272">
        <w:rPr>
          <w:rStyle w:val="ezkurwreuab5ozgtqnkl"/>
          <w:rFonts w:ascii="GHEA Grapalat" w:hAnsi="GHEA Grapalat" w:cs="Cambria"/>
          <w:i/>
          <w:sz w:val="18"/>
          <w:szCs w:val="18"/>
        </w:rPr>
        <w:t>пункта</w:t>
      </w:r>
      <w:r w:rsidRPr="00611272">
        <w:rPr>
          <w:rFonts w:ascii="GHEA Grapalat" w:hAnsi="GHEA Grapalat"/>
          <w:i/>
          <w:sz w:val="18"/>
          <w:szCs w:val="18"/>
        </w:rPr>
        <w:t xml:space="preserve">, </w:t>
      </w:r>
      <w:r w:rsidRPr="00611272">
        <w:rPr>
          <w:rStyle w:val="ezkurwreuab5ozgtqnkl"/>
          <w:rFonts w:ascii="GHEA Grapalat" w:hAnsi="GHEA Grapalat" w:cs="Cambria"/>
          <w:i/>
          <w:sz w:val="18"/>
          <w:szCs w:val="18"/>
        </w:rPr>
        <w:t>не</w:t>
      </w:r>
      <w:r w:rsidRPr="00611272">
        <w:rPr>
          <w:rFonts w:ascii="GHEA Grapalat" w:hAnsi="GHEA Grapalat"/>
          <w:i/>
          <w:sz w:val="18"/>
          <w:szCs w:val="18"/>
        </w:rPr>
        <w:t xml:space="preserve"> </w:t>
      </w:r>
      <w:r w:rsidRPr="00611272">
        <w:rPr>
          <w:rStyle w:val="ezkurwreuab5ozgtqnkl"/>
          <w:rFonts w:ascii="GHEA Grapalat" w:hAnsi="GHEA Grapalat" w:cs="Cambria"/>
          <w:i/>
          <w:sz w:val="18"/>
          <w:szCs w:val="18"/>
        </w:rPr>
        <w:t>может</w:t>
      </w:r>
      <w:r w:rsidRPr="00611272">
        <w:rPr>
          <w:rStyle w:val="ezkurwreuab5ozgtqnkl"/>
          <w:rFonts w:ascii="GHEA Grapalat" w:hAnsi="GHEA Grapalat"/>
          <w:i/>
          <w:sz w:val="18"/>
          <w:szCs w:val="18"/>
        </w:rPr>
        <w:t xml:space="preserve"> </w:t>
      </w:r>
      <w:r w:rsidRPr="00611272">
        <w:rPr>
          <w:rStyle w:val="ezkurwreuab5ozgtqnkl"/>
          <w:rFonts w:ascii="GHEA Grapalat" w:hAnsi="GHEA Grapalat" w:cs="Cambria"/>
          <w:i/>
          <w:sz w:val="18"/>
          <w:szCs w:val="18"/>
        </w:rPr>
        <w:t>быть</w:t>
      </w:r>
      <w:r w:rsidRPr="00611272">
        <w:rPr>
          <w:rStyle w:val="ezkurwreuab5ozgtqnkl"/>
          <w:rFonts w:ascii="GHEA Grapalat" w:hAnsi="GHEA Grapalat"/>
          <w:i/>
          <w:sz w:val="18"/>
          <w:szCs w:val="18"/>
        </w:rPr>
        <w:t xml:space="preserve"> </w:t>
      </w:r>
      <w:r w:rsidRPr="00611272">
        <w:rPr>
          <w:rStyle w:val="ezkurwreuab5ozgtqnkl"/>
          <w:rFonts w:ascii="GHEA Grapalat" w:hAnsi="GHEA Grapalat" w:cs="Cambria"/>
          <w:i/>
          <w:sz w:val="18"/>
          <w:szCs w:val="18"/>
        </w:rPr>
        <w:t>менее</w:t>
      </w:r>
      <w:r w:rsidRPr="00611272">
        <w:rPr>
          <w:rFonts w:ascii="GHEA Grapalat" w:hAnsi="GHEA Grapalat"/>
          <w:i/>
          <w:sz w:val="18"/>
          <w:szCs w:val="18"/>
        </w:rPr>
        <w:t xml:space="preserve"> </w:t>
      </w:r>
      <w:r w:rsidRPr="00611272">
        <w:rPr>
          <w:rStyle w:val="ezkurwreuab5ozgtqnkl"/>
          <w:rFonts w:ascii="GHEA Grapalat" w:hAnsi="GHEA Grapalat"/>
          <w:i/>
          <w:sz w:val="18"/>
          <w:szCs w:val="18"/>
        </w:rPr>
        <w:t>10</w:t>
      </w:r>
      <w:r w:rsidRPr="00611272">
        <w:rPr>
          <w:rFonts w:ascii="GHEA Grapalat" w:hAnsi="GHEA Grapalat"/>
          <w:i/>
          <w:sz w:val="18"/>
          <w:szCs w:val="18"/>
        </w:rPr>
        <w:t xml:space="preserve"> </w:t>
      </w:r>
      <w:r w:rsidRPr="00611272">
        <w:rPr>
          <w:rStyle w:val="ezkurwreuab5ozgtqnkl"/>
          <w:rFonts w:ascii="GHEA Grapalat" w:hAnsi="GHEA Grapalat" w:cs="Cambria"/>
          <w:i/>
          <w:sz w:val="18"/>
          <w:szCs w:val="18"/>
        </w:rPr>
        <w:t>рабочих</w:t>
      </w:r>
      <w:r w:rsidRPr="00611272">
        <w:rPr>
          <w:rFonts w:ascii="GHEA Grapalat" w:hAnsi="GHEA Grapalat"/>
          <w:i/>
          <w:sz w:val="18"/>
          <w:szCs w:val="18"/>
        </w:rPr>
        <w:t xml:space="preserve"> </w:t>
      </w:r>
      <w:r w:rsidRPr="00611272">
        <w:rPr>
          <w:rStyle w:val="ezkurwreuab5ozgtqnkl"/>
          <w:rFonts w:ascii="GHEA Grapalat" w:hAnsi="GHEA Grapalat" w:cs="Cambria"/>
          <w:i/>
          <w:sz w:val="18"/>
          <w:szCs w:val="18"/>
        </w:rPr>
        <w:t>дней</w:t>
      </w:r>
      <w:r w:rsidRPr="00611272">
        <w:rPr>
          <w:rStyle w:val="ezkurwreuab5ozgtqnkl"/>
          <w:rFonts w:ascii="GHEA Grapalat" w:hAnsi="GHEA Grapalat" w:cs="Cambria"/>
          <w:i/>
          <w:sz w:val="18"/>
          <w:szCs w:val="18"/>
          <w:lang w:val="hy-AM"/>
        </w:rPr>
        <w:t>.</w:t>
      </w:r>
    </w:p>
    <w:p w14:paraId="0B3AFF46" w14:textId="77777777" w:rsidR="00BB28C8" w:rsidRPr="002647CA" w:rsidRDefault="00BB28C8" w:rsidP="00172186">
      <w:pPr>
        <w:widowControl w:val="0"/>
        <w:ind w:firstLine="567"/>
        <w:rPr>
          <w:rFonts w:ascii="GHEA Grapalat" w:hAnsi="GHEA Grapalat"/>
          <w:i/>
          <w:lang w:val="hy-AM"/>
        </w:rPr>
      </w:pPr>
    </w:p>
    <w:p w14:paraId="715FE0F1" w14:textId="77777777" w:rsidR="00323C68" w:rsidRPr="002647CA" w:rsidRDefault="00323C68" w:rsidP="00172186">
      <w:pPr>
        <w:rPr>
          <w:rFonts w:ascii="GHEA Grapalat" w:hAnsi="GHEA Grapalat"/>
          <w:i/>
          <w:lang w:val="hy-AM"/>
        </w:rPr>
      </w:pPr>
      <w:r w:rsidRPr="002647CA">
        <w:rPr>
          <w:rFonts w:ascii="GHEA Grapalat" w:hAnsi="GHEA Grapalat"/>
          <w:i/>
        </w:rPr>
        <w:br w:type="page"/>
      </w:r>
    </w:p>
    <w:p w14:paraId="06456674" w14:textId="77777777" w:rsidR="00BB28C8" w:rsidRPr="00B27F56" w:rsidRDefault="00BB28C8" w:rsidP="00172186">
      <w:pPr>
        <w:widowControl w:val="0"/>
        <w:ind w:firstLine="567"/>
        <w:jc w:val="right"/>
        <w:rPr>
          <w:rFonts w:ascii="GHEA Grapalat" w:hAnsi="GHEA Grapalat" w:cs="Arial"/>
          <w:b/>
          <w:bCs/>
          <w:i/>
        </w:rPr>
      </w:pPr>
      <w:r w:rsidRPr="00B27F56">
        <w:rPr>
          <w:rFonts w:ascii="GHEA Grapalat" w:hAnsi="GHEA Grapalat"/>
          <w:b/>
          <w:bCs/>
          <w:i/>
        </w:rPr>
        <w:lastRenderedPageBreak/>
        <w:t>Приложение № 1</w:t>
      </w:r>
    </w:p>
    <w:p w14:paraId="2F782F02" w14:textId="77777777" w:rsidR="00BB28C8" w:rsidRPr="00B27F56" w:rsidRDefault="00BB28C8" w:rsidP="00172186">
      <w:pPr>
        <w:widowControl w:val="0"/>
        <w:ind w:firstLine="567"/>
        <w:jc w:val="right"/>
        <w:rPr>
          <w:rFonts w:ascii="GHEA Grapalat" w:hAnsi="GHEA Grapalat" w:cs="Arial"/>
          <w:b/>
          <w:bCs/>
          <w:i/>
        </w:rPr>
      </w:pPr>
      <w:r w:rsidRPr="00B27F56">
        <w:rPr>
          <w:rFonts w:ascii="GHEA Grapalat" w:hAnsi="GHEA Grapalat"/>
          <w:b/>
          <w:bCs/>
          <w:i/>
        </w:rPr>
        <w:t>к Договору под кодом</w:t>
      </w:r>
      <w:r w:rsidRPr="00B27F56">
        <w:rPr>
          <w:rFonts w:ascii="GHEA Grapalat" w:hAnsi="GHEA Grapalat" w:cs="Arial"/>
          <w:b/>
          <w:bCs/>
          <w:i/>
        </w:rPr>
        <w:br/>
      </w:r>
      <w:r w:rsidRPr="00B27F56">
        <w:rPr>
          <w:rFonts w:ascii="GHEA Grapalat" w:hAnsi="GHEA Grapalat"/>
          <w:b/>
          <w:bCs/>
          <w:i/>
        </w:rPr>
        <w:t xml:space="preserve">заключенному " </w:t>
      </w:r>
      <w:r w:rsidRPr="00B27F56">
        <w:rPr>
          <w:rFonts w:ascii="GHEA Grapalat" w:hAnsi="GHEA Grapalat"/>
          <w:b/>
          <w:bCs/>
          <w:i/>
        </w:rPr>
        <w:tab/>
        <w:t xml:space="preserve">"  </w:t>
      </w:r>
      <w:r w:rsidRPr="00B27F56">
        <w:rPr>
          <w:rFonts w:ascii="GHEA Grapalat" w:hAnsi="GHEA Grapalat"/>
          <w:b/>
          <w:bCs/>
          <w:i/>
        </w:rPr>
        <w:tab/>
        <w:t>20</w:t>
      </w:r>
      <w:r w:rsidRPr="00B27F56">
        <w:rPr>
          <w:rFonts w:ascii="GHEA Grapalat" w:hAnsi="GHEA Grapalat"/>
          <w:b/>
          <w:bCs/>
          <w:i/>
        </w:rPr>
        <w:tab/>
        <w:t>г.</w:t>
      </w:r>
    </w:p>
    <w:p w14:paraId="30B0226A" w14:textId="77777777" w:rsidR="00BB28C8" w:rsidRPr="002647CA" w:rsidRDefault="00BB28C8" w:rsidP="00172186">
      <w:pPr>
        <w:widowControl w:val="0"/>
        <w:ind w:firstLine="567"/>
        <w:jc w:val="center"/>
        <w:rPr>
          <w:rFonts w:ascii="GHEA Grapalat" w:hAnsi="GHEA Grapalat"/>
          <w:b/>
        </w:rPr>
      </w:pPr>
    </w:p>
    <w:p w14:paraId="17A57375" w14:textId="77777777" w:rsidR="00BB3C02" w:rsidRDefault="00BB3C02" w:rsidP="00BB3C02">
      <w:pPr>
        <w:widowControl w:val="0"/>
        <w:ind w:firstLine="567"/>
        <w:jc w:val="center"/>
        <w:rPr>
          <w:rFonts w:ascii="GHEA Grapalat" w:hAnsi="GHEA Grapalat" w:cs="GHEA Grapalat"/>
          <w:b/>
          <w:sz w:val="22"/>
          <w:szCs w:val="22"/>
          <w:shd w:val="clear" w:color="auto" w:fill="FFFFFF"/>
          <w:lang w:val="af-ZA"/>
        </w:rPr>
      </w:pPr>
    </w:p>
    <w:p w14:paraId="235384A7" w14:textId="0865CCC6" w:rsidR="00BB3C02" w:rsidRPr="00676EDA" w:rsidRDefault="002E0E94" w:rsidP="00BB3C02">
      <w:pPr>
        <w:widowControl w:val="0"/>
        <w:ind w:firstLine="567"/>
        <w:jc w:val="center"/>
        <w:rPr>
          <w:rFonts w:ascii="GHEA Grapalat" w:hAnsi="GHEA Grapalat"/>
          <w:lang w:val="hy-AM"/>
        </w:rPr>
      </w:pPr>
      <w:r w:rsidRPr="002E0E94">
        <w:rPr>
          <w:rFonts w:ascii="GHEA Grapalat" w:hAnsi="GHEA Grapalat" w:cs="GHEA Grapalat"/>
          <w:b/>
          <w:sz w:val="22"/>
          <w:szCs w:val="22"/>
          <w:shd w:val="clear" w:color="auto" w:fill="FFFFFF"/>
          <w:lang w:val="af-ZA"/>
        </w:rPr>
        <w:t>В РАМКАХ ПРОГРАММ СУБСИДИРОВАНИЯ, НАПРАВЛЕННЫХ НА РАЗВИТИЕ ЭКОНОМИЧЕСКОЙ И СОЦИАЛЬНОЙ ИНФРАСТРУКТУР ОБЩИН РЕСПУБЛИКИ АРМЕНИЯ, ЗАВЕРШЕНЫ РАБОТЫ ПО СТРОИТЕЛЬСТВУ ГАЗОПРОВОДА, ПИТАЮЩЕГО НАСЕЛЕННЫЕ ПУНКТЫ КРАШЕН, ДЖАДЖУР, ДЖАДЖУРАВАН И МЕЦ САРИАР ОБЩИНЫ АХУРЯН ШИРАКСКОЙ ОБЛАСТИ РЕСПУБЛИКИ АРМЕНИЯ.</w:t>
      </w:r>
    </w:p>
    <w:p w14:paraId="5614D149" w14:textId="77777777" w:rsidR="00BB3C02" w:rsidRPr="00676EDA" w:rsidRDefault="00BB3C02" w:rsidP="00BB3C02">
      <w:pPr>
        <w:widowControl w:val="0"/>
        <w:ind w:firstLine="567"/>
        <w:jc w:val="center"/>
        <w:rPr>
          <w:rFonts w:ascii="GHEA Grapalat" w:hAnsi="GHEA Grapalat"/>
          <w:lang w:val="hy-AM"/>
        </w:rPr>
      </w:pPr>
    </w:p>
    <w:p w14:paraId="77ADB675" w14:textId="77777777" w:rsidR="00BB3C02" w:rsidRPr="00676EDA" w:rsidRDefault="00BB3C02" w:rsidP="00BB3C02">
      <w:pPr>
        <w:widowControl w:val="0"/>
        <w:ind w:firstLine="567"/>
        <w:jc w:val="center"/>
        <w:rPr>
          <w:rFonts w:ascii="GHEA Grapalat" w:hAnsi="GHEA Grapalat"/>
          <w:lang w:val="hy-AM"/>
        </w:rPr>
      </w:pPr>
    </w:p>
    <w:p w14:paraId="5E3D97A5" w14:textId="77777777" w:rsidR="00BB3C02" w:rsidRPr="00676EDA" w:rsidRDefault="00BB3C02" w:rsidP="00BB3C02">
      <w:pPr>
        <w:widowControl w:val="0"/>
        <w:ind w:firstLine="567"/>
        <w:jc w:val="center"/>
        <w:rPr>
          <w:rFonts w:ascii="GHEA Grapalat" w:hAnsi="GHEA Grapalat"/>
          <w:i/>
          <w:color w:val="FF0000"/>
          <w:sz w:val="28"/>
          <w:szCs w:val="28"/>
          <w:lang w:val="hy-AM"/>
        </w:rPr>
      </w:pPr>
      <w:r w:rsidRPr="00676EDA">
        <w:rPr>
          <w:rFonts w:ascii="GHEA Grapalat" w:hAnsi="GHEA Grapalat"/>
          <w:i/>
          <w:color w:val="FF0000"/>
          <w:sz w:val="28"/>
          <w:szCs w:val="28"/>
          <w:lang w:val="hy-AM"/>
        </w:rPr>
        <w:t>С прикрепленным файлом</w:t>
      </w:r>
    </w:p>
    <w:p w14:paraId="7BEF7991" w14:textId="77777777" w:rsidR="00BB3C02" w:rsidRPr="00B00E5F" w:rsidRDefault="00BB3C02" w:rsidP="00630CF7">
      <w:pPr>
        <w:ind w:firstLine="709"/>
        <w:rPr>
          <w:rFonts w:ascii="GHEA Grapalat" w:hAnsi="GHEA Grapalat"/>
        </w:rPr>
      </w:pPr>
      <w:r w:rsidRPr="00B00E5F">
        <w:rPr>
          <w:rFonts w:ascii="GHEA Grapalat" w:hAnsi="GHEA Grapalat"/>
        </w:rPr>
        <w:t>1. Выполнять работы в соответствии со строительными нормами, правилами и техническими условиями,</w:t>
      </w:r>
    </w:p>
    <w:p w14:paraId="2D17ADB5" w14:textId="77777777" w:rsidR="00BB3C02" w:rsidRPr="00B00E5F" w:rsidRDefault="00BB3C02" w:rsidP="00630CF7">
      <w:pPr>
        <w:ind w:firstLine="709"/>
        <w:rPr>
          <w:rFonts w:ascii="GHEA Grapalat" w:hAnsi="GHEA Grapalat"/>
        </w:rPr>
      </w:pPr>
      <w:r w:rsidRPr="00B00E5F">
        <w:rPr>
          <w:rFonts w:ascii="GHEA Grapalat" w:hAnsi="GHEA Grapalat"/>
        </w:rPr>
        <w:t>2. Обеспечить документы, подтверждающие качество строительных материалов, используемых при строительстве (технические паспорта и др.) и их соответствие стандартам, техническим и другим нормативным требованиям.</w:t>
      </w:r>
    </w:p>
    <w:p w14:paraId="006FC051" w14:textId="77777777" w:rsidR="00BB3C02" w:rsidRPr="00B00E5F" w:rsidRDefault="00BB3C02" w:rsidP="00630CF7">
      <w:pPr>
        <w:ind w:firstLine="709"/>
        <w:rPr>
          <w:rFonts w:ascii="GHEA Grapalat" w:hAnsi="GHEA Grapalat"/>
        </w:rPr>
      </w:pPr>
      <w:r w:rsidRPr="00B00E5F">
        <w:rPr>
          <w:rFonts w:ascii="GHEA Grapalat" w:hAnsi="GHEA Grapalat"/>
        </w:rPr>
        <w:t>3. Составить в установленном порядке акты выполненных работ, провести все необходимые лабораторные исследования с участием заинтересованных организаций, составить их акты.</w:t>
      </w:r>
    </w:p>
    <w:p w14:paraId="5A318272" w14:textId="77777777" w:rsidR="00BB3C02" w:rsidRPr="00B3090E" w:rsidRDefault="00BB3C02" w:rsidP="00630CF7">
      <w:pPr>
        <w:ind w:firstLine="709"/>
        <w:rPr>
          <w:rFonts w:ascii="GHEA Grapalat" w:hAnsi="GHEA Grapalat"/>
        </w:rPr>
      </w:pPr>
      <w:r w:rsidRPr="00B00E5F">
        <w:rPr>
          <w:rFonts w:ascii="GHEA Grapalat" w:hAnsi="GHEA Grapalat"/>
        </w:rPr>
        <w:t xml:space="preserve">4. Подрядчик </w:t>
      </w:r>
      <w:r w:rsidRPr="00B3090E">
        <w:rPr>
          <w:rFonts w:ascii="GHEA Grapalat" w:hAnsi="GHEA Grapalat"/>
        </w:rPr>
        <w:t>обязан строго соблюдать график выполнения работ.</w:t>
      </w:r>
    </w:p>
    <w:p w14:paraId="386630E6" w14:textId="77777777" w:rsidR="00BB3C02" w:rsidRPr="00067736" w:rsidRDefault="00BB3C02" w:rsidP="00630CF7">
      <w:pPr>
        <w:ind w:firstLine="709"/>
        <w:rPr>
          <w:rFonts w:ascii="GHEA Grapalat" w:hAnsi="GHEA Grapalat"/>
          <w:b/>
          <w:bCs/>
        </w:rPr>
      </w:pPr>
      <w:r w:rsidRPr="00067736">
        <w:rPr>
          <w:rFonts w:ascii="GHEA Grapalat" w:hAnsi="GHEA Grapalat"/>
          <w:b/>
          <w:bCs/>
        </w:rPr>
        <w:t>5. Гарантийный срок: 3 года.</w:t>
      </w:r>
    </w:p>
    <w:p w14:paraId="08C4EAF9" w14:textId="77777777" w:rsidR="00BB3C02" w:rsidRPr="00FF2F2B" w:rsidRDefault="00BB3C02" w:rsidP="00BB3C02">
      <w:pPr>
        <w:rPr>
          <w:rFonts w:ascii="GHEA Grapalat" w:hAnsi="GHEA Grapalat"/>
          <w:lang w:val="hy-AM"/>
        </w:rPr>
      </w:pPr>
    </w:p>
    <w:p w14:paraId="05770FD4" w14:textId="6D203F6A" w:rsidR="00BB3C02" w:rsidRPr="00876962" w:rsidRDefault="00BB3C02" w:rsidP="00BB3C02">
      <w:pPr>
        <w:rPr>
          <w:rFonts w:ascii="GHEA Grapalat" w:hAnsi="GHEA Grapalat"/>
          <w:lang w:val="hy-AM"/>
        </w:rPr>
      </w:pPr>
      <w:r w:rsidRPr="00876962">
        <w:rPr>
          <w:rFonts w:ascii="GHEA Grapalat" w:hAnsi="GHEA Grapalat"/>
          <w:lang w:val="hy-AM"/>
        </w:rPr>
        <w:t xml:space="preserve">* Подрядчик выполняет работы в поселке </w:t>
      </w:r>
      <w:r w:rsidR="00E2654E" w:rsidRPr="002E0E94">
        <w:rPr>
          <w:rFonts w:ascii="GHEA Grapalat" w:hAnsi="GHEA Grapalat" w:cs="GHEA Grapalat"/>
          <w:b/>
          <w:sz w:val="22"/>
          <w:szCs w:val="22"/>
          <w:shd w:val="clear" w:color="auto" w:fill="FFFFFF"/>
          <w:lang w:val="af-ZA"/>
        </w:rPr>
        <w:t>Пункты Крашен, Джаджур, Джаджураван и Мец Сариар</w:t>
      </w:r>
      <w:r w:rsidR="00E2654E">
        <w:rPr>
          <w:rFonts w:ascii="GHEA Grapalat" w:hAnsi="GHEA Grapalat"/>
          <w:lang w:val="hy-AM"/>
        </w:rPr>
        <w:t xml:space="preserve">, </w:t>
      </w:r>
      <w:r w:rsidRPr="00876962">
        <w:rPr>
          <w:rFonts w:ascii="GHEA Grapalat" w:hAnsi="GHEA Grapalat"/>
          <w:lang w:val="hy-AM"/>
        </w:rPr>
        <w:t>общины Ахурян Ширакской области РА.</w:t>
      </w:r>
    </w:p>
    <w:p w14:paraId="43A6E26D" w14:textId="77777777" w:rsidR="00BB3C02" w:rsidRPr="00876962" w:rsidRDefault="00BB3C02" w:rsidP="00BB3C02">
      <w:pPr>
        <w:rPr>
          <w:lang w:val="hy-AM"/>
        </w:rPr>
      </w:pPr>
    </w:p>
    <w:p w14:paraId="74494217" w14:textId="77777777" w:rsidR="00BB3C02" w:rsidRPr="00876962" w:rsidRDefault="00BB3C02" w:rsidP="00BB3C02">
      <w:pPr>
        <w:widowControl w:val="0"/>
        <w:ind w:firstLine="567"/>
        <w:jc w:val="center"/>
        <w:rPr>
          <w:rFonts w:ascii="GHEA Grapalat" w:hAnsi="GHEA Grapalat"/>
          <w:b/>
          <w:sz w:val="28"/>
          <w:szCs w:val="28"/>
          <w:lang w:val="hy-AM"/>
        </w:rPr>
      </w:pPr>
    </w:p>
    <w:p w14:paraId="39796C09" w14:textId="77777777" w:rsidR="00BB3C02" w:rsidRPr="00876962" w:rsidRDefault="00BB3C02" w:rsidP="00BB3C02">
      <w:pPr>
        <w:widowControl w:val="0"/>
        <w:ind w:firstLine="567"/>
        <w:rPr>
          <w:rFonts w:ascii="GHEA Grapalat" w:hAnsi="GHEA Grapalat"/>
          <w:i/>
          <w:lang w:val="hy-AM"/>
        </w:rPr>
      </w:pPr>
    </w:p>
    <w:p w14:paraId="5DA458E9" w14:textId="77777777" w:rsidR="00BB28C8" w:rsidRPr="00BB3C02" w:rsidRDefault="00BB28C8" w:rsidP="00172186">
      <w:pPr>
        <w:widowControl w:val="0"/>
        <w:ind w:firstLine="567"/>
        <w:jc w:val="right"/>
        <w:rPr>
          <w:rFonts w:ascii="GHEA Grapalat" w:hAnsi="GHEA Grapalat"/>
          <w:i/>
          <w:lang w:val="hy-AM"/>
        </w:rPr>
      </w:pPr>
    </w:p>
    <w:tbl>
      <w:tblPr>
        <w:tblW w:w="9639" w:type="dxa"/>
        <w:jc w:val="center"/>
        <w:tblLayout w:type="fixed"/>
        <w:tblLook w:val="0000" w:firstRow="0" w:lastRow="0" w:firstColumn="0" w:lastColumn="0" w:noHBand="0" w:noVBand="0"/>
      </w:tblPr>
      <w:tblGrid>
        <w:gridCol w:w="4536"/>
        <w:gridCol w:w="760"/>
        <w:gridCol w:w="4343"/>
      </w:tblGrid>
      <w:tr w:rsidR="00BB28C8" w:rsidRPr="002647CA" w14:paraId="09E32F45" w14:textId="77777777" w:rsidTr="003D2146">
        <w:trPr>
          <w:jc w:val="center"/>
        </w:trPr>
        <w:tc>
          <w:tcPr>
            <w:tcW w:w="4536" w:type="dxa"/>
          </w:tcPr>
          <w:p w14:paraId="04F3D5F7" w14:textId="77777777" w:rsidR="00BB28C8" w:rsidRPr="002647CA" w:rsidRDefault="00BB28C8" w:rsidP="00172186">
            <w:pPr>
              <w:widowControl w:val="0"/>
              <w:ind w:firstLine="34"/>
              <w:jc w:val="center"/>
              <w:rPr>
                <w:rFonts w:ascii="GHEA Grapalat" w:hAnsi="GHEA Grapalat" w:cs="Sylfaen"/>
                <w:b/>
                <w:bCs/>
              </w:rPr>
            </w:pPr>
            <w:r w:rsidRPr="002647CA">
              <w:rPr>
                <w:rFonts w:ascii="GHEA Grapalat" w:hAnsi="GHEA Grapalat"/>
                <w:b/>
              </w:rPr>
              <w:t>ЗАКАЗЧИК</w:t>
            </w:r>
          </w:p>
          <w:p w14:paraId="196406C0" w14:textId="77777777" w:rsidR="00BB28C8" w:rsidRPr="002647CA" w:rsidRDefault="00BB28C8" w:rsidP="00172186">
            <w:pPr>
              <w:widowControl w:val="0"/>
              <w:ind w:firstLine="34"/>
              <w:jc w:val="center"/>
              <w:rPr>
                <w:rFonts w:ascii="GHEA Grapalat" w:hAnsi="GHEA Grapalat"/>
                <w:lang w:val="en-US"/>
              </w:rPr>
            </w:pPr>
            <w:r w:rsidRPr="002647CA">
              <w:rPr>
                <w:rFonts w:ascii="GHEA Grapalat" w:hAnsi="GHEA Grapalat"/>
                <w:lang w:val="en-US"/>
              </w:rPr>
              <w:t>_______________________</w:t>
            </w:r>
          </w:p>
          <w:p w14:paraId="2D63B90F" w14:textId="77777777" w:rsidR="00BB28C8" w:rsidRPr="002647CA" w:rsidRDefault="00BB28C8" w:rsidP="00172186">
            <w:pPr>
              <w:widowControl w:val="0"/>
              <w:ind w:firstLine="34"/>
              <w:jc w:val="center"/>
              <w:rPr>
                <w:rFonts w:ascii="GHEA Grapalat" w:hAnsi="GHEA Grapalat"/>
                <w:vertAlign w:val="superscript"/>
              </w:rPr>
            </w:pPr>
            <w:r w:rsidRPr="002647CA">
              <w:rPr>
                <w:rFonts w:ascii="GHEA Grapalat" w:hAnsi="GHEA Grapalat"/>
                <w:vertAlign w:val="superscript"/>
              </w:rPr>
              <w:t>/подпись/</w:t>
            </w:r>
          </w:p>
          <w:p w14:paraId="65BF4EF6" w14:textId="77777777" w:rsidR="00BB28C8" w:rsidRPr="002647CA" w:rsidRDefault="00BB28C8" w:rsidP="00172186">
            <w:pPr>
              <w:widowControl w:val="0"/>
              <w:ind w:firstLine="34"/>
              <w:jc w:val="center"/>
              <w:rPr>
                <w:rFonts w:ascii="GHEA Grapalat" w:hAnsi="GHEA Grapalat"/>
              </w:rPr>
            </w:pPr>
            <w:r w:rsidRPr="002647CA">
              <w:rPr>
                <w:rFonts w:ascii="GHEA Grapalat" w:hAnsi="GHEA Grapalat"/>
              </w:rPr>
              <w:t>М. П.</w:t>
            </w:r>
          </w:p>
        </w:tc>
        <w:tc>
          <w:tcPr>
            <w:tcW w:w="760" w:type="dxa"/>
          </w:tcPr>
          <w:p w14:paraId="77451D63" w14:textId="77777777" w:rsidR="00BB28C8" w:rsidRPr="002647CA" w:rsidRDefault="00BB28C8" w:rsidP="00172186">
            <w:pPr>
              <w:widowControl w:val="0"/>
              <w:ind w:firstLine="34"/>
              <w:jc w:val="center"/>
              <w:rPr>
                <w:rFonts w:ascii="GHEA Grapalat" w:hAnsi="GHEA Grapalat"/>
              </w:rPr>
            </w:pPr>
          </w:p>
        </w:tc>
        <w:tc>
          <w:tcPr>
            <w:tcW w:w="4343" w:type="dxa"/>
          </w:tcPr>
          <w:p w14:paraId="31855FFE" w14:textId="77777777" w:rsidR="00BB28C8" w:rsidRPr="002647CA" w:rsidRDefault="00BB28C8" w:rsidP="00172186">
            <w:pPr>
              <w:widowControl w:val="0"/>
              <w:ind w:firstLine="34"/>
              <w:jc w:val="center"/>
              <w:rPr>
                <w:rFonts w:ascii="GHEA Grapalat" w:hAnsi="GHEA Grapalat" w:cs="Sylfaen"/>
                <w:b/>
                <w:bCs/>
              </w:rPr>
            </w:pPr>
            <w:r w:rsidRPr="002647CA">
              <w:rPr>
                <w:rFonts w:ascii="GHEA Grapalat" w:hAnsi="GHEA Grapalat"/>
                <w:b/>
              </w:rPr>
              <w:t>ПОДРЯДЧИК</w:t>
            </w:r>
          </w:p>
          <w:p w14:paraId="64C06505" w14:textId="77777777" w:rsidR="00BB28C8" w:rsidRPr="002647CA" w:rsidRDefault="00BB28C8" w:rsidP="00172186">
            <w:pPr>
              <w:widowControl w:val="0"/>
              <w:ind w:firstLine="34"/>
              <w:jc w:val="center"/>
              <w:rPr>
                <w:rFonts w:ascii="GHEA Grapalat" w:hAnsi="GHEA Grapalat"/>
                <w:lang w:val="en-US"/>
              </w:rPr>
            </w:pPr>
            <w:r w:rsidRPr="002647CA">
              <w:rPr>
                <w:rFonts w:ascii="GHEA Grapalat" w:hAnsi="GHEA Grapalat"/>
                <w:lang w:val="en-US"/>
              </w:rPr>
              <w:t>___________________</w:t>
            </w:r>
          </w:p>
          <w:p w14:paraId="43F0512D" w14:textId="77777777" w:rsidR="00BB28C8" w:rsidRPr="002647CA" w:rsidRDefault="00BB28C8" w:rsidP="00172186">
            <w:pPr>
              <w:widowControl w:val="0"/>
              <w:ind w:firstLine="34"/>
              <w:jc w:val="center"/>
              <w:rPr>
                <w:rFonts w:ascii="GHEA Grapalat" w:hAnsi="GHEA Grapalat"/>
                <w:vertAlign w:val="superscript"/>
              </w:rPr>
            </w:pPr>
            <w:r w:rsidRPr="002647CA">
              <w:rPr>
                <w:rFonts w:ascii="GHEA Grapalat" w:hAnsi="GHEA Grapalat"/>
                <w:vertAlign w:val="superscript"/>
              </w:rPr>
              <w:t>/подпись/</w:t>
            </w:r>
          </w:p>
          <w:p w14:paraId="7566F573" w14:textId="77777777" w:rsidR="00BB28C8" w:rsidRPr="002647CA" w:rsidRDefault="00BB28C8" w:rsidP="00172186">
            <w:pPr>
              <w:widowControl w:val="0"/>
              <w:ind w:firstLine="34"/>
              <w:jc w:val="center"/>
              <w:rPr>
                <w:rFonts w:ascii="GHEA Grapalat" w:hAnsi="GHEA Grapalat"/>
              </w:rPr>
            </w:pPr>
            <w:r w:rsidRPr="002647CA">
              <w:rPr>
                <w:rFonts w:ascii="GHEA Grapalat" w:hAnsi="GHEA Grapalat"/>
              </w:rPr>
              <w:t>М. П.</w:t>
            </w:r>
          </w:p>
        </w:tc>
      </w:tr>
    </w:tbl>
    <w:p w14:paraId="6B993285" w14:textId="77777777" w:rsidR="00BB28C8" w:rsidRPr="002647CA" w:rsidRDefault="00BB28C8" w:rsidP="00172186">
      <w:pPr>
        <w:widowControl w:val="0"/>
        <w:ind w:firstLine="567"/>
        <w:jc w:val="right"/>
        <w:rPr>
          <w:rFonts w:ascii="GHEA Grapalat" w:hAnsi="GHEA Grapalat"/>
          <w:i/>
        </w:rPr>
      </w:pPr>
    </w:p>
    <w:p w14:paraId="6F340AF4" w14:textId="77777777" w:rsidR="00BB28C8" w:rsidRPr="002647CA" w:rsidRDefault="00BB28C8" w:rsidP="00172186">
      <w:pPr>
        <w:rPr>
          <w:rFonts w:ascii="GHEA Grapalat" w:hAnsi="GHEA Grapalat"/>
          <w:i/>
        </w:rPr>
      </w:pPr>
      <w:r w:rsidRPr="002647CA">
        <w:rPr>
          <w:rFonts w:ascii="GHEA Grapalat" w:hAnsi="GHEA Grapalat"/>
          <w:i/>
        </w:rPr>
        <w:br w:type="page"/>
      </w:r>
    </w:p>
    <w:p w14:paraId="3A952F8C" w14:textId="77777777" w:rsidR="00BB28C8" w:rsidRPr="00B27F56" w:rsidRDefault="00BB28C8" w:rsidP="00172186">
      <w:pPr>
        <w:widowControl w:val="0"/>
        <w:ind w:firstLine="567"/>
        <w:jc w:val="right"/>
        <w:rPr>
          <w:rFonts w:ascii="GHEA Grapalat" w:hAnsi="GHEA Grapalat" w:cs="Arial"/>
          <w:b/>
          <w:bCs/>
          <w:i/>
        </w:rPr>
      </w:pPr>
      <w:r w:rsidRPr="00B27F56">
        <w:rPr>
          <w:rFonts w:ascii="GHEA Grapalat" w:hAnsi="GHEA Grapalat"/>
          <w:b/>
          <w:bCs/>
          <w:i/>
        </w:rPr>
        <w:lastRenderedPageBreak/>
        <w:t>Приложение № 2</w:t>
      </w:r>
    </w:p>
    <w:p w14:paraId="084DDFE9" w14:textId="77777777" w:rsidR="00BB28C8" w:rsidRPr="00B27F56" w:rsidRDefault="00BB28C8" w:rsidP="00172186">
      <w:pPr>
        <w:widowControl w:val="0"/>
        <w:ind w:firstLine="567"/>
        <w:jc w:val="right"/>
        <w:rPr>
          <w:rFonts w:ascii="GHEA Grapalat" w:hAnsi="GHEA Grapalat" w:cs="Arial"/>
          <w:b/>
          <w:bCs/>
          <w:i/>
        </w:rPr>
      </w:pPr>
      <w:r w:rsidRPr="00B27F56">
        <w:rPr>
          <w:rFonts w:ascii="GHEA Grapalat" w:hAnsi="GHEA Grapalat"/>
          <w:b/>
          <w:bCs/>
          <w:i/>
        </w:rPr>
        <w:t xml:space="preserve">к Договору под кодом </w:t>
      </w:r>
      <w:r w:rsidRPr="00B27F56">
        <w:rPr>
          <w:rFonts w:ascii="GHEA Grapalat" w:hAnsi="GHEA Grapalat" w:cs="Arial"/>
          <w:b/>
          <w:bCs/>
          <w:i/>
        </w:rPr>
        <w:br/>
      </w:r>
      <w:r w:rsidRPr="00B27F56">
        <w:rPr>
          <w:rFonts w:ascii="GHEA Grapalat" w:hAnsi="GHEA Grapalat"/>
          <w:b/>
          <w:bCs/>
          <w:i/>
        </w:rPr>
        <w:t xml:space="preserve">заключенному " </w:t>
      </w:r>
      <w:r w:rsidRPr="00B27F56">
        <w:rPr>
          <w:rFonts w:ascii="GHEA Grapalat" w:hAnsi="GHEA Grapalat"/>
          <w:b/>
          <w:bCs/>
          <w:i/>
        </w:rPr>
        <w:tab/>
        <w:t xml:space="preserve">"  </w:t>
      </w:r>
      <w:r w:rsidRPr="00B27F56">
        <w:rPr>
          <w:rFonts w:ascii="GHEA Grapalat" w:hAnsi="GHEA Grapalat"/>
          <w:b/>
          <w:bCs/>
          <w:i/>
        </w:rPr>
        <w:tab/>
        <w:t>20</w:t>
      </w:r>
      <w:r w:rsidRPr="00B27F56">
        <w:rPr>
          <w:rFonts w:ascii="GHEA Grapalat" w:hAnsi="GHEA Grapalat"/>
          <w:b/>
          <w:bCs/>
          <w:i/>
        </w:rPr>
        <w:tab/>
        <w:t>г.</w:t>
      </w:r>
    </w:p>
    <w:p w14:paraId="6BCD1427" w14:textId="77777777" w:rsidR="00B27F56" w:rsidRDefault="00B27F56" w:rsidP="00172186">
      <w:pPr>
        <w:widowControl w:val="0"/>
        <w:ind w:firstLine="567"/>
        <w:jc w:val="center"/>
        <w:rPr>
          <w:rFonts w:ascii="GHEA Grapalat" w:hAnsi="GHEA Grapalat"/>
          <w:b/>
        </w:rPr>
      </w:pPr>
    </w:p>
    <w:p w14:paraId="2FEF9255" w14:textId="77777777" w:rsidR="00B27F56" w:rsidRPr="00B27F56" w:rsidRDefault="00B27F56" w:rsidP="00172186">
      <w:pPr>
        <w:widowControl w:val="0"/>
        <w:ind w:firstLine="567"/>
        <w:jc w:val="center"/>
        <w:rPr>
          <w:rFonts w:ascii="GHEA Grapalat" w:hAnsi="GHEA Grapalat"/>
          <w:b/>
          <w:sz w:val="28"/>
          <w:szCs w:val="28"/>
        </w:rPr>
      </w:pPr>
    </w:p>
    <w:p w14:paraId="2E939D27" w14:textId="358AFBED" w:rsidR="00BB28C8" w:rsidRPr="00630CF7" w:rsidRDefault="00BB28C8" w:rsidP="00172186">
      <w:pPr>
        <w:widowControl w:val="0"/>
        <w:ind w:firstLine="567"/>
        <w:jc w:val="center"/>
        <w:rPr>
          <w:rFonts w:ascii="GHEA Grapalat" w:hAnsi="GHEA Grapalat"/>
          <w:b/>
          <w:lang w:val="hy-AM"/>
        </w:rPr>
      </w:pPr>
      <w:r w:rsidRPr="00630CF7">
        <w:rPr>
          <w:rFonts w:ascii="GHEA Grapalat" w:hAnsi="GHEA Grapalat"/>
          <w:b/>
        </w:rPr>
        <w:t>КАЛЕНДАРНЫЙ ГРАФИК</w:t>
      </w:r>
      <w:r w:rsidR="00CD2E1D" w:rsidRPr="00630CF7">
        <w:rPr>
          <w:rFonts w:ascii="GHEA Grapalat" w:hAnsi="GHEA Grapalat"/>
          <w:b/>
          <w:lang w:val="hy-AM"/>
        </w:rPr>
        <w:t>*</w:t>
      </w:r>
    </w:p>
    <w:p w14:paraId="70009AC9" w14:textId="18F37653" w:rsidR="00BB28C8" w:rsidRPr="00B27F56" w:rsidRDefault="002E0E94" w:rsidP="00B27F56">
      <w:pPr>
        <w:widowControl w:val="0"/>
        <w:ind w:firstLine="567"/>
        <w:jc w:val="center"/>
        <w:rPr>
          <w:rFonts w:ascii="GHEA Grapalat" w:hAnsi="GHEA Grapalat"/>
          <w:b/>
          <w:sz w:val="22"/>
          <w:szCs w:val="22"/>
        </w:rPr>
      </w:pPr>
      <w:r w:rsidRPr="00B27F56">
        <w:rPr>
          <w:rFonts w:ascii="GHEA Grapalat" w:hAnsi="GHEA Grapalat"/>
          <w:b/>
          <w:sz w:val="22"/>
          <w:szCs w:val="22"/>
        </w:rPr>
        <w:t>«</w:t>
      </w:r>
      <w:r w:rsidRPr="002E0E94">
        <w:rPr>
          <w:rFonts w:ascii="GHEA Grapalat" w:hAnsi="GHEA Grapalat"/>
          <w:b/>
          <w:sz w:val="22"/>
          <w:szCs w:val="22"/>
        </w:rPr>
        <w:t>В РАМКАХ ПРОГРАММ СУБСИДИРОВАНИЯ, НАПРАВЛЕННЫХ НА РАЗВИТИЕ ЭКОНОМИЧЕСКОЙ И СОЦИАЛЬНОЙ ИНФРАСТРУКТУР ОБЩИН РЕСПУБЛИКИ АРМЕНИЯ, ЗАВЕРШЕНЫ РАБОТЫ ПО СТРОИТЕЛЬСТВУ ГАЗОПРОВОДА, ПИТАЮЩЕГО НАСЕЛЕННЫЕ ПУНКТЫ КРАШЕН, ДЖАДЖУР, ДЖАДЖУРАВАН И МЕЦ САРИАР ОБЩИНЫ АХУРЯН ШИРАКСКОЙ ОБЛАСТИ РЕСПУБЛИКИ АРМЕНИЯ</w:t>
      </w:r>
      <w:r w:rsidRPr="00B27F56">
        <w:rPr>
          <w:rFonts w:ascii="GHEA Grapalat" w:hAnsi="GHEA Grapalat"/>
          <w:b/>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5"/>
        <w:gridCol w:w="4140"/>
        <w:gridCol w:w="3690"/>
        <w:gridCol w:w="1535"/>
      </w:tblGrid>
      <w:tr w:rsidR="0028173D" w:rsidRPr="00743644" w14:paraId="0AEA184D" w14:textId="77777777" w:rsidTr="008E5E64">
        <w:trPr>
          <w:cantSplit/>
          <w:trHeight w:val="20"/>
          <w:jc w:val="center"/>
        </w:trPr>
        <w:tc>
          <w:tcPr>
            <w:tcW w:w="715" w:type="dxa"/>
            <w:vMerge w:val="restart"/>
            <w:vAlign w:val="center"/>
          </w:tcPr>
          <w:p w14:paraId="08AD8929" w14:textId="77777777" w:rsidR="0028173D" w:rsidRPr="00743644" w:rsidRDefault="0028173D" w:rsidP="008E5E64">
            <w:pPr>
              <w:widowControl w:val="0"/>
              <w:jc w:val="center"/>
              <w:rPr>
                <w:rFonts w:ascii="GHEA Grapalat" w:hAnsi="GHEA Grapalat"/>
                <w:sz w:val="20"/>
              </w:rPr>
            </w:pPr>
            <w:r w:rsidRPr="00743644">
              <w:rPr>
                <w:rFonts w:ascii="GHEA Grapalat" w:hAnsi="GHEA Grapalat"/>
                <w:sz w:val="20"/>
              </w:rPr>
              <w:t>№ п/п</w:t>
            </w:r>
          </w:p>
        </w:tc>
        <w:tc>
          <w:tcPr>
            <w:tcW w:w="4140" w:type="dxa"/>
            <w:vMerge w:val="restart"/>
            <w:vAlign w:val="center"/>
          </w:tcPr>
          <w:p w14:paraId="0473A3F8" w14:textId="77777777" w:rsidR="0028173D" w:rsidRPr="00743644" w:rsidRDefault="0028173D" w:rsidP="008E5E64">
            <w:pPr>
              <w:widowControl w:val="0"/>
              <w:jc w:val="center"/>
              <w:rPr>
                <w:rFonts w:ascii="GHEA Grapalat" w:hAnsi="GHEA Grapalat"/>
                <w:sz w:val="20"/>
              </w:rPr>
            </w:pPr>
            <w:r w:rsidRPr="00743644">
              <w:rPr>
                <w:rFonts w:ascii="GHEA Grapalat" w:hAnsi="GHEA Grapalat"/>
                <w:sz w:val="20"/>
              </w:rPr>
              <w:t>Наименования</w:t>
            </w:r>
          </w:p>
          <w:p w14:paraId="63660BCD" w14:textId="77777777" w:rsidR="0028173D" w:rsidRPr="00743644" w:rsidRDefault="0028173D" w:rsidP="008E5E64">
            <w:pPr>
              <w:widowControl w:val="0"/>
              <w:jc w:val="center"/>
              <w:rPr>
                <w:rFonts w:ascii="GHEA Grapalat" w:hAnsi="GHEA Grapalat"/>
                <w:sz w:val="20"/>
              </w:rPr>
            </w:pPr>
            <w:r w:rsidRPr="00743644">
              <w:rPr>
                <w:rFonts w:ascii="GHEA Grapalat" w:hAnsi="GHEA Grapalat"/>
                <w:sz w:val="20"/>
              </w:rPr>
              <w:t>выполняемых Подрядчиком отдельных видов работ</w:t>
            </w:r>
          </w:p>
        </w:tc>
        <w:tc>
          <w:tcPr>
            <w:tcW w:w="5225" w:type="dxa"/>
            <w:gridSpan w:val="2"/>
            <w:vAlign w:val="center"/>
          </w:tcPr>
          <w:p w14:paraId="5CDFA5D7" w14:textId="77777777" w:rsidR="0028173D" w:rsidRPr="00743644" w:rsidRDefault="0028173D" w:rsidP="008E5E64">
            <w:pPr>
              <w:widowControl w:val="0"/>
              <w:jc w:val="center"/>
              <w:rPr>
                <w:rFonts w:ascii="GHEA Grapalat" w:hAnsi="GHEA Grapalat"/>
                <w:sz w:val="20"/>
                <w:lang w:val="en-US"/>
              </w:rPr>
            </w:pPr>
            <w:r w:rsidRPr="00743644">
              <w:rPr>
                <w:rFonts w:ascii="GHEA Grapalat" w:hAnsi="GHEA Grapalat"/>
                <w:sz w:val="22"/>
              </w:rPr>
              <w:t>Срок выполнения работ</w:t>
            </w:r>
            <w:r w:rsidRPr="00743644">
              <w:rPr>
                <w:rStyle w:val="af7"/>
                <w:rFonts w:ascii="GHEA Grapalat" w:hAnsi="GHEA Grapalat"/>
                <w:sz w:val="22"/>
              </w:rPr>
              <w:footnoteReference w:customMarkFollows="1" w:id="20"/>
              <w:t>**</w:t>
            </w:r>
          </w:p>
        </w:tc>
      </w:tr>
      <w:tr w:rsidR="0028173D" w:rsidRPr="00743644" w14:paraId="5E7EE361" w14:textId="77777777" w:rsidTr="008E5E64">
        <w:trPr>
          <w:cantSplit/>
          <w:trHeight w:val="20"/>
          <w:jc w:val="center"/>
        </w:trPr>
        <w:tc>
          <w:tcPr>
            <w:tcW w:w="715" w:type="dxa"/>
            <w:vMerge/>
            <w:vAlign w:val="center"/>
          </w:tcPr>
          <w:p w14:paraId="51B30ABA" w14:textId="77777777" w:rsidR="0028173D" w:rsidRPr="00743644" w:rsidRDefault="0028173D" w:rsidP="008E5E64">
            <w:pPr>
              <w:widowControl w:val="0"/>
              <w:jc w:val="both"/>
              <w:rPr>
                <w:rFonts w:ascii="GHEA Grapalat" w:hAnsi="GHEA Grapalat"/>
                <w:sz w:val="20"/>
              </w:rPr>
            </w:pPr>
          </w:p>
        </w:tc>
        <w:tc>
          <w:tcPr>
            <w:tcW w:w="4140" w:type="dxa"/>
            <w:vMerge/>
          </w:tcPr>
          <w:p w14:paraId="5CAF69B8" w14:textId="77777777" w:rsidR="0028173D" w:rsidRPr="00743644" w:rsidRDefault="0028173D" w:rsidP="008E5E64">
            <w:pPr>
              <w:widowControl w:val="0"/>
              <w:rPr>
                <w:rFonts w:ascii="GHEA Grapalat" w:hAnsi="GHEA Grapalat"/>
                <w:sz w:val="20"/>
              </w:rPr>
            </w:pPr>
          </w:p>
        </w:tc>
        <w:tc>
          <w:tcPr>
            <w:tcW w:w="3690" w:type="dxa"/>
            <w:vAlign w:val="center"/>
          </w:tcPr>
          <w:p w14:paraId="5077A41D" w14:textId="77777777" w:rsidR="0028173D" w:rsidRPr="00743644" w:rsidRDefault="0028173D" w:rsidP="008E5E64">
            <w:pPr>
              <w:widowControl w:val="0"/>
              <w:jc w:val="center"/>
              <w:rPr>
                <w:rFonts w:ascii="GHEA Grapalat" w:hAnsi="GHEA Grapalat"/>
                <w:sz w:val="20"/>
              </w:rPr>
            </w:pPr>
            <w:r w:rsidRPr="00743644">
              <w:rPr>
                <w:rFonts w:ascii="GHEA Grapalat" w:hAnsi="GHEA Grapalat"/>
                <w:sz w:val="20"/>
              </w:rPr>
              <w:t>Начало</w:t>
            </w:r>
          </w:p>
        </w:tc>
        <w:tc>
          <w:tcPr>
            <w:tcW w:w="1535" w:type="dxa"/>
            <w:vAlign w:val="center"/>
          </w:tcPr>
          <w:p w14:paraId="18DFD86F" w14:textId="77777777" w:rsidR="0028173D" w:rsidRPr="00743644" w:rsidRDefault="0028173D" w:rsidP="008E5E64">
            <w:pPr>
              <w:widowControl w:val="0"/>
              <w:jc w:val="center"/>
              <w:rPr>
                <w:rFonts w:ascii="GHEA Grapalat" w:hAnsi="GHEA Grapalat"/>
                <w:sz w:val="20"/>
              </w:rPr>
            </w:pPr>
            <w:r w:rsidRPr="00743644">
              <w:rPr>
                <w:rFonts w:ascii="GHEA Grapalat" w:hAnsi="GHEA Grapalat"/>
                <w:sz w:val="20"/>
              </w:rPr>
              <w:t>Конец</w:t>
            </w:r>
          </w:p>
        </w:tc>
      </w:tr>
      <w:tr w:rsidR="0028173D" w:rsidRPr="00E6597C" w14:paraId="59444CD8" w14:textId="77777777" w:rsidTr="008E5E64">
        <w:trPr>
          <w:trHeight w:val="20"/>
          <w:jc w:val="center"/>
        </w:trPr>
        <w:tc>
          <w:tcPr>
            <w:tcW w:w="715" w:type="dxa"/>
            <w:vAlign w:val="center"/>
          </w:tcPr>
          <w:p w14:paraId="44E5DDE6" w14:textId="77777777" w:rsidR="0028173D" w:rsidRPr="003F7A2C" w:rsidRDefault="0028173D" w:rsidP="008E5E64">
            <w:pPr>
              <w:jc w:val="center"/>
              <w:rPr>
                <w:rFonts w:ascii="GHEA Grapalat" w:hAnsi="GHEA Grapalat"/>
                <w:sz w:val="20"/>
                <w:szCs w:val="20"/>
                <w:lang w:val="pt-BR"/>
              </w:rPr>
            </w:pPr>
            <w:bookmarkStart w:id="29" w:name="_Hlk132728638"/>
            <w:r w:rsidRPr="003F7A2C">
              <w:rPr>
                <w:rFonts w:ascii="GHEA Grapalat" w:hAnsi="GHEA Grapalat"/>
                <w:sz w:val="20"/>
                <w:szCs w:val="20"/>
                <w:lang w:val="pt-BR"/>
              </w:rPr>
              <w:t>1</w:t>
            </w:r>
          </w:p>
        </w:tc>
        <w:tc>
          <w:tcPr>
            <w:tcW w:w="4140" w:type="dxa"/>
          </w:tcPr>
          <w:p w14:paraId="417E9C58" w14:textId="24B3307B" w:rsidR="0028173D" w:rsidRPr="00E2654E" w:rsidRDefault="00E2654E" w:rsidP="00E2654E">
            <w:pPr>
              <w:widowControl w:val="0"/>
              <w:ind w:firstLine="567"/>
              <w:jc w:val="center"/>
              <w:rPr>
                <w:rFonts w:ascii="GHEA Grapalat" w:hAnsi="GHEA Grapalat"/>
                <w:b/>
                <w:sz w:val="20"/>
                <w:szCs w:val="20"/>
              </w:rPr>
            </w:pPr>
            <w:r w:rsidRPr="00E2654E">
              <w:rPr>
                <w:rFonts w:ascii="GHEA Grapalat" w:hAnsi="GHEA Grapalat"/>
                <w:b/>
                <w:sz w:val="20"/>
                <w:szCs w:val="20"/>
              </w:rPr>
              <w:t>Подготовительные работы</w:t>
            </w:r>
          </w:p>
        </w:tc>
        <w:tc>
          <w:tcPr>
            <w:tcW w:w="3690" w:type="dxa"/>
            <w:vAlign w:val="center"/>
          </w:tcPr>
          <w:p w14:paraId="3140A301" w14:textId="77777777" w:rsidR="0028173D" w:rsidRPr="00AE5122" w:rsidRDefault="0028173D" w:rsidP="008E5E64">
            <w:pPr>
              <w:jc w:val="center"/>
              <w:rPr>
                <w:rFonts w:ascii="GHEA Grapalat" w:hAnsi="GHEA Grapalat"/>
                <w:sz w:val="20"/>
                <w:szCs w:val="20"/>
              </w:rPr>
            </w:pPr>
            <w:r w:rsidRPr="00AE5122">
              <w:rPr>
                <w:rFonts w:ascii="GHEA Grapalat" w:hAnsi="GHEA Grapalat"/>
                <w:sz w:val="20"/>
                <w:szCs w:val="20"/>
              </w:rPr>
              <w:t xml:space="preserve">С момента подписания </w:t>
            </w:r>
            <w:proofErr w:type="spellStart"/>
            <w:r w:rsidRPr="00AE5122">
              <w:rPr>
                <w:rFonts w:ascii="GHEA Grapalat" w:hAnsi="GHEA Grapalat"/>
                <w:sz w:val="20"/>
                <w:szCs w:val="20"/>
              </w:rPr>
              <w:t>соглошение</w:t>
            </w:r>
            <w:proofErr w:type="spellEnd"/>
          </w:p>
        </w:tc>
        <w:tc>
          <w:tcPr>
            <w:tcW w:w="1535" w:type="dxa"/>
            <w:vAlign w:val="center"/>
          </w:tcPr>
          <w:p w14:paraId="17BA1856" w14:textId="19AE9249" w:rsidR="0028173D" w:rsidRPr="003F7A2C" w:rsidRDefault="00E2654E" w:rsidP="008E5E64">
            <w:pPr>
              <w:jc w:val="center"/>
              <w:rPr>
                <w:rFonts w:ascii="GHEA Grapalat" w:hAnsi="GHEA Grapalat"/>
                <w:sz w:val="20"/>
                <w:szCs w:val="20"/>
              </w:rPr>
            </w:pPr>
            <w:r>
              <w:rPr>
                <w:rFonts w:ascii="GHEA Grapalat" w:hAnsi="GHEA Grapalat"/>
                <w:sz w:val="20"/>
                <w:szCs w:val="20"/>
                <w:lang w:val="hy-AM"/>
              </w:rPr>
              <w:t>2</w:t>
            </w:r>
            <w:r w:rsidR="0028173D" w:rsidRPr="003F7A2C">
              <w:rPr>
                <w:rFonts w:ascii="GHEA Grapalat" w:hAnsi="GHEA Grapalat"/>
                <w:sz w:val="20"/>
                <w:szCs w:val="20"/>
              </w:rPr>
              <w:t xml:space="preserve"> </w:t>
            </w:r>
            <w:r w:rsidR="0028173D" w:rsidRPr="00FD5498">
              <w:rPr>
                <w:rFonts w:ascii="GHEA Grapalat" w:hAnsi="GHEA Grapalat"/>
                <w:sz w:val="22"/>
                <w:szCs w:val="22"/>
                <w:lang w:val="hy-AM"/>
              </w:rPr>
              <w:t>день</w:t>
            </w:r>
          </w:p>
        </w:tc>
      </w:tr>
      <w:tr w:rsidR="0028173D" w:rsidRPr="00E6597C" w14:paraId="527B6CB0" w14:textId="77777777" w:rsidTr="008E5E64">
        <w:trPr>
          <w:trHeight w:val="20"/>
          <w:jc w:val="center"/>
        </w:trPr>
        <w:tc>
          <w:tcPr>
            <w:tcW w:w="715" w:type="dxa"/>
            <w:vAlign w:val="center"/>
          </w:tcPr>
          <w:p w14:paraId="2C44DDC0" w14:textId="77777777" w:rsidR="0028173D" w:rsidRPr="003F7A2C" w:rsidRDefault="0028173D" w:rsidP="008E5E64">
            <w:pPr>
              <w:jc w:val="center"/>
              <w:rPr>
                <w:rFonts w:ascii="GHEA Grapalat" w:hAnsi="GHEA Grapalat"/>
                <w:sz w:val="20"/>
                <w:szCs w:val="20"/>
                <w:lang w:val="pt-BR"/>
              </w:rPr>
            </w:pPr>
            <w:r w:rsidRPr="003F7A2C">
              <w:rPr>
                <w:rFonts w:ascii="GHEA Grapalat" w:hAnsi="GHEA Grapalat"/>
                <w:sz w:val="20"/>
                <w:szCs w:val="20"/>
                <w:lang w:val="pt-BR"/>
              </w:rPr>
              <w:t>2</w:t>
            </w:r>
          </w:p>
        </w:tc>
        <w:tc>
          <w:tcPr>
            <w:tcW w:w="4140" w:type="dxa"/>
          </w:tcPr>
          <w:p w14:paraId="68FBDC13" w14:textId="65111E7A" w:rsidR="0028173D" w:rsidRPr="00E2654E" w:rsidRDefault="00E2654E" w:rsidP="00E2654E">
            <w:pPr>
              <w:widowControl w:val="0"/>
              <w:jc w:val="center"/>
              <w:rPr>
                <w:rFonts w:ascii="GHEA Grapalat" w:hAnsi="GHEA Grapalat"/>
                <w:b/>
                <w:sz w:val="20"/>
                <w:szCs w:val="20"/>
              </w:rPr>
            </w:pPr>
            <w:r w:rsidRPr="00E2654E">
              <w:rPr>
                <w:rFonts w:ascii="GHEA Grapalat" w:hAnsi="GHEA Grapalat"/>
                <w:b/>
                <w:sz w:val="20"/>
                <w:szCs w:val="20"/>
              </w:rPr>
              <w:t>Земляные работы</w:t>
            </w:r>
          </w:p>
        </w:tc>
        <w:tc>
          <w:tcPr>
            <w:tcW w:w="3690" w:type="dxa"/>
            <w:vAlign w:val="center"/>
          </w:tcPr>
          <w:p w14:paraId="2136B020" w14:textId="77777777" w:rsidR="0028173D" w:rsidRPr="00AE5122" w:rsidRDefault="0028173D" w:rsidP="008E5E64">
            <w:pPr>
              <w:jc w:val="center"/>
              <w:rPr>
                <w:rFonts w:ascii="GHEA Grapalat" w:hAnsi="GHEA Grapalat"/>
                <w:sz w:val="20"/>
                <w:szCs w:val="20"/>
                <w:lang w:val="pt-BR"/>
              </w:rPr>
            </w:pPr>
            <w:r w:rsidRPr="00AE5122">
              <w:rPr>
                <w:rFonts w:ascii="GHEA Grapalat" w:hAnsi="GHEA Grapalat"/>
                <w:sz w:val="20"/>
                <w:szCs w:val="20"/>
              </w:rPr>
              <w:t xml:space="preserve">С момента подписания </w:t>
            </w:r>
            <w:proofErr w:type="spellStart"/>
            <w:r w:rsidRPr="00AE5122">
              <w:rPr>
                <w:rFonts w:ascii="GHEA Grapalat" w:hAnsi="GHEA Grapalat"/>
                <w:sz w:val="20"/>
                <w:szCs w:val="20"/>
              </w:rPr>
              <w:t>соглошение</w:t>
            </w:r>
            <w:proofErr w:type="spellEnd"/>
          </w:p>
        </w:tc>
        <w:tc>
          <w:tcPr>
            <w:tcW w:w="1535" w:type="dxa"/>
            <w:vAlign w:val="center"/>
          </w:tcPr>
          <w:p w14:paraId="4A0F92B1" w14:textId="17FF747B" w:rsidR="0028173D" w:rsidRPr="003F7A2C" w:rsidRDefault="00E2654E" w:rsidP="008E5E64">
            <w:pPr>
              <w:jc w:val="center"/>
              <w:rPr>
                <w:rFonts w:ascii="GHEA Grapalat" w:hAnsi="GHEA Grapalat"/>
                <w:sz w:val="20"/>
                <w:szCs w:val="20"/>
              </w:rPr>
            </w:pPr>
            <w:r>
              <w:rPr>
                <w:rFonts w:ascii="GHEA Grapalat" w:hAnsi="GHEA Grapalat"/>
                <w:sz w:val="20"/>
                <w:szCs w:val="20"/>
                <w:lang w:val="hy-AM"/>
              </w:rPr>
              <w:t>10</w:t>
            </w:r>
            <w:r w:rsidR="0028173D" w:rsidRPr="003F7A2C">
              <w:rPr>
                <w:rFonts w:ascii="GHEA Grapalat" w:hAnsi="GHEA Grapalat"/>
                <w:sz w:val="20"/>
                <w:szCs w:val="20"/>
              </w:rPr>
              <w:t xml:space="preserve"> </w:t>
            </w:r>
            <w:r w:rsidR="0028173D" w:rsidRPr="00FD5498">
              <w:rPr>
                <w:rFonts w:ascii="GHEA Grapalat" w:hAnsi="GHEA Grapalat"/>
                <w:sz w:val="22"/>
                <w:szCs w:val="22"/>
                <w:lang w:val="hy-AM"/>
              </w:rPr>
              <w:t>день</w:t>
            </w:r>
          </w:p>
        </w:tc>
      </w:tr>
      <w:tr w:rsidR="0028173D" w:rsidRPr="0038722D" w14:paraId="419C8B3A" w14:textId="77777777" w:rsidTr="008E5E64">
        <w:trPr>
          <w:trHeight w:val="20"/>
          <w:jc w:val="center"/>
        </w:trPr>
        <w:tc>
          <w:tcPr>
            <w:tcW w:w="715" w:type="dxa"/>
            <w:vAlign w:val="center"/>
          </w:tcPr>
          <w:p w14:paraId="6405745A" w14:textId="77777777" w:rsidR="0028173D" w:rsidRPr="003F7A2C" w:rsidRDefault="0028173D" w:rsidP="008E5E64">
            <w:pPr>
              <w:jc w:val="center"/>
              <w:rPr>
                <w:rFonts w:ascii="GHEA Grapalat" w:hAnsi="GHEA Grapalat"/>
                <w:sz w:val="20"/>
                <w:szCs w:val="20"/>
                <w:lang w:val="pt-BR"/>
              </w:rPr>
            </w:pPr>
            <w:r w:rsidRPr="003F7A2C">
              <w:rPr>
                <w:rFonts w:ascii="GHEA Grapalat" w:hAnsi="GHEA Grapalat"/>
                <w:sz w:val="20"/>
                <w:szCs w:val="20"/>
                <w:lang w:val="pt-BR"/>
              </w:rPr>
              <w:t>3</w:t>
            </w:r>
          </w:p>
        </w:tc>
        <w:tc>
          <w:tcPr>
            <w:tcW w:w="4140" w:type="dxa"/>
          </w:tcPr>
          <w:p w14:paraId="404D876C" w14:textId="641FBE22" w:rsidR="0028173D" w:rsidRPr="000A0F28" w:rsidRDefault="00E2654E" w:rsidP="00E2654E">
            <w:pPr>
              <w:widowControl w:val="0"/>
              <w:ind w:firstLine="567"/>
              <w:jc w:val="center"/>
              <w:rPr>
                <w:rFonts w:ascii="GHEA Grapalat" w:hAnsi="GHEA Grapalat"/>
                <w:bCs/>
                <w:sz w:val="22"/>
                <w:szCs w:val="22"/>
                <w:lang w:val="hy-AM"/>
              </w:rPr>
            </w:pPr>
            <w:r w:rsidRPr="00E2654E">
              <w:rPr>
                <w:rFonts w:ascii="GHEA Grapalat" w:hAnsi="GHEA Grapalat"/>
                <w:b/>
                <w:sz w:val="20"/>
                <w:szCs w:val="20"/>
              </w:rPr>
              <w:t>Установка и засыпка</w:t>
            </w:r>
          </w:p>
        </w:tc>
        <w:tc>
          <w:tcPr>
            <w:tcW w:w="3690" w:type="dxa"/>
            <w:vAlign w:val="center"/>
          </w:tcPr>
          <w:p w14:paraId="79511532" w14:textId="77777777" w:rsidR="0028173D" w:rsidRPr="00AE5122" w:rsidRDefault="0028173D" w:rsidP="008E5E64">
            <w:pPr>
              <w:jc w:val="center"/>
              <w:rPr>
                <w:rFonts w:ascii="GHEA Grapalat" w:hAnsi="GHEA Grapalat"/>
                <w:sz w:val="20"/>
                <w:szCs w:val="20"/>
                <w:lang w:val="pt-BR"/>
              </w:rPr>
            </w:pPr>
            <w:r w:rsidRPr="00AE5122">
              <w:rPr>
                <w:rFonts w:ascii="GHEA Grapalat" w:hAnsi="GHEA Grapalat"/>
                <w:sz w:val="20"/>
                <w:szCs w:val="20"/>
              </w:rPr>
              <w:t xml:space="preserve">С момента подписания </w:t>
            </w:r>
            <w:proofErr w:type="spellStart"/>
            <w:r w:rsidRPr="00AE5122">
              <w:rPr>
                <w:rFonts w:ascii="GHEA Grapalat" w:hAnsi="GHEA Grapalat"/>
                <w:sz w:val="20"/>
                <w:szCs w:val="20"/>
              </w:rPr>
              <w:t>соглошение</w:t>
            </w:r>
            <w:proofErr w:type="spellEnd"/>
          </w:p>
        </w:tc>
        <w:tc>
          <w:tcPr>
            <w:tcW w:w="1535" w:type="dxa"/>
            <w:vAlign w:val="center"/>
          </w:tcPr>
          <w:p w14:paraId="36A70CA3" w14:textId="586708A1" w:rsidR="0028173D" w:rsidRPr="003F7A2C" w:rsidRDefault="00E2654E" w:rsidP="008E5E64">
            <w:pPr>
              <w:jc w:val="center"/>
              <w:rPr>
                <w:rFonts w:ascii="GHEA Grapalat" w:hAnsi="GHEA Grapalat"/>
                <w:sz w:val="20"/>
                <w:szCs w:val="20"/>
              </w:rPr>
            </w:pPr>
            <w:r>
              <w:rPr>
                <w:rFonts w:ascii="GHEA Grapalat" w:hAnsi="GHEA Grapalat"/>
                <w:sz w:val="20"/>
                <w:szCs w:val="20"/>
                <w:lang w:val="hy-AM"/>
              </w:rPr>
              <w:t>1</w:t>
            </w:r>
            <w:r w:rsidR="0028173D">
              <w:rPr>
                <w:rFonts w:ascii="GHEA Grapalat" w:hAnsi="GHEA Grapalat"/>
                <w:sz w:val="20"/>
                <w:szCs w:val="20"/>
              </w:rPr>
              <w:t>0</w:t>
            </w:r>
            <w:r w:rsidR="0028173D" w:rsidRPr="003F7A2C">
              <w:rPr>
                <w:rFonts w:ascii="GHEA Grapalat" w:hAnsi="GHEA Grapalat"/>
                <w:sz w:val="20"/>
                <w:szCs w:val="20"/>
              </w:rPr>
              <w:t xml:space="preserve"> </w:t>
            </w:r>
            <w:r w:rsidR="0028173D" w:rsidRPr="00FD5498">
              <w:rPr>
                <w:rFonts w:ascii="GHEA Grapalat" w:hAnsi="GHEA Grapalat"/>
                <w:sz w:val="22"/>
                <w:szCs w:val="22"/>
                <w:lang w:val="hy-AM"/>
              </w:rPr>
              <w:t>день</w:t>
            </w:r>
          </w:p>
        </w:tc>
      </w:tr>
      <w:tr w:rsidR="0028173D" w:rsidRPr="00E6597C" w14:paraId="159FD489" w14:textId="77777777" w:rsidTr="008E5E64">
        <w:trPr>
          <w:trHeight w:val="20"/>
          <w:jc w:val="center"/>
        </w:trPr>
        <w:tc>
          <w:tcPr>
            <w:tcW w:w="715" w:type="dxa"/>
            <w:vAlign w:val="center"/>
          </w:tcPr>
          <w:p w14:paraId="2D960AE3" w14:textId="77777777" w:rsidR="0028173D" w:rsidRPr="007D32E9" w:rsidRDefault="0028173D" w:rsidP="008E5E64">
            <w:pPr>
              <w:jc w:val="center"/>
              <w:rPr>
                <w:rFonts w:ascii="GHEA Grapalat" w:hAnsi="GHEA Grapalat"/>
                <w:sz w:val="20"/>
                <w:szCs w:val="20"/>
                <w:lang w:val="pt-BR"/>
              </w:rPr>
            </w:pPr>
            <w:r w:rsidRPr="007D32E9">
              <w:rPr>
                <w:rFonts w:ascii="GHEA Grapalat" w:hAnsi="GHEA Grapalat"/>
                <w:sz w:val="20"/>
                <w:szCs w:val="20"/>
                <w:lang w:val="pt-BR"/>
              </w:rPr>
              <w:t>4</w:t>
            </w:r>
          </w:p>
        </w:tc>
        <w:tc>
          <w:tcPr>
            <w:tcW w:w="4140" w:type="dxa"/>
          </w:tcPr>
          <w:p w14:paraId="702C5FA2" w14:textId="5A64B0A9" w:rsidR="0028173D" w:rsidRPr="00E2654E" w:rsidRDefault="00E2654E" w:rsidP="00E2654E">
            <w:pPr>
              <w:widowControl w:val="0"/>
              <w:jc w:val="center"/>
              <w:rPr>
                <w:rFonts w:ascii="GHEA Grapalat" w:hAnsi="GHEA Grapalat"/>
                <w:b/>
                <w:sz w:val="20"/>
                <w:szCs w:val="20"/>
              </w:rPr>
            </w:pPr>
            <w:r w:rsidRPr="00E2654E">
              <w:rPr>
                <w:rFonts w:ascii="GHEA Grapalat" w:hAnsi="GHEA Grapalat"/>
                <w:b/>
                <w:sz w:val="20"/>
                <w:szCs w:val="20"/>
              </w:rPr>
              <w:t>Земляные работы</w:t>
            </w:r>
          </w:p>
        </w:tc>
        <w:tc>
          <w:tcPr>
            <w:tcW w:w="3690" w:type="dxa"/>
            <w:vAlign w:val="center"/>
          </w:tcPr>
          <w:p w14:paraId="715DBA64" w14:textId="77777777" w:rsidR="0028173D" w:rsidRPr="00AE5122" w:rsidRDefault="0028173D" w:rsidP="008E5E64">
            <w:pPr>
              <w:jc w:val="center"/>
              <w:rPr>
                <w:rFonts w:ascii="GHEA Grapalat" w:hAnsi="GHEA Grapalat"/>
                <w:sz w:val="20"/>
                <w:szCs w:val="20"/>
                <w:lang w:val="pt-BR"/>
              </w:rPr>
            </w:pPr>
            <w:r w:rsidRPr="00AE5122">
              <w:rPr>
                <w:rFonts w:ascii="GHEA Grapalat" w:hAnsi="GHEA Grapalat"/>
                <w:sz w:val="20"/>
                <w:szCs w:val="20"/>
              </w:rPr>
              <w:t xml:space="preserve">С момента подписания </w:t>
            </w:r>
            <w:proofErr w:type="spellStart"/>
            <w:r w:rsidRPr="00AE5122">
              <w:rPr>
                <w:rFonts w:ascii="GHEA Grapalat" w:hAnsi="GHEA Grapalat"/>
                <w:sz w:val="20"/>
                <w:szCs w:val="20"/>
              </w:rPr>
              <w:t>соглошение</w:t>
            </w:r>
            <w:proofErr w:type="spellEnd"/>
          </w:p>
        </w:tc>
        <w:tc>
          <w:tcPr>
            <w:tcW w:w="1535" w:type="dxa"/>
            <w:vAlign w:val="center"/>
          </w:tcPr>
          <w:p w14:paraId="33C487F0" w14:textId="68854A43" w:rsidR="0028173D" w:rsidRPr="007D32E9" w:rsidRDefault="00E2654E" w:rsidP="008E5E64">
            <w:pPr>
              <w:jc w:val="center"/>
              <w:rPr>
                <w:rFonts w:ascii="GHEA Grapalat" w:hAnsi="GHEA Grapalat"/>
                <w:sz w:val="20"/>
                <w:szCs w:val="20"/>
              </w:rPr>
            </w:pPr>
            <w:r>
              <w:rPr>
                <w:rFonts w:ascii="GHEA Grapalat" w:hAnsi="GHEA Grapalat"/>
                <w:sz w:val="20"/>
                <w:szCs w:val="20"/>
                <w:lang w:val="hy-AM"/>
              </w:rPr>
              <w:t>2</w:t>
            </w:r>
            <w:r w:rsidR="0028173D">
              <w:rPr>
                <w:rFonts w:ascii="GHEA Grapalat" w:hAnsi="GHEA Grapalat"/>
                <w:sz w:val="20"/>
                <w:szCs w:val="20"/>
              </w:rPr>
              <w:t>0</w:t>
            </w:r>
            <w:r w:rsidR="0028173D" w:rsidRPr="007D32E9">
              <w:rPr>
                <w:rFonts w:ascii="GHEA Grapalat" w:hAnsi="GHEA Grapalat"/>
                <w:sz w:val="20"/>
                <w:szCs w:val="20"/>
              </w:rPr>
              <w:t xml:space="preserve"> </w:t>
            </w:r>
            <w:r w:rsidR="0028173D" w:rsidRPr="00FD5498">
              <w:rPr>
                <w:rFonts w:ascii="GHEA Grapalat" w:hAnsi="GHEA Grapalat"/>
                <w:sz w:val="22"/>
                <w:szCs w:val="22"/>
                <w:lang w:val="hy-AM"/>
              </w:rPr>
              <w:t>день</w:t>
            </w:r>
          </w:p>
        </w:tc>
      </w:tr>
      <w:tr w:rsidR="00E2654E" w:rsidRPr="00E6597C" w14:paraId="53BFA8D7" w14:textId="77777777" w:rsidTr="00C22373">
        <w:trPr>
          <w:trHeight w:val="20"/>
          <w:jc w:val="center"/>
        </w:trPr>
        <w:tc>
          <w:tcPr>
            <w:tcW w:w="715" w:type="dxa"/>
            <w:vAlign w:val="center"/>
          </w:tcPr>
          <w:p w14:paraId="2FA95726" w14:textId="77777777" w:rsidR="00E2654E" w:rsidRPr="007D32E9" w:rsidRDefault="00E2654E" w:rsidP="00E2654E">
            <w:pPr>
              <w:jc w:val="center"/>
              <w:rPr>
                <w:rFonts w:ascii="GHEA Grapalat" w:hAnsi="GHEA Grapalat"/>
                <w:sz w:val="20"/>
                <w:szCs w:val="20"/>
                <w:lang w:val="pt-BR"/>
              </w:rPr>
            </w:pPr>
            <w:r w:rsidRPr="007D32E9">
              <w:rPr>
                <w:rFonts w:ascii="GHEA Grapalat" w:hAnsi="GHEA Grapalat"/>
                <w:sz w:val="20"/>
                <w:szCs w:val="20"/>
                <w:lang w:val="pt-BR"/>
              </w:rPr>
              <w:t>5</w:t>
            </w:r>
          </w:p>
        </w:tc>
        <w:tc>
          <w:tcPr>
            <w:tcW w:w="4140" w:type="dxa"/>
          </w:tcPr>
          <w:p w14:paraId="0E811C4F" w14:textId="3107B9DE" w:rsidR="00E2654E" w:rsidRPr="000A0F28" w:rsidRDefault="00E2654E" w:rsidP="00E2654E">
            <w:pPr>
              <w:jc w:val="center"/>
              <w:rPr>
                <w:rFonts w:ascii="GHEA Grapalat" w:hAnsi="GHEA Grapalat"/>
                <w:bCs/>
                <w:sz w:val="22"/>
                <w:szCs w:val="22"/>
                <w:lang w:val="hy-AM"/>
              </w:rPr>
            </w:pPr>
            <w:r w:rsidRPr="00E2654E">
              <w:rPr>
                <w:rFonts w:ascii="GHEA Grapalat" w:hAnsi="GHEA Grapalat"/>
                <w:b/>
                <w:sz w:val="20"/>
                <w:szCs w:val="20"/>
              </w:rPr>
              <w:t>Установка и засыпка</w:t>
            </w:r>
          </w:p>
        </w:tc>
        <w:tc>
          <w:tcPr>
            <w:tcW w:w="3690" w:type="dxa"/>
            <w:vAlign w:val="center"/>
          </w:tcPr>
          <w:p w14:paraId="0A27AB77" w14:textId="77777777" w:rsidR="00E2654E" w:rsidRPr="00AE5122" w:rsidRDefault="00E2654E" w:rsidP="00E2654E">
            <w:pPr>
              <w:jc w:val="center"/>
              <w:rPr>
                <w:rFonts w:ascii="GHEA Grapalat" w:hAnsi="GHEA Grapalat"/>
                <w:sz w:val="20"/>
                <w:szCs w:val="20"/>
                <w:lang w:val="pt-BR"/>
              </w:rPr>
            </w:pPr>
            <w:r w:rsidRPr="00AE5122">
              <w:rPr>
                <w:rFonts w:ascii="GHEA Grapalat" w:hAnsi="GHEA Grapalat"/>
                <w:sz w:val="20"/>
                <w:szCs w:val="20"/>
              </w:rPr>
              <w:t xml:space="preserve">С момента подписания </w:t>
            </w:r>
            <w:proofErr w:type="spellStart"/>
            <w:r w:rsidRPr="00AE5122">
              <w:rPr>
                <w:rFonts w:ascii="GHEA Grapalat" w:hAnsi="GHEA Grapalat"/>
                <w:sz w:val="20"/>
                <w:szCs w:val="20"/>
              </w:rPr>
              <w:t>соглошение</w:t>
            </w:r>
            <w:proofErr w:type="spellEnd"/>
          </w:p>
        </w:tc>
        <w:tc>
          <w:tcPr>
            <w:tcW w:w="1535" w:type="dxa"/>
          </w:tcPr>
          <w:p w14:paraId="2EE9A084" w14:textId="2313E968" w:rsidR="00E2654E" w:rsidRPr="007D32E9" w:rsidRDefault="00E2654E" w:rsidP="00E2654E">
            <w:pPr>
              <w:jc w:val="center"/>
              <w:rPr>
                <w:rFonts w:ascii="GHEA Grapalat" w:hAnsi="GHEA Grapalat"/>
                <w:sz w:val="20"/>
                <w:szCs w:val="20"/>
              </w:rPr>
            </w:pPr>
            <w:r w:rsidRPr="00FA5961">
              <w:rPr>
                <w:rFonts w:ascii="GHEA Grapalat" w:hAnsi="GHEA Grapalat"/>
                <w:sz w:val="20"/>
                <w:szCs w:val="20"/>
                <w:lang w:val="hy-AM"/>
              </w:rPr>
              <w:t>2</w:t>
            </w:r>
            <w:r w:rsidRPr="00FA5961">
              <w:rPr>
                <w:rFonts w:ascii="GHEA Grapalat" w:hAnsi="GHEA Grapalat"/>
                <w:sz w:val="20"/>
                <w:szCs w:val="20"/>
              </w:rPr>
              <w:t xml:space="preserve">0 </w:t>
            </w:r>
            <w:r w:rsidRPr="00FA5961">
              <w:rPr>
                <w:rFonts w:ascii="GHEA Grapalat" w:hAnsi="GHEA Grapalat"/>
                <w:sz w:val="22"/>
                <w:szCs w:val="22"/>
                <w:lang w:val="hy-AM"/>
              </w:rPr>
              <w:t>день</w:t>
            </w:r>
          </w:p>
        </w:tc>
      </w:tr>
      <w:tr w:rsidR="00E2654E" w:rsidRPr="00E6597C" w14:paraId="4E286A18" w14:textId="77777777" w:rsidTr="00C22373">
        <w:trPr>
          <w:trHeight w:val="20"/>
          <w:jc w:val="center"/>
        </w:trPr>
        <w:tc>
          <w:tcPr>
            <w:tcW w:w="715" w:type="dxa"/>
            <w:vAlign w:val="center"/>
          </w:tcPr>
          <w:p w14:paraId="7ABD257B" w14:textId="77777777" w:rsidR="00E2654E" w:rsidRPr="00E609A8" w:rsidRDefault="00E2654E" w:rsidP="00E2654E">
            <w:pPr>
              <w:jc w:val="center"/>
              <w:rPr>
                <w:rFonts w:ascii="GHEA Grapalat" w:hAnsi="GHEA Grapalat"/>
                <w:sz w:val="20"/>
                <w:szCs w:val="20"/>
              </w:rPr>
            </w:pPr>
            <w:r>
              <w:rPr>
                <w:rFonts w:ascii="GHEA Grapalat" w:hAnsi="GHEA Grapalat"/>
                <w:sz w:val="20"/>
                <w:szCs w:val="20"/>
              </w:rPr>
              <w:t>6</w:t>
            </w:r>
          </w:p>
        </w:tc>
        <w:tc>
          <w:tcPr>
            <w:tcW w:w="4140" w:type="dxa"/>
          </w:tcPr>
          <w:p w14:paraId="4553D6AB" w14:textId="107236DE" w:rsidR="00E2654E" w:rsidRPr="000A0F28" w:rsidRDefault="00E2654E" w:rsidP="00E2654E">
            <w:pPr>
              <w:jc w:val="center"/>
              <w:rPr>
                <w:rFonts w:ascii="GHEA Grapalat" w:hAnsi="GHEA Grapalat"/>
                <w:bCs/>
                <w:sz w:val="22"/>
                <w:szCs w:val="22"/>
                <w:lang w:val="hy-AM"/>
              </w:rPr>
            </w:pPr>
            <w:r w:rsidRPr="00E2654E">
              <w:rPr>
                <w:rFonts w:ascii="GHEA Grapalat" w:hAnsi="GHEA Grapalat"/>
                <w:b/>
                <w:sz w:val="20"/>
                <w:szCs w:val="20"/>
              </w:rPr>
              <w:t>Земляные работы</w:t>
            </w:r>
          </w:p>
        </w:tc>
        <w:tc>
          <w:tcPr>
            <w:tcW w:w="3690" w:type="dxa"/>
            <w:vAlign w:val="center"/>
          </w:tcPr>
          <w:p w14:paraId="3C5F490B" w14:textId="77777777" w:rsidR="00E2654E" w:rsidRPr="00AE5122" w:rsidRDefault="00E2654E" w:rsidP="00E2654E">
            <w:pPr>
              <w:jc w:val="center"/>
              <w:rPr>
                <w:rFonts w:ascii="GHEA Grapalat" w:hAnsi="GHEA Grapalat"/>
                <w:sz w:val="20"/>
                <w:szCs w:val="20"/>
              </w:rPr>
            </w:pPr>
            <w:r w:rsidRPr="00AE5122">
              <w:rPr>
                <w:rFonts w:ascii="GHEA Grapalat" w:hAnsi="GHEA Grapalat"/>
                <w:sz w:val="20"/>
                <w:szCs w:val="20"/>
              </w:rPr>
              <w:t xml:space="preserve">С момента подписания </w:t>
            </w:r>
            <w:proofErr w:type="spellStart"/>
            <w:r w:rsidRPr="00AE5122">
              <w:rPr>
                <w:rFonts w:ascii="GHEA Grapalat" w:hAnsi="GHEA Grapalat"/>
                <w:sz w:val="20"/>
                <w:szCs w:val="20"/>
              </w:rPr>
              <w:t>соглошение</w:t>
            </w:r>
            <w:proofErr w:type="spellEnd"/>
          </w:p>
        </w:tc>
        <w:tc>
          <w:tcPr>
            <w:tcW w:w="1535" w:type="dxa"/>
          </w:tcPr>
          <w:p w14:paraId="2E820C8E" w14:textId="41496D0E" w:rsidR="00E2654E" w:rsidRDefault="00E2654E" w:rsidP="00E2654E">
            <w:pPr>
              <w:jc w:val="center"/>
              <w:rPr>
                <w:rFonts w:ascii="GHEA Grapalat" w:hAnsi="GHEA Grapalat"/>
                <w:sz w:val="20"/>
                <w:szCs w:val="20"/>
              </w:rPr>
            </w:pPr>
            <w:r w:rsidRPr="00FA5961">
              <w:rPr>
                <w:rFonts w:ascii="GHEA Grapalat" w:hAnsi="GHEA Grapalat"/>
                <w:sz w:val="20"/>
                <w:szCs w:val="20"/>
                <w:lang w:val="hy-AM"/>
              </w:rPr>
              <w:t>2</w:t>
            </w:r>
            <w:r w:rsidRPr="00FA5961">
              <w:rPr>
                <w:rFonts w:ascii="GHEA Grapalat" w:hAnsi="GHEA Grapalat"/>
                <w:sz w:val="20"/>
                <w:szCs w:val="20"/>
              </w:rPr>
              <w:t xml:space="preserve">0 </w:t>
            </w:r>
            <w:r w:rsidRPr="00FA5961">
              <w:rPr>
                <w:rFonts w:ascii="GHEA Grapalat" w:hAnsi="GHEA Grapalat"/>
                <w:sz w:val="22"/>
                <w:szCs w:val="22"/>
                <w:lang w:val="hy-AM"/>
              </w:rPr>
              <w:t>день</w:t>
            </w:r>
          </w:p>
        </w:tc>
      </w:tr>
      <w:tr w:rsidR="00E2654E" w:rsidRPr="00E6597C" w14:paraId="59411AF1" w14:textId="77777777" w:rsidTr="00C22373">
        <w:trPr>
          <w:trHeight w:val="20"/>
          <w:jc w:val="center"/>
        </w:trPr>
        <w:tc>
          <w:tcPr>
            <w:tcW w:w="715" w:type="dxa"/>
            <w:vAlign w:val="center"/>
          </w:tcPr>
          <w:p w14:paraId="7F7AF1A2" w14:textId="77777777" w:rsidR="00E2654E" w:rsidRPr="00E609A8" w:rsidRDefault="00E2654E" w:rsidP="00E2654E">
            <w:pPr>
              <w:jc w:val="center"/>
              <w:rPr>
                <w:rFonts w:ascii="GHEA Grapalat" w:hAnsi="GHEA Grapalat"/>
                <w:sz w:val="20"/>
                <w:szCs w:val="20"/>
              </w:rPr>
            </w:pPr>
            <w:r>
              <w:rPr>
                <w:rFonts w:ascii="GHEA Grapalat" w:hAnsi="GHEA Grapalat"/>
                <w:sz w:val="20"/>
                <w:szCs w:val="20"/>
              </w:rPr>
              <w:t>7</w:t>
            </w:r>
          </w:p>
        </w:tc>
        <w:tc>
          <w:tcPr>
            <w:tcW w:w="4140" w:type="dxa"/>
          </w:tcPr>
          <w:p w14:paraId="2A94C8AB" w14:textId="08AFA57D" w:rsidR="00E2654E" w:rsidRPr="000A0F28" w:rsidRDefault="00E2654E" w:rsidP="00E2654E">
            <w:pPr>
              <w:jc w:val="center"/>
              <w:rPr>
                <w:rFonts w:ascii="GHEA Grapalat" w:hAnsi="GHEA Grapalat"/>
                <w:bCs/>
                <w:sz w:val="22"/>
                <w:szCs w:val="22"/>
              </w:rPr>
            </w:pPr>
            <w:r w:rsidRPr="00E2654E">
              <w:rPr>
                <w:rFonts w:ascii="GHEA Grapalat" w:hAnsi="GHEA Grapalat"/>
                <w:b/>
                <w:sz w:val="20"/>
                <w:szCs w:val="20"/>
              </w:rPr>
              <w:t>Установка и засыпка</w:t>
            </w:r>
          </w:p>
        </w:tc>
        <w:tc>
          <w:tcPr>
            <w:tcW w:w="3690" w:type="dxa"/>
            <w:vAlign w:val="center"/>
          </w:tcPr>
          <w:p w14:paraId="28E3027E" w14:textId="77777777" w:rsidR="00E2654E" w:rsidRPr="00AE5122" w:rsidRDefault="00E2654E" w:rsidP="00E2654E">
            <w:pPr>
              <w:jc w:val="center"/>
              <w:rPr>
                <w:rFonts w:ascii="GHEA Grapalat" w:hAnsi="GHEA Grapalat"/>
                <w:sz w:val="20"/>
                <w:szCs w:val="20"/>
              </w:rPr>
            </w:pPr>
            <w:r w:rsidRPr="00AE5122">
              <w:rPr>
                <w:rFonts w:ascii="GHEA Grapalat" w:hAnsi="GHEA Grapalat"/>
                <w:sz w:val="20"/>
                <w:szCs w:val="20"/>
              </w:rPr>
              <w:t xml:space="preserve">С момента подписания </w:t>
            </w:r>
            <w:proofErr w:type="spellStart"/>
            <w:r w:rsidRPr="00AE5122">
              <w:rPr>
                <w:rFonts w:ascii="GHEA Grapalat" w:hAnsi="GHEA Grapalat"/>
                <w:sz w:val="20"/>
                <w:szCs w:val="20"/>
              </w:rPr>
              <w:t>соглошение</w:t>
            </w:r>
            <w:proofErr w:type="spellEnd"/>
          </w:p>
        </w:tc>
        <w:tc>
          <w:tcPr>
            <w:tcW w:w="1535" w:type="dxa"/>
          </w:tcPr>
          <w:p w14:paraId="27E3625C" w14:textId="72A41506" w:rsidR="00E2654E" w:rsidRDefault="00E2654E" w:rsidP="00E2654E">
            <w:pPr>
              <w:jc w:val="center"/>
              <w:rPr>
                <w:rFonts w:ascii="GHEA Grapalat" w:hAnsi="GHEA Grapalat"/>
                <w:sz w:val="20"/>
                <w:szCs w:val="20"/>
              </w:rPr>
            </w:pPr>
            <w:r w:rsidRPr="00FA5961">
              <w:rPr>
                <w:rFonts w:ascii="GHEA Grapalat" w:hAnsi="GHEA Grapalat"/>
                <w:sz w:val="20"/>
                <w:szCs w:val="20"/>
                <w:lang w:val="hy-AM"/>
              </w:rPr>
              <w:t>2</w:t>
            </w:r>
            <w:r w:rsidRPr="00FA5961">
              <w:rPr>
                <w:rFonts w:ascii="GHEA Grapalat" w:hAnsi="GHEA Grapalat"/>
                <w:sz w:val="20"/>
                <w:szCs w:val="20"/>
              </w:rPr>
              <w:t xml:space="preserve">0 </w:t>
            </w:r>
            <w:r w:rsidRPr="00FA5961">
              <w:rPr>
                <w:rFonts w:ascii="GHEA Grapalat" w:hAnsi="GHEA Grapalat"/>
                <w:sz w:val="22"/>
                <w:szCs w:val="22"/>
                <w:lang w:val="hy-AM"/>
              </w:rPr>
              <w:t>день</w:t>
            </w:r>
          </w:p>
        </w:tc>
      </w:tr>
      <w:tr w:rsidR="00E2654E" w:rsidRPr="00E6597C" w14:paraId="0E787F84" w14:textId="77777777" w:rsidTr="00C22373">
        <w:trPr>
          <w:trHeight w:val="20"/>
          <w:jc w:val="center"/>
        </w:trPr>
        <w:tc>
          <w:tcPr>
            <w:tcW w:w="715" w:type="dxa"/>
            <w:vAlign w:val="center"/>
          </w:tcPr>
          <w:p w14:paraId="12F74FE8" w14:textId="7FE13577" w:rsidR="00E2654E" w:rsidRPr="00E2654E" w:rsidRDefault="00E2654E" w:rsidP="00E2654E">
            <w:pPr>
              <w:jc w:val="center"/>
              <w:rPr>
                <w:rFonts w:ascii="GHEA Grapalat" w:hAnsi="GHEA Grapalat"/>
                <w:sz w:val="20"/>
                <w:szCs w:val="20"/>
                <w:lang w:val="hy-AM"/>
              </w:rPr>
            </w:pPr>
            <w:r>
              <w:rPr>
                <w:rFonts w:ascii="GHEA Grapalat" w:hAnsi="GHEA Grapalat"/>
                <w:sz w:val="20"/>
                <w:szCs w:val="20"/>
                <w:lang w:val="hy-AM"/>
              </w:rPr>
              <w:t>8</w:t>
            </w:r>
          </w:p>
        </w:tc>
        <w:tc>
          <w:tcPr>
            <w:tcW w:w="4140" w:type="dxa"/>
          </w:tcPr>
          <w:p w14:paraId="34C141B0" w14:textId="556C60C9" w:rsidR="00E2654E" w:rsidRPr="000A0F28" w:rsidRDefault="00E2654E" w:rsidP="00E2654E">
            <w:pPr>
              <w:jc w:val="center"/>
              <w:rPr>
                <w:rFonts w:ascii="GHEA Grapalat" w:hAnsi="GHEA Grapalat"/>
                <w:bCs/>
                <w:sz w:val="22"/>
                <w:szCs w:val="22"/>
              </w:rPr>
            </w:pPr>
            <w:r w:rsidRPr="00E2654E">
              <w:rPr>
                <w:rFonts w:ascii="GHEA Grapalat" w:hAnsi="GHEA Grapalat"/>
                <w:b/>
                <w:sz w:val="20"/>
                <w:szCs w:val="20"/>
              </w:rPr>
              <w:t>Земляные работы</w:t>
            </w:r>
          </w:p>
        </w:tc>
        <w:tc>
          <w:tcPr>
            <w:tcW w:w="3690" w:type="dxa"/>
            <w:vAlign w:val="center"/>
          </w:tcPr>
          <w:p w14:paraId="7501BE92" w14:textId="5D8AAA20" w:rsidR="00E2654E" w:rsidRPr="00AE5122" w:rsidRDefault="00E2654E" w:rsidP="00E2654E">
            <w:pPr>
              <w:jc w:val="center"/>
              <w:rPr>
                <w:rFonts w:ascii="GHEA Grapalat" w:hAnsi="GHEA Grapalat"/>
                <w:sz w:val="20"/>
                <w:szCs w:val="20"/>
              </w:rPr>
            </w:pPr>
            <w:r w:rsidRPr="00AE5122">
              <w:rPr>
                <w:rFonts w:ascii="GHEA Grapalat" w:hAnsi="GHEA Grapalat"/>
                <w:sz w:val="20"/>
                <w:szCs w:val="20"/>
              </w:rPr>
              <w:t xml:space="preserve">С момента подписания </w:t>
            </w:r>
            <w:proofErr w:type="spellStart"/>
            <w:r w:rsidRPr="00AE5122">
              <w:rPr>
                <w:rFonts w:ascii="GHEA Grapalat" w:hAnsi="GHEA Grapalat"/>
                <w:sz w:val="20"/>
                <w:szCs w:val="20"/>
              </w:rPr>
              <w:t>соглошение</w:t>
            </w:r>
            <w:proofErr w:type="spellEnd"/>
          </w:p>
        </w:tc>
        <w:tc>
          <w:tcPr>
            <w:tcW w:w="1535" w:type="dxa"/>
          </w:tcPr>
          <w:p w14:paraId="5EF8EBBC" w14:textId="1BC78F2D" w:rsidR="00E2654E" w:rsidRDefault="00E2654E" w:rsidP="00E2654E">
            <w:pPr>
              <w:jc w:val="center"/>
              <w:rPr>
                <w:rFonts w:ascii="GHEA Grapalat" w:hAnsi="GHEA Grapalat"/>
                <w:sz w:val="20"/>
                <w:szCs w:val="20"/>
                <w:lang w:val="hy-AM"/>
              </w:rPr>
            </w:pPr>
            <w:r w:rsidRPr="00FA5961">
              <w:rPr>
                <w:rFonts w:ascii="GHEA Grapalat" w:hAnsi="GHEA Grapalat"/>
                <w:sz w:val="20"/>
                <w:szCs w:val="20"/>
                <w:lang w:val="hy-AM"/>
              </w:rPr>
              <w:t>2</w:t>
            </w:r>
            <w:r w:rsidRPr="00FA5961">
              <w:rPr>
                <w:rFonts w:ascii="GHEA Grapalat" w:hAnsi="GHEA Grapalat"/>
                <w:sz w:val="20"/>
                <w:szCs w:val="20"/>
              </w:rPr>
              <w:t xml:space="preserve">0 </w:t>
            </w:r>
            <w:r w:rsidRPr="00FA5961">
              <w:rPr>
                <w:rFonts w:ascii="GHEA Grapalat" w:hAnsi="GHEA Grapalat"/>
                <w:sz w:val="22"/>
                <w:szCs w:val="22"/>
                <w:lang w:val="hy-AM"/>
              </w:rPr>
              <w:t>день</w:t>
            </w:r>
          </w:p>
        </w:tc>
      </w:tr>
      <w:tr w:rsidR="00E2654E" w:rsidRPr="00E6597C" w14:paraId="0D874685" w14:textId="77777777" w:rsidTr="002675D0">
        <w:trPr>
          <w:trHeight w:val="20"/>
          <w:jc w:val="center"/>
        </w:trPr>
        <w:tc>
          <w:tcPr>
            <w:tcW w:w="715" w:type="dxa"/>
            <w:vAlign w:val="center"/>
          </w:tcPr>
          <w:p w14:paraId="5A7D4979" w14:textId="7DCD0472" w:rsidR="00E2654E" w:rsidRPr="00E2654E" w:rsidRDefault="00E2654E" w:rsidP="00E2654E">
            <w:pPr>
              <w:jc w:val="center"/>
              <w:rPr>
                <w:rFonts w:ascii="GHEA Grapalat" w:hAnsi="GHEA Grapalat"/>
                <w:sz w:val="20"/>
                <w:szCs w:val="20"/>
                <w:lang w:val="hy-AM"/>
              </w:rPr>
            </w:pPr>
            <w:r>
              <w:rPr>
                <w:rFonts w:ascii="GHEA Grapalat" w:hAnsi="GHEA Grapalat"/>
                <w:sz w:val="20"/>
                <w:szCs w:val="20"/>
                <w:lang w:val="hy-AM"/>
              </w:rPr>
              <w:t>9</w:t>
            </w:r>
          </w:p>
        </w:tc>
        <w:tc>
          <w:tcPr>
            <w:tcW w:w="4140" w:type="dxa"/>
          </w:tcPr>
          <w:p w14:paraId="13788F2F" w14:textId="39C9D796" w:rsidR="00E2654E" w:rsidRPr="000A0F28" w:rsidRDefault="00E2654E" w:rsidP="00E2654E">
            <w:pPr>
              <w:jc w:val="center"/>
              <w:rPr>
                <w:rFonts w:ascii="GHEA Grapalat" w:hAnsi="GHEA Grapalat"/>
                <w:bCs/>
                <w:sz w:val="22"/>
                <w:szCs w:val="22"/>
              </w:rPr>
            </w:pPr>
            <w:r w:rsidRPr="00E2654E">
              <w:rPr>
                <w:rFonts w:ascii="GHEA Grapalat" w:hAnsi="GHEA Grapalat"/>
                <w:b/>
                <w:sz w:val="20"/>
                <w:szCs w:val="20"/>
              </w:rPr>
              <w:t>Установка и засыпка</w:t>
            </w:r>
          </w:p>
        </w:tc>
        <w:tc>
          <w:tcPr>
            <w:tcW w:w="3690" w:type="dxa"/>
            <w:vAlign w:val="center"/>
          </w:tcPr>
          <w:p w14:paraId="1319CAF4" w14:textId="2BAD6E82" w:rsidR="00E2654E" w:rsidRPr="00AE5122" w:rsidRDefault="00E2654E" w:rsidP="00E2654E">
            <w:pPr>
              <w:jc w:val="center"/>
              <w:rPr>
                <w:rFonts w:ascii="GHEA Grapalat" w:hAnsi="GHEA Grapalat"/>
                <w:sz w:val="20"/>
                <w:szCs w:val="20"/>
              </w:rPr>
            </w:pPr>
            <w:r w:rsidRPr="00AE5122">
              <w:rPr>
                <w:rFonts w:ascii="GHEA Grapalat" w:hAnsi="GHEA Grapalat"/>
                <w:sz w:val="20"/>
                <w:szCs w:val="20"/>
              </w:rPr>
              <w:t xml:space="preserve">С момента подписания </w:t>
            </w:r>
            <w:proofErr w:type="spellStart"/>
            <w:r w:rsidRPr="00AE5122">
              <w:rPr>
                <w:rFonts w:ascii="GHEA Grapalat" w:hAnsi="GHEA Grapalat"/>
                <w:sz w:val="20"/>
                <w:szCs w:val="20"/>
              </w:rPr>
              <w:t>соглошение</w:t>
            </w:r>
            <w:proofErr w:type="spellEnd"/>
          </w:p>
        </w:tc>
        <w:tc>
          <w:tcPr>
            <w:tcW w:w="1535" w:type="dxa"/>
          </w:tcPr>
          <w:p w14:paraId="5F8BB40D" w14:textId="77285123" w:rsidR="00E2654E" w:rsidRDefault="00E2654E" w:rsidP="00E2654E">
            <w:pPr>
              <w:jc w:val="center"/>
              <w:rPr>
                <w:rFonts w:ascii="GHEA Grapalat" w:hAnsi="GHEA Grapalat"/>
                <w:sz w:val="20"/>
                <w:szCs w:val="20"/>
                <w:lang w:val="hy-AM"/>
              </w:rPr>
            </w:pPr>
            <w:r w:rsidRPr="0047370C">
              <w:rPr>
                <w:rFonts w:ascii="GHEA Grapalat" w:hAnsi="GHEA Grapalat"/>
                <w:sz w:val="20"/>
                <w:szCs w:val="20"/>
                <w:lang w:val="hy-AM"/>
              </w:rPr>
              <w:t>1</w:t>
            </w:r>
            <w:r w:rsidRPr="0047370C">
              <w:rPr>
                <w:rFonts w:ascii="GHEA Grapalat" w:hAnsi="GHEA Grapalat"/>
                <w:sz w:val="20"/>
                <w:szCs w:val="20"/>
              </w:rPr>
              <w:t xml:space="preserve">0 </w:t>
            </w:r>
            <w:r w:rsidRPr="0047370C">
              <w:rPr>
                <w:rFonts w:ascii="GHEA Grapalat" w:hAnsi="GHEA Grapalat"/>
                <w:sz w:val="22"/>
                <w:szCs w:val="22"/>
                <w:lang w:val="hy-AM"/>
              </w:rPr>
              <w:t>день</w:t>
            </w:r>
          </w:p>
        </w:tc>
      </w:tr>
      <w:bookmarkEnd w:id="29"/>
      <w:tr w:rsidR="00E2654E" w:rsidRPr="00E6597C" w14:paraId="43F61ADC" w14:textId="77777777" w:rsidTr="002675D0">
        <w:trPr>
          <w:trHeight w:val="20"/>
          <w:jc w:val="center"/>
        </w:trPr>
        <w:tc>
          <w:tcPr>
            <w:tcW w:w="715" w:type="dxa"/>
            <w:vAlign w:val="center"/>
          </w:tcPr>
          <w:p w14:paraId="1A183DE8" w14:textId="0B3BB737" w:rsidR="00E2654E" w:rsidRPr="00E2654E" w:rsidRDefault="00E2654E" w:rsidP="00E2654E">
            <w:pPr>
              <w:jc w:val="center"/>
              <w:rPr>
                <w:rFonts w:ascii="GHEA Grapalat" w:hAnsi="GHEA Grapalat"/>
                <w:sz w:val="20"/>
                <w:szCs w:val="20"/>
                <w:lang w:val="hy-AM"/>
              </w:rPr>
            </w:pPr>
            <w:r>
              <w:rPr>
                <w:rFonts w:ascii="GHEA Grapalat" w:hAnsi="GHEA Grapalat"/>
                <w:sz w:val="20"/>
                <w:szCs w:val="20"/>
                <w:lang w:val="hy-AM"/>
              </w:rPr>
              <w:t>10</w:t>
            </w:r>
          </w:p>
        </w:tc>
        <w:tc>
          <w:tcPr>
            <w:tcW w:w="4140" w:type="dxa"/>
          </w:tcPr>
          <w:p w14:paraId="2F0BB391" w14:textId="0B7B64E0" w:rsidR="00E2654E" w:rsidRPr="000A0F28" w:rsidRDefault="00E2654E" w:rsidP="00E2654E">
            <w:pPr>
              <w:jc w:val="center"/>
              <w:rPr>
                <w:rFonts w:ascii="GHEA Grapalat" w:hAnsi="GHEA Grapalat"/>
                <w:bCs/>
                <w:sz w:val="22"/>
                <w:szCs w:val="22"/>
              </w:rPr>
            </w:pPr>
            <w:r w:rsidRPr="00E2654E">
              <w:rPr>
                <w:rFonts w:ascii="GHEA Grapalat" w:hAnsi="GHEA Grapalat"/>
                <w:b/>
                <w:sz w:val="20"/>
                <w:szCs w:val="20"/>
              </w:rPr>
              <w:t>Консолидационные работы</w:t>
            </w:r>
          </w:p>
        </w:tc>
        <w:tc>
          <w:tcPr>
            <w:tcW w:w="3690" w:type="dxa"/>
            <w:vAlign w:val="center"/>
          </w:tcPr>
          <w:p w14:paraId="6EF4920D" w14:textId="377545BF" w:rsidR="00E2654E" w:rsidRPr="00AE5122" w:rsidRDefault="00E2654E" w:rsidP="00E2654E">
            <w:pPr>
              <w:jc w:val="center"/>
              <w:rPr>
                <w:rFonts w:ascii="GHEA Grapalat" w:hAnsi="GHEA Grapalat"/>
                <w:sz w:val="20"/>
                <w:szCs w:val="20"/>
              </w:rPr>
            </w:pPr>
            <w:r w:rsidRPr="00AE5122">
              <w:rPr>
                <w:rFonts w:ascii="GHEA Grapalat" w:hAnsi="GHEA Grapalat"/>
                <w:sz w:val="20"/>
                <w:szCs w:val="20"/>
              </w:rPr>
              <w:t xml:space="preserve">С момента подписания </w:t>
            </w:r>
            <w:proofErr w:type="spellStart"/>
            <w:r w:rsidRPr="00AE5122">
              <w:rPr>
                <w:rFonts w:ascii="GHEA Grapalat" w:hAnsi="GHEA Grapalat"/>
                <w:sz w:val="20"/>
                <w:szCs w:val="20"/>
              </w:rPr>
              <w:t>соглошение</w:t>
            </w:r>
            <w:proofErr w:type="spellEnd"/>
          </w:p>
        </w:tc>
        <w:tc>
          <w:tcPr>
            <w:tcW w:w="1535" w:type="dxa"/>
          </w:tcPr>
          <w:p w14:paraId="379400F9" w14:textId="60BD9A3B" w:rsidR="00E2654E" w:rsidRDefault="00E2654E" w:rsidP="00E2654E">
            <w:pPr>
              <w:jc w:val="center"/>
              <w:rPr>
                <w:rFonts w:ascii="GHEA Grapalat" w:hAnsi="GHEA Grapalat"/>
                <w:sz w:val="20"/>
                <w:szCs w:val="20"/>
                <w:lang w:val="hy-AM"/>
              </w:rPr>
            </w:pPr>
            <w:r w:rsidRPr="0047370C">
              <w:rPr>
                <w:rFonts w:ascii="GHEA Grapalat" w:hAnsi="GHEA Grapalat"/>
                <w:sz w:val="20"/>
                <w:szCs w:val="20"/>
                <w:lang w:val="hy-AM"/>
              </w:rPr>
              <w:t>1</w:t>
            </w:r>
            <w:r w:rsidRPr="0047370C">
              <w:rPr>
                <w:rFonts w:ascii="GHEA Grapalat" w:hAnsi="GHEA Grapalat"/>
                <w:sz w:val="20"/>
                <w:szCs w:val="20"/>
              </w:rPr>
              <w:t xml:space="preserve">0 </w:t>
            </w:r>
            <w:r w:rsidRPr="0047370C">
              <w:rPr>
                <w:rFonts w:ascii="GHEA Grapalat" w:hAnsi="GHEA Grapalat"/>
                <w:sz w:val="22"/>
                <w:szCs w:val="22"/>
                <w:lang w:val="hy-AM"/>
              </w:rPr>
              <w:t>день</w:t>
            </w:r>
          </w:p>
        </w:tc>
      </w:tr>
      <w:tr w:rsidR="00E2654E" w:rsidRPr="00E6597C" w14:paraId="21D391DA" w14:textId="77777777" w:rsidTr="002675D0">
        <w:trPr>
          <w:trHeight w:val="20"/>
          <w:jc w:val="center"/>
        </w:trPr>
        <w:tc>
          <w:tcPr>
            <w:tcW w:w="715" w:type="dxa"/>
            <w:vAlign w:val="center"/>
          </w:tcPr>
          <w:p w14:paraId="58AF16A3" w14:textId="00F319DC" w:rsidR="00E2654E" w:rsidRPr="00E2654E" w:rsidRDefault="00E2654E" w:rsidP="00E2654E">
            <w:pPr>
              <w:jc w:val="center"/>
              <w:rPr>
                <w:rFonts w:ascii="GHEA Grapalat" w:hAnsi="GHEA Grapalat"/>
                <w:sz w:val="20"/>
                <w:szCs w:val="20"/>
                <w:lang w:val="hy-AM"/>
              </w:rPr>
            </w:pPr>
            <w:r>
              <w:rPr>
                <w:rFonts w:ascii="GHEA Grapalat" w:hAnsi="GHEA Grapalat"/>
                <w:sz w:val="20"/>
                <w:szCs w:val="20"/>
                <w:lang w:val="hy-AM"/>
              </w:rPr>
              <w:t>11</w:t>
            </w:r>
          </w:p>
        </w:tc>
        <w:tc>
          <w:tcPr>
            <w:tcW w:w="4140" w:type="dxa"/>
          </w:tcPr>
          <w:p w14:paraId="500449D9" w14:textId="17D9ABBC" w:rsidR="00E2654E" w:rsidRPr="000A0F28" w:rsidRDefault="00E2654E" w:rsidP="00E2654E">
            <w:pPr>
              <w:widowControl w:val="0"/>
              <w:jc w:val="center"/>
              <w:rPr>
                <w:rFonts w:ascii="GHEA Grapalat" w:hAnsi="GHEA Grapalat"/>
                <w:bCs/>
                <w:sz w:val="22"/>
                <w:szCs w:val="22"/>
              </w:rPr>
            </w:pPr>
            <w:r w:rsidRPr="00E2654E">
              <w:rPr>
                <w:rFonts w:ascii="GHEA Grapalat" w:hAnsi="GHEA Grapalat"/>
                <w:b/>
                <w:sz w:val="20"/>
                <w:szCs w:val="20"/>
              </w:rPr>
              <w:t>Испытания</w:t>
            </w:r>
          </w:p>
        </w:tc>
        <w:tc>
          <w:tcPr>
            <w:tcW w:w="3690" w:type="dxa"/>
            <w:vAlign w:val="center"/>
          </w:tcPr>
          <w:p w14:paraId="4F91F37B" w14:textId="29018608" w:rsidR="00E2654E" w:rsidRPr="00AE5122" w:rsidRDefault="00E2654E" w:rsidP="00E2654E">
            <w:pPr>
              <w:jc w:val="center"/>
              <w:rPr>
                <w:rFonts w:ascii="GHEA Grapalat" w:hAnsi="GHEA Grapalat"/>
                <w:sz w:val="20"/>
                <w:szCs w:val="20"/>
              </w:rPr>
            </w:pPr>
            <w:r w:rsidRPr="00AE5122">
              <w:rPr>
                <w:rFonts w:ascii="GHEA Grapalat" w:hAnsi="GHEA Grapalat"/>
                <w:sz w:val="20"/>
                <w:szCs w:val="20"/>
              </w:rPr>
              <w:t xml:space="preserve">С момента подписания </w:t>
            </w:r>
            <w:proofErr w:type="spellStart"/>
            <w:r w:rsidRPr="00AE5122">
              <w:rPr>
                <w:rFonts w:ascii="GHEA Grapalat" w:hAnsi="GHEA Grapalat"/>
                <w:sz w:val="20"/>
                <w:szCs w:val="20"/>
              </w:rPr>
              <w:t>соглошение</w:t>
            </w:r>
            <w:proofErr w:type="spellEnd"/>
          </w:p>
        </w:tc>
        <w:tc>
          <w:tcPr>
            <w:tcW w:w="1535" w:type="dxa"/>
          </w:tcPr>
          <w:p w14:paraId="2D3693DF" w14:textId="64D2C6A3" w:rsidR="00E2654E" w:rsidRDefault="00E2654E" w:rsidP="00E2654E">
            <w:pPr>
              <w:jc w:val="center"/>
              <w:rPr>
                <w:rFonts w:ascii="GHEA Grapalat" w:hAnsi="GHEA Grapalat"/>
                <w:sz w:val="20"/>
                <w:szCs w:val="20"/>
                <w:lang w:val="hy-AM"/>
              </w:rPr>
            </w:pPr>
            <w:r w:rsidRPr="0047370C">
              <w:rPr>
                <w:rFonts w:ascii="GHEA Grapalat" w:hAnsi="GHEA Grapalat"/>
                <w:sz w:val="20"/>
                <w:szCs w:val="20"/>
                <w:lang w:val="hy-AM"/>
              </w:rPr>
              <w:t>1</w:t>
            </w:r>
            <w:r w:rsidRPr="0047370C">
              <w:rPr>
                <w:rFonts w:ascii="GHEA Grapalat" w:hAnsi="GHEA Grapalat"/>
                <w:sz w:val="20"/>
                <w:szCs w:val="20"/>
              </w:rPr>
              <w:t xml:space="preserve">0 </w:t>
            </w:r>
            <w:r w:rsidRPr="0047370C">
              <w:rPr>
                <w:rFonts w:ascii="GHEA Grapalat" w:hAnsi="GHEA Grapalat"/>
                <w:sz w:val="22"/>
                <w:szCs w:val="22"/>
                <w:lang w:val="hy-AM"/>
              </w:rPr>
              <w:t>день</w:t>
            </w:r>
          </w:p>
        </w:tc>
      </w:tr>
      <w:tr w:rsidR="00E2654E" w:rsidRPr="00D15F15" w14:paraId="07552CE3" w14:textId="77777777" w:rsidTr="008E5E64">
        <w:trPr>
          <w:cantSplit/>
          <w:trHeight w:val="20"/>
          <w:jc w:val="center"/>
        </w:trPr>
        <w:tc>
          <w:tcPr>
            <w:tcW w:w="4855" w:type="dxa"/>
            <w:gridSpan w:val="2"/>
            <w:vAlign w:val="center"/>
          </w:tcPr>
          <w:p w14:paraId="31B3803E" w14:textId="77777777" w:rsidR="00E2654E" w:rsidRPr="007D32E9" w:rsidRDefault="00E2654E" w:rsidP="00E2654E">
            <w:pPr>
              <w:rPr>
                <w:rFonts w:ascii="GHEA Grapalat" w:hAnsi="GHEA Grapalat"/>
                <w:b/>
                <w:sz w:val="20"/>
                <w:szCs w:val="20"/>
                <w:lang w:val="pt-BR"/>
              </w:rPr>
            </w:pPr>
            <w:r w:rsidRPr="00743644">
              <w:rPr>
                <w:rFonts w:ascii="GHEA Grapalat" w:hAnsi="GHEA Grapalat"/>
                <w:b/>
                <w:sz w:val="20"/>
              </w:rPr>
              <w:t>ВСЕГО</w:t>
            </w:r>
          </w:p>
        </w:tc>
        <w:tc>
          <w:tcPr>
            <w:tcW w:w="3690" w:type="dxa"/>
            <w:vAlign w:val="center"/>
          </w:tcPr>
          <w:p w14:paraId="4E4BAB8E" w14:textId="77777777" w:rsidR="00E2654E" w:rsidRPr="00AE5122" w:rsidRDefault="00E2654E" w:rsidP="00E2654E">
            <w:pPr>
              <w:jc w:val="center"/>
              <w:rPr>
                <w:rFonts w:ascii="GHEA Grapalat" w:hAnsi="GHEA Grapalat"/>
                <w:b/>
                <w:sz w:val="20"/>
                <w:szCs w:val="20"/>
                <w:lang w:val="pt-BR"/>
              </w:rPr>
            </w:pPr>
            <w:r w:rsidRPr="00AE5122">
              <w:rPr>
                <w:rFonts w:ascii="GHEA Grapalat" w:hAnsi="GHEA Grapalat"/>
                <w:sz w:val="20"/>
                <w:szCs w:val="20"/>
              </w:rPr>
              <w:t xml:space="preserve">С момента подписания </w:t>
            </w:r>
            <w:proofErr w:type="spellStart"/>
            <w:r w:rsidRPr="00AE5122">
              <w:rPr>
                <w:rFonts w:ascii="GHEA Grapalat" w:hAnsi="GHEA Grapalat"/>
                <w:sz w:val="20"/>
                <w:szCs w:val="20"/>
              </w:rPr>
              <w:t>соглошение</w:t>
            </w:r>
            <w:proofErr w:type="spellEnd"/>
          </w:p>
        </w:tc>
        <w:tc>
          <w:tcPr>
            <w:tcW w:w="1535" w:type="dxa"/>
            <w:vAlign w:val="center"/>
          </w:tcPr>
          <w:p w14:paraId="4801490B" w14:textId="77777777" w:rsidR="00E2654E" w:rsidRPr="007D32E9" w:rsidRDefault="00E2654E" w:rsidP="00E2654E">
            <w:pPr>
              <w:rPr>
                <w:rFonts w:ascii="GHEA Grapalat" w:hAnsi="GHEA Grapalat" w:cs="Calibri"/>
                <w:b/>
                <w:bCs/>
                <w:color w:val="000000"/>
                <w:sz w:val="18"/>
                <w:szCs w:val="16"/>
                <w:lang w:val="hy-AM"/>
              </w:rPr>
            </w:pPr>
            <w:r w:rsidRPr="00FD5498">
              <w:rPr>
                <w:rFonts w:ascii="GHEA Grapalat" w:hAnsi="GHEA Grapalat"/>
                <w:b/>
                <w:sz w:val="22"/>
                <w:szCs w:val="22"/>
              </w:rPr>
              <w:t>Общий:</w:t>
            </w:r>
          </w:p>
          <w:p w14:paraId="745BF865" w14:textId="2C4A9679" w:rsidR="00E2654E" w:rsidRPr="007D32E9" w:rsidRDefault="00E2654E" w:rsidP="00E2654E">
            <w:pPr>
              <w:rPr>
                <w:rFonts w:ascii="GHEA Grapalat" w:hAnsi="GHEA Grapalat"/>
                <w:b/>
                <w:sz w:val="20"/>
                <w:szCs w:val="20"/>
                <w:lang w:val="hy-AM"/>
              </w:rPr>
            </w:pPr>
            <w:r>
              <w:rPr>
                <w:rFonts w:ascii="GHEA Grapalat" w:hAnsi="GHEA Grapalat" w:cs="Calibri"/>
                <w:b/>
                <w:bCs/>
                <w:color w:val="000000"/>
                <w:sz w:val="18"/>
                <w:szCs w:val="16"/>
                <w:lang w:val="hy-AM"/>
              </w:rPr>
              <w:t>120</w:t>
            </w:r>
            <w:r w:rsidRPr="007D32E9">
              <w:rPr>
                <w:rFonts w:ascii="GHEA Grapalat" w:hAnsi="GHEA Grapalat" w:cs="Calibri"/>
                <w:b/>
                <w:bCs/>
                <w:color w:val="000000"/>
                <w:sz w:val="18"/>
                <w:szCs w:val="16"/>
                <w:lang w:val="hy-AM"/>
              </w:rPr>
              <w:t xml:space="preserve"> </w:t>
            </w:r>
            <w:r w:rsidRPr="00FD5498">
              <w:rPr>
                <w:rFonts w:ascii="GHEA Grapalat" w:hAnsi="GHEA Grapalat"/>
                <w:sz w:val="22"/>
                <w:szCs w:val="22"/>
                <w:lang w:val="hy-AM"/>
              </w:rPr>
              <w:t>день</w:t>
            </w:r>
            <w:r w:rsidRPr="007D32E9">
              <w:rPr>
                <w:rFonts w:ascii="GHEA Grapalat" w:hAnsi="GHEA Grapalat" w:cs="Calibri"/>
                <w:b/>
                <w:bCs/>
                <w:color w:val="000000"/>
                <w:sz w:val="18"/>
                <w:szCs w:val="16"/>
                <w:lang w:val="hy-AM"/>
              </w:rPr>
              <w:t>:</w:t>
            </w:r>
          </w:p>
        </w:tc>
      </w:tr>
    </w:tbl>
    <w:p w14:paraId="724D0B0D" w14:textId="4EF0E543" w:rsidR="00B27F56" w:rsidRDefault="00B27F56" w:rsidP="00B27F56">
      <w:pPr>
        <w:widowControl w:val="0"/>
        <w:ind w:firstLine="567"/>
        <w:jc w:val="center"/>
        <w:rPr>
          <w:rFonts w:ascii="GHEA Grapalat" w:hAnsi="GHEA Grapalat"/>
          <w:b/>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B28C8" w:rsidRPr="002647CA" w14:paraId="1B98DA3A" w14:textId="77777777" w:rsidTr="003D2146">
        <w:trPr>
          <w:jc w:val="center"/>
        </w:trPr>
        <w:tc>
          <w:tcPr>
            <w:tcW w:w="4536" w:type="dxa"/>
          </w:tcPr>
          <w:p w14:paraId="1B9E9A5F" w14:textId="77777777" w:rsidR="00BB28C8" w:rsidRPr="002647CA" w:rsidRDefault="00BB28C8" w:rsidP="00172186">
            <w:pPr>
              <w:widowControl w:val="0"/>
              <w:jc w:val="center"/>
              <w:rPr>
                <w:rFonts w:ascii="GHEA Grapalat" w:hAnsi="GHEA Grapalat" w:cs="Sylfaen"/>
                <w:b/>
                <w:bCs/>
              </w:rPr>
            </w:pPr>
            <w:r w:rsidRPr="002647CA">
              <w:rPr>
                <w:rFonts w:ascii="GHEA Grapalat" w:hAnsi="GHEA Grapalat"/>
                <w:b/>
              </w:rPr>
              <w:t>ЗАКАЗЧИК</w:t>
            </w:r>
          </w:p>
          <w:p w14:paraId="2E94F313" w14:textId="77777777" w:rsidR="00BB28C8" w:rsidRPr="002647CA" w:rsidRDefault="00BB28C8" w:rsidP="00172186">
            <w:pPr>
              <w:widowControl w:val="0"/>
              <w:jc w:val="center"/>
              <w:rPr>
                <w:rFonts w:ascii="GHEA Grapalat" w:hAnsi="GHEA Grapalat"/>
                <w:lang w:val="en-US"/>
              </w:rPr>
            </w:pPr>
            <w:r w:rsidRPr="002647CA">
              <w:rPr>
                <w:rFonts w:ascii="GHEA Grapalat" w:hAnsi="GHEA Grapalat"/>
                <w:lang w:val="en-US"/>
              </w:rPr>
              <w:t>______________________</w:t>
            </w:r>
          </w:p>
          <w:p w14:paraId="233DDB19" w14:textId="77777777" w:rsidR="00BB28C8" w:rsidRPr="002647CA" w:rsidRDefault="00BB28C8" w:rsidP="00172186">
            <w:pPr>
              <w:widowControl w:val="0"/>
              <w:jc w:val="center"/>
              <w:rPr>
                <w:rFonts w:ascii="GHEA Grapalat" w:hAnsi="GHEA Grapalat"/>
                <w:vertAlign w:val="superscript"/>
              </w:rPr>
            </w:pPr>
            <w:r w:rsidRPr="002647CA">
              <w:rPr>
                <w:rFonts w:ascii="GHEA Grapalat" w:hAnsi="GHEA Grapalat"/>
                <w:vertAlign w:val="superscript"/>
              </w:rPr>
              <w:t>/подпись/</w:t>
            </w:r>
          </w:p>
          <w:p w14:paraId="170B1498" w14:textId="77777777" w:rsidR="00BB28C8" w:rsidRPr="002647CA" w:rsidRDefault="00BB28C8" w:rsidP="00172186">
            <w:pPr>
              <w:widowControl w:val="0"/>
              <w:jc w:val="center"/>
              <w:rPr>
                <w:rFonts w:ascii="GHEA Grapalat" w:hAnsi="GHEA Grapalat"/>
              </w:rPr>
            </w:pPr>
            <w:r w:rsidRPr="002647CA">
              <w:rPr>
                <w:rFonts w:ascii="GHEA Grapalat" w:hAnsi="GHEA Grapalat"/>
              </w:rPr>
              <w:t>М. П.</w:t>
            </w:r>
          </w:p>
        </w:tc>
        <w:tc>
          <w:tcPr>
            <w:tcW w:w="760" w:type="dxa"/>
          </w:tcPr>
          <w:p w14:paraId="1F21BBC6" w14:textId="77777777" w:rsidR="00BB28C8" w:rsidRPr="002647CA" w:rsidRDefault="00BB28C8" w:rsidP="00172186">
            <w:pPr>
              <w:widowControl w:val="0"/>
              <w:jc w:val="center"/>
              <w:rPr>
                <w:rFonts w:ascii="GHEA Grapalat" w:hAnsi="GHEA Grapalat"/>
              </w:rPr>
            </w:pPr>
          </w:p>
        </w:tc>
        <w:tc>
          <w:tcPr>
            <w:tcW w:w="4343" w:type="dxa"/>
          </w:tcPr>
          <w:p w14:paraId="6C2D6961" w14:textId="77777777" w:rsidR="00BB28C8" w:rsidRPr="002647CA" w:rsidRDefault="00BB28C8" w:rsidP="00172186">
            <w:pPr>
              <w:widowControl w:val="0"/>
              <w:jc w:val="center"/>
              <w:rPr>
                <w:rFonts w:ascii="GHEA Grapalat" w:hAnsi="GHEA Grapalat" w:cs="Sylfaen"/>
                <w:b/>
                <w:bCs/>
              </w:rPr>
            </w:pPr>
            <w:r w:rsidRPr="002647CA">
              <w:rPr>
                <w:rFonts w:ascii="GHEA Grapalat" w:hAnsi="GHEA Grapalat"/>
                <w:b/>
              </w:rPr>
              <w:t>ПОДРЯДЧИК</w:t>
            </w:r>
          </w:p>
          <w:p w14:paraId="25308EE6" w14:textId="77777777" w:rsidR="00BB28C8" w:rsidRPr="002647CA" w:rsidRDefault="00BB28C8" w:rsidP="00172186">
            <w:pPr>
              <w:widowControl w:val="0"/>
              <w:jc w:val="center"/>
              <w:rPr>
                <w:rFonts w:ascii="GHEA Grapalat" w:hAnsi="GHEA Grapalat"/>
                <w:lang w:val="en-US"/>
              </w:rPr>
            </w:pPr>
            <w:r w:rsidRPr="002647CA">
              <w:rPr>
                <w:rFonts w:ascii="GHEA Grapalat" w:hAnsi="GHEA Grapalat"/>
                <w:lang w:val="en-US"/>
              </w:rPr>
              <w:t>_____________________</w:t>
            </w:r>
          </w:p>
          <w:p w14:paraId="52E6CD51" w14:textId="77777777" w:rsidR="00BB28C8" w:rsidRPr="002647CA" w:rsidRDefault="00BB28C8" w:rsidP="00172186">
            <w:pPr>
              <w:widowControl w:val="0"/>
              <w:jc w:val="center"/>
              <w:rPr>
                <w:rFonts w:ascii="GHEA Grapalat" w:hAnsi="GHEA Grapalat"/>
                <w:vertAlign w:val="superscript"/>
              </w:rPr>
            </w:pPr>
            <w:r w:rsidRPr="002647CA">
              <w:rPr>
                <w:rFonts w:ascii="GHEA Grapalat" w:hAnsi="GHEA Grapalat"/>
                <w:vertAlign w:val="superscript"/>
              </w:rPr>
              <w:t>/подпись/</w:t>
            </w:r>
          </w:p>
          <w:p w14:paraId="7B5F8C5E" w14:textId="77777777" w:rsidR="00BB28C8" w:rsidRPr="002647CA" w:rsidRDefault="00BB28C8" w:rsidP="00172186">
            <w:pPr>
              <w:widowControl w:val="0"/>
              <w:jc w:val="center"/>
              <w:rPr>
                <w:rFonts w:ascii="GHEA Grapalat" w:hAnsi="GHEA Grapalat"/>
              </w:rPr>
            </w:pPr>
            <w:r w:rsidRPr="002647CA">
              <w:rPr>
                <w:rFonts w:ascii="GHEA Grapalat" w:hAnsi="GHEA Grapalat"/>
              </w:rPr>
              <w:t>М. П.</w:t>
            </w:r>
          </w:p>
        </w:tc>
      </w:tr>
    </w:tbl>
    <w:p w14:paraId="532162EC" w14:textId="77777777" w:rsidR="00B27F56" w:rsidRDefault="0008563D" w:rsidP="00172186">
      <w:pPr>
        <w:pStyle w:val="af2"/>
        <w:widowControl w:val="0"/>
        <w:jc w:val="both"/>
        <w:rPr>
          <w:rFonts w:ascii="GHEA Grapalat" w:hAnsi="GHEA Grapalat"/>
          <w:i/>
          <w:sz w:val="18"/>
          <w:szCs w:val="18"/>
        </w:rPr>
        <w:sectPr w:rsidR="00B27F56" w:rsidSect="00611272">
          <w:footerReference w:type="default" r:id="rId10"/>
          <w:footnotePr>
            <w:pos w:val="beneathText"/>
          </w:footnotePr>
          <w:type w:val="nextColumn"/>
          <w:pgSz w:w="11907" w:h="16840" w:code="9"/>
          <w:pgMar w:top="568" w:right="567" w:bottom="709" w:left="567" w:header="561" w:footer="561" w:gutter="0"/>
          <w:cols w:space="720"/>
          <w:docGrid w:linePitch="326"/>
        </w:sectPr>
      </w:pPr>
      <w:r w:rsidRPr="00B27F56">
        <w:rPr>
          <w:rFonts w:ascii="GHEA Grapalat" w:hAnsi="GHEA Grapalat"/>
          <w:i/>
          <w:sz w:val="18"/>
          <w:szCs w:val="18"/>
          <w:lang w:val="hy-AM"/>
        </w:rPr>
        <w:t>*</w:t>
      </w:r>
      <w:r w:rsidRPr="00B27F56">
        <w:rPr>
          <w:rFonts w:ascii="GHEA Grapalat" w:hAnsi="GHEA Grapalat"/>
          <w:i/>
          <w:sz w:val="18"/>
          <w:szCs w:val="18"/>
        </w:rPr>
        <w:t xml:space="preserve">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w:t>
      </w:r>
      <w:proofErr w:type="spellStart"/>
      <w:r w:rsidRPr="00B27F56">
        <w:rPr>
          <w:rFonts w:ascii="GHEA Grapalat" w:hAnsi="GHEA Grapalat"/>
          <w:i/>
          <w:sz w:val="18"/>
          <w:szCs w:val="18"/>
        </w:rPr>
        <w:t>выполненить</w:t>
      </w:r>
      <w:proofErr w:type="spellEnd"/>
      <w:r w:rsidRPr="00B27F56">
        <w:rPr>
          <w:rFonts w:ascii="GHEA Grapalat" w:hAnsi="GHEA Grapalat"/>
          <w:i/>
          <w:sz w:val="18"/>
          <w:szCs w:val="18"/>
        </w:rPr>
        <w:t xml:space="preserve"> работу в более короткий срок..</w:t>
      </w:r>
    </w:p>
    <w:p w14:paraId="554C8434" w14:textId="77777777" w:rsidR="00B27F56" w:rsidRPr="00EE248D" w:rsidRDefault="00B27F56" w:rsidP="00B27F56">
      <w:pPr>
        <w:widowControl w:val="0"/>
        <w:ind w:firstLine="567"/>
        <w:jc w:val="right"/>
        <w:rPr>
          <w:rFonts w:ascii="GHEA Grapalat" w:hAnsi="GHEA Grapalat"/>
          <w:i/>
          <w:color w:val="000000" w:themeColor="text1"/>
        </w:rPr>
      </w:pPr>
      <w:r w:rsidRPr="00EE248D">
        <w:rPr>
          <w:rFonts w:ascii="GHEA Grapalat" w:hAnsi="GHEA Grapalat"/>
          <w:i/>
          <w:color w:val="000000" w:themeColor="text1"/>
        </w:rPr>
        <w:lastRenderedPageBreak/>
        <w:t>Приложение № 3</w:t>
      </w:r>
    </w:p>
    <w:p w14:paraId="7378A8E9" w14:textId="77777777" w:rsidR="00B27F56" w:rsidRPr="00EE248D" w:rsidRDefault="00B27F56" w:rsidP="00B27F56">
      <w:pPr>
        <w:widowControl w:val="0"/>
        <w:ind w:firstLine="567"/>
        <w:jc w:val="right"/>
        <w:rPr>
          <w:rFonts w:ascii="GHEA Grapalat" w:hAnsi="GHEA Grapalat"/>
          <w:i/>
          <w:color w:val="000000" w:themeColor="text1"/>
        </w:rPr>
      </w:pPr>
      <w:r w:rsidRPr="00EE248D">
        <w:rPr>
          <w:rFonts w:ascii="GHEA Grapalat" w:hAnsi="GHEA Grapalat"/>
          <w:i/>
          <w:color w:val="000000" w:themeColor="text1"/>
        </w:rPr>
        <w:t xml:space="preserve">к Договору под кодом </w:t>
      </w:r>
      <w:r w:rsidRPr="00EE248D">
        <w:rPr>
          <w:rFonts w:ascii="GHEA Grapalat" w:hAnsi="GHEA Grapalat"/>
          <w:i/>
          <w:color w:val="000000" w:themeColor="text1"/>
        </w:rPr>
        <w:br/>
        <w:t xml:space="preserve">заключенному </w:t>
      </w:r>
      <w:r w:rsidRPr="00EE248D">
        <w:rPr>
          <w:rFonts w:ascii="GHEA Grapalat" w:hAnsi="GHEA Grapalat"/>
          <w:b/>
          <w:i/>
          <w:color w:val="000000" w:themeColor="text1"/>
          <w:sz w:val="22"/>
        </w:rPr>
        <w:t xml:space="preserve">" </w:t>
      </w:r>
      <w:r w:rsidRPr="00EE248D">
        <w:rPr>
          <w:rFonts w:ascii="GHEA Grapalat" w:hAnsi="GHEA Grapalat"/>
          <w:i/>
          <w:color w:val="000000" w:themeColor="text1"/>
        </w:rPr>
        <w:tab/>
      </w:r>
      <w:r w:rsidRPr="00EE248D">
        <w:rPr>
          <w:rFonts w:ascii="GHEA Grapalat" w:hAnsi="GHEA Grapalat"/>
          <w:b/>
          <w:i/>
          <w:color w:val="000000" w:themeColor="text1"/>
          <w:sz w:val="22"/>
        </w:rPr>
        <w:t xml:space="preserve">" </w:t>
      </w:r>
      <w:r w:rsidRPr="00EE248D">
        <w:rPr>
          <w:rFonts w:ascii="GHEA Grapalat" w:hAnsi="GHEA Grapalat"/>
          <w:i/>
          <w:color w:val="000000" w:themeColor="text1"/>
        </w:rPr>
        <w:tab/>
        <w:t>20</w:t>
      </w:r>
      <w:r w:rsidRPr="00EE248D">
        <w:rPr>
          <w:rFonts w:ascii="GHEA Grapalat" w:hAnsi="GHEA Grapalat"/>
          <w:i/>
          <w:color w:val="000000" w:themeColor="text1"/>
        </w:rPr>
        <w:tab/>
        <w:t>г.</w:t>
      </w:r>
    </w:p>
    <w:p w14:paraId="0094F961" w14:textId="77777777" w:rsidR="00B27F56" w:rsidRDefault="00B27F56" w:rsidP="00B27F56">
      <w:pPr>
        <w:widowControl w:val="0"/>
        <w:ind w:firstLine="567"/>
        <w:jc w:val="center"/>
        <w:rPr>
          <w:rFonts w:ascii="GHEA Grapalat" w:hAnsi="GHEA Grapalat"/>
          <w:color w:val="000000" w:themeColor="text1"/>
          <w:sz w:val="22"/>
        </w:rPr>
      </w:pPr>
    </w:p>
    <w:p w14:paraId="76F4F3AB" w14:textId="7F191704" w:rsidR="00B27F56" w:rsidRPr="00EE248D" w:rsidRDefault="00B27F56" w:rsidP="00B27F56">
      <w:pPr>
        <w:widowControl w:val="0"/>
        <w:ind w:firstLine="567"/>
        <w:jc w:val="center"/>
        <w:rPr>
          <w:rFonts w:ascii="GHEA Grapalat" w:hAnsi="GHEA Grapalat"/>
          <w:color w:val="000000" w:themeColor="text1"/>
          <w:lang w:val="en-US"/>
        </w:rPr>
      </w:pPr>
      <w:r w:rsidRPr="00EE248D">
        <w:rPr>
          <w:rFonts w:ascii="GHEA Grapalat" w:hAnsi="GHEA Grapalat"/>
          <w:color w:val="000000" w:themeColor="text1"/>
          <w:sz w:val="22"/>
        </w:rPr>
        <w:t>ГРАФИК ОПЛАТЫ</w:t>
      </w:r>
      <w:r w:rsidRPr="00EE248D">
        <w:rPr>
          <w:rStyle w:val="af7"/>
          <w:rFonts w:ascii="GHEA Grapalat" w:hAnsi="GHEA Grapalat"/>
          <w:color w:val="000000" w:themeColor="text1"/>
          <w:sz w:val="22"/>
        </w:rPr>
        <w:footnoteReference w:customMarkFollows="1" w:id="21"/>
        <w:t>*</w:t>
      </w:r>
    </w:p>
    <w:p w14:paraId="2E34DF3C" w14:textId="77777777" w:rsidR="00B27F56" w:rsidRPr="00EE248D" w:rsidRDefault="00B27F56" w:rsidP="00B27F56">
      <w:pPr>
        <w:widowControl w:val="0"/>
        <w:ind w:firstLine="567"/>
        <w:jc w:val="center"/>
        <w:rPr>
          <w:rFonts w:ascii="GHEA Grapalat" w:hAnsi="GHEA Grapalat"/>
          <w:color w:val="000000" w:themeColor="text1"/>
          <w:sz w:val="22"/>
          <w:szCs w:val="22"/>
        </w:rPr>
      </w:pPr>
      <w:r w:rsidRPr="00EE248D">
        <w:rPr>
          <w:rFonts w:ascii="GHEA Grapalat" w:hAnsi="GHEA Grapalat"/>
          <w:color w:val="000000" w:themeColor="text1"/>
          <w:sz w:val="22"/>
          <w:szCs w:val="22"/>
        </w:rPr>
        <w:t xml:space="preserve">                                                                                                   </w:t>
      </w:r>
      <w:r w:rsidRPr="00EE248D">
        <w:rPr>
          <w:rFonts w:ascii="GHEA Grapalat" w:hAnsi="GHEA Grapalat"/>
          <w:color w:val="000000" w:themeColor="text1"/>
          <w:sz w:val="22"/>
          <w:szCs w:val="22"/>
          <w:lang w:val="hy-AM"/>
        </w:rPr>
        <w:t xml:space="preserve">                                                                   </w:t>
      </w:r>
      <w:r w:rsidRPr="00EE248D">
        <w:rPr>
          <w:rFonts w:ascii="GHEA Grapalat" w:hAnsi="GHEA Grapalat"/>
          <w:color w:val="000000" w:themeColor="text1"/>
          <w:sz w:val="22"/>
          <w:szCs w:val="22"/>
        </w:rPr>
        <w:t xml:space="preserve">    драмов РА</w:t>
      </w:r>
    </w:p>
    <w:tbl>
      <w:tblPr>
        <w:tblW w:w="15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350"/>
        <w:gridCol w:w="4860"/>
        <w:gridCol w:w="1080"/>
        <w:gridCol w:w="720"/>
        <w:gridCol w:w="630"/>
        <w:gridCol w:w="630"/>
        <w:gridCol w:w="540"/>
        <w:gridCol w:w="540"/>
        <w:gridCol w:w="540"/>
        <w:gridCol w:w="450"/>
        <w:gridCol w:w="528"/>
        <w:gridCol w:w="567"/>
        <w:gridCol w:w="567"/>
        <w:gridCol w:w="567"/>
        <w:gridCol w:w="885"/>
      </w:tblGrid>
      <w:tr w:rsidR="00B27F56" w:rsidRPr="00EE248D" w14:paraId="5C61A7B8" w14:textId="77777777" w:rsidTr="00B27F56">
        <w:trPr>
          <w:jc w:val="center"/>
        </w:trPr>
        <w:tc>
          <w:tcPr>
            <w:tcW w:w="15446" w:type="dxa"/>
            <w:gridSpan w:val="16"/>
          </w:tcPr>
          <w:p w14:paraId="3D64BADE" w14:textId="77777777" w:rsidR="00B27F56" w:rsidRPr="00EE248D" w:rsidRDefault="00B27F56" w:rsidP="00443FAC">
            <w:pPr>
              <w:widowControl w:val="0"/>
              <w:jc w:val="center"/>
              <w:rPr>
                <w:rFonts w:ascii="GHEA Grapalat" w:hAnsi="GHEA Grapalat"/>
                <w:color w:val="000000" w:themeColor="text1"/>
                <w:sz w:val="14"/>
              </w:rPr>
            </w:pPr>
            <w:r w:rsidRPr="00EE248D">
              <w:rPr>
                <w:rFonts w:ascii="GHEA Grapalat" w:hAnsi="GHEA Grapalat"/>
                <w:color w:val="000000" w:themeColor="text1"/>
                <w:sz w:val="14"/>
              </w:rPr>
              <w:t>Работа</w:t>
            </w:r>
          </w:p>
        </w:tc>
      </w:tr>
      <w:tr w:rsidR="00B27F56" w:rsidRPr="00EE248D" w14:paraId="3CA190AD" w14:textId="77777777" w:rsidTr="00B27F56">
        <w:trPr>
          <w:jc w:val="center"/>
        </w:trPr>
        <w:tc>
          <w:tcPr>
            <w:tcW w:w="992" w:type="dxa"/>
            <w:vAlign w:val="center"/>
          </w:tcPr>
          <w:p w14:paraId="296C2C37" w14:textId="77777777" w:rsidR="00B27F56" w:rsidRPr="00EE248D" w:rsidRDefault="00B27F56" w:rsidP="00443FAC">
            <w:pPr>
              <w:widowControl w:val="0"/>
              <w:jc w:val="center"/>
              <w:rPr>
                <w:rFonts w:ascii="GHEA Grapalat" w:hAnsi="GHEA Grapalat"/>
                <w:color w:val="000000" w:themeColor="text1"/>
                <w:sz w:val="16"/>
                <w:szCs w:val="16"/>
              </w:rPr>
            </w:pPr>
            <w:r w:rsidRPr="00EE248D">
              <w:rPr>
                <w:rFonts w:ascii="GHEA Grapalat" w:hAnsi="GHEA Grapalat"/>
                <w:color w:val="000000" w:themeColor="text1"/>
                <w:sz w:val="16"/>
                <w:szCs w:val="16"/>
              </w:rPr>
              <w:t>номер предусмотренного приглашением лота</w:t>
            </w:r>
          </w:p>
        </w:tc>
        <w:tc>
          <w:tcPr>
            <w:tcW w:w="1350" w:type="dxa"/>
            <w:vAlign w:val="center"/>
          </w:tcPr>
          <w:p w14:paraId="35E902D0" w14:textId="77777777" w:rsidR="00B27F56" w:rsidRPr="00EE248D" w:rsidRDefault="00B27F56" w:rsidP="00443FAC">
            <w:pPr>
              <w:widowControl w:val="0"/>
              <w:jc w:val="center"/>
              <w:rPr>
                <w:rFonts w:ascii="GHEA Grapalat" w:hAnsi="GHEA Grapalat"/>
                <w:color w:val="000000" w:themeColor="text1"/>
                <w:sz w:val="16"/>
                <w:szCs w:val="16"/>
              </w:rPr>
            </w:pPr>
            <w:r w:rsidRPr="00EE248D">
              <w:rPr>
                <w:rFonts w:ascii="GHEA Grapalat" w:hAnsi="GHEA Grapalat"/>
                <w:color w:val="000000" w:themeColor="text1"/>
                <w:sz w:val="16"/>
                <w:szCs w:val="16"/>
              </w:rPr>
              <w:t>промежуточный код, предусмотренный планом закупок по классификации ЕЗК (CPV)</w:t>
            </w:r>
          </w:p>
        </w:tc>
        <w:tc>
          <w:tcPr>
            <w:tcW w:w="4860" w:type="dxa"/>
            <w:vAlign w:val="center"/>
          </w:tcPr>
          <w:p w14:paraId="471DAE51" w14:textId="77777777" w:rsidR="00B27F56" w:rsidRPr="00EE248D" w:rsidRDefault="00B27F56" w:rsidP="00443FAC">
            <w:pPr>
              <w:widowControl w:val="0"/>
              <w:jc w:val="center"/>
              <w:rPr>
                <w:rFonts w:ascii="GHEA Grapalat" w:hAnsi="GHEA Grapalat"/>
                <w:color w:val="000000" w:themeColor="text1"/>
                <w:sz w:val="16"/>
                <w:szCs w:val="16"/>
              </w:rPr>
            </w:pPr>
            <w:r w:rsidRPr="00EE248D">
              <w:rPr>
                <w:rFonts w:ascii="GHEA Grapalat" w:hAnsi="GHEA Grapalat"/>
                <w:color w:val="000000" w:themeColor="text1"/>
                <w:sz w:val="16"/>
                <w:szCs w:val="16"/>
              </w:rPr>
              <w:t>наименование</w:t>
            </w:r>
          </w:p>
        </w:tc>
        <w:tc>
          <w:tcPr>
            <w:tcW w:w="8244" w:type="dxa"/>
            <w:gridSpan w:val="13"/>
            <w:vAlign w:val="center"/>
          </w:tcPr>
          <w:p w14:paraId="58B54193" w14:textId="32BB1F6C" w:rsidR="00B27F56" w:rsidRPr="00EE248D" w:rsidRDefault="00B27F56" w:rsidP="00443FAC">
            <w:pPr>
              <w:widowControl w:val="0"/>
              <w:jc w:val="both"/>
              <w:rPr>
                <w:rFonts w:ascii="GHEA Grapalat" w:hAnsi="GHEA Grapalat"/>
                <w:color w:val="000000" w:themeColor="text1"/>
                <w:sz w:val="16"/>
                <w:szCs w:val="16"/>
              </w:rPr>
            </w:pPr>
            <w:r w:rsidRPr="00EE248D">
              <w:rPr>
                <w:rFonts w:ascii="GHEA Grapalat" w:hAnsi="GHEA Grapalat"/>
                <w:color w:val="000000" w:themeColor="text1"/>
                <w:sz w:val="16"/>
                <w:szCs w:val="16"/>
              </w:rPr>
              <w:t xml:space="preserve">Оплату работы предусматривается произвести в </w:t>
            </w:r>
            <w:r w:rsidR="006670C1">
              <w:rPr>
                <w:rFonts w:ascii="GHEA Grapalat" w:hAnsi="GHEA Grapalat"/>
                <w:color w:val="000000" w:themeColor="text1"/>
                <w:sz w:val="16"/>
                <w:szCs w:val="16"/>
              </w:rPr>
              <w:t>2025</w:t>
            </w:r>
            <w:r w:rsidRPr="00EE248D">
              <w:rPr>
                <w:rFonts w:ascii="GHEA Grapalat" w:hAnsi="GHEA Grapalat"/>
                <w:color w:val="000000" w:themeColor="text1"/>
                <w:sz w:val="16"/>
                <w:szCs w:val="16"/>
              </w:rPr>
              <w:t>г., по месяцам, в том числе</w:t>
            </w:r>
            <w:r w:rsidRPr="00EE248D">
              <w:rPr>
                <w:rStyle w:val="af7"/>
                <w:rFonts w:ascii="GHEA Grapalat" w:hAnsi="GHEA Grapalat"/>
                <w:color w:val="000000" w:themeColor="text1"/>
                <w:sz w:val="16"/>
                <w:szCs w:val="16"/>
              </w:rPr>
              <w:footnoteReference w:customMarkFollows="1" w:id="22"/>
              <w:t>**</w:t>
            </w:r>
          </w:p>
        </w:tc>
      </w:tr>
      <w:tr w:rsidR="00B27F56" w:rsidRPr="00EE248D" w14:paraId="2E8106D0" w14:textId="77777777" w:rsidTr="00B27F56">
        <w:trPr>
          <w:cantSplit/>
          <w:trHeight w:val="1134"/>
          <w:jc w:val="center"/>
        </w:trPr>
        <w:tc>
          <w:tcPr>
            <w:tcW w:w="992" w:type="dxa"/>
          </w:tcPr>
          <w:p w14:paraId="1D380262" w14:textId="77777777" w:rsidR="00B27F56" w:rsidRPr="00EE248D" w:rsidRDefault="00B27F56" w:rsidP="00443FAC">
            <w:pPr>
              <w:widowControl w:val="0"/>
              <w:jc w:val="center"/>
              <w:rPr>
                <w:rFonts w:ascii="GHEA Grapalat" w:hAnsi="GHEA Grapalat"/>
                <w:color w:val="000000" w:themeColor="text1"/>
                <w:sz w:val="14"/>
              </w:rPr>
            </w:pPr>
          </w:p>
        </w:tc>
        <w:tc>
          <w:tcPr>
            <w:tcW w:w="1350" w:type="dxa"/>
          </w:tcPr>
          <w:p w14:paraId="08C032A9" w14:textId="77777777" w:rsidR="00B27F56" w:rsidRPr="00EE248D" w:rsidRDefault="00B27F56" w:rsidP="00443FAC">
            <w:pPr>
              <w:widowControl w:val="0"/>
              <w:jc w:val="center"/>
              <w:rPr>
                <w:rFonts w:ascii="GHEA Grapalat" w:hAnsi="GHEA Grapalat"/>
                <w:color w:val="000000" w:themeColor="text1"/>
                <w:sz w:val="14"/>
              </w:rPr>
            </w:pPr>
          </w:p>
        </w:tc>
        <w:tc>
          <w:tcPr>
            <w:tcW w:w="4860" w:type="dxa"/>
          </w:tcPr>
          <w:p w14:paraId="506434B1" w14:textId="77777777" w:rsidR="00B27F56" w:rsidRPr="00EE248D" w:rsidRDefault="00B27F56" w:rsidP="00443FAC">
            <w:pPr>
              <w:widowControl w:val="0"/>
              <w:jc w:val="center"/>
              <w:rPr>
                <w:rFonts w:ascii="GHEA Grapalat" w:hAnsi="GHEA Grapalat"/>
                <w:color w:val="000000" w:themeColor="text1"/>
                <w:sz w:val="14"/>
              </w:rPr>
            </w:pPr>
          </w:p>
        </w:tc>
        <w:tc>
          <w:tcPr>
            <w:tcW w:w="1080" w:type="dxa"/>
            <w:textDirection w:val="btLr"/>
            <w:vAlign w:val="center"/>
          </w:tcPr>
          <w:p w14:paraId="2F464617"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январь</w:t>
            </w:r>
          </w:p>
        </w:tc>
        <w:tc>
          <w:tcPr>
            <w:tcW w:w="720" w:type="dxa"/>
            <w:textDirection w:val="btLr"/>
            <w:vAlign w:val="center"/>
          </w:tcPr>
          <w:p w14:paraId="35FBA763"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февраль</w:t>
            </w:r>
          </w:p>
        </w:tc>
        <w:tc>
          <w:tcPr>
            <w:tcW w:w="630" w:type="dxa"/>
            <w:textDirection w:val="btLr"/>
            <w:vAlign w:val="center"/>
          </w:tcPr>
          <w:p w14:paraId="1251624D"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март</w:t>
            </w:r>
          </w:p>
        </w:tc>
        <w:tc>
          <w:tcPr>
            <w:tcW w:w="630" w:type="dxa"/>
            <w:textDirection w:val="btLr"/>
            <w:vAlign w:val="center"/>
          </w:tcPr>
          <w:p w14:paraId="5734D593"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апрель</w:t>
            </w:r>
          </w:p>
        </w:tc>
        <w:tc>
          <w:tcPr>
            <w:tcW w:w="540" w:type="dxa"/>
            <w:textDirection w:val="btLr"/>
            <w:vAlign w:val="center"/>
          </w:tcPr>
          <w:p w14:paraId="20F24BAF"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май</w:t>
            </w:r>
          </w:p>
        </w:tc>
        <w:tc>
          <w:tcPr>
            <w:tcW w:w="540" w:type="dxa"/>
            <w:textDirection w:val="btLr"/>
            <w:vAlign w:val="center"/>
          </w:tcPr>
          <w:p w14:paraId="0A4E45E7"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июнь</w:t>
            </w:r>
          </w:p>
        </w:tc>
        <w:tc>
          <w:tcPr>
            <w:tcW w:w="540" w:type="dxa"/>
            <w:textDirection w:val="btLr"/>
            <w:vAlign w:val="center"/>
          </w:tcPr>
          <w:p w14:paraId="77DC73C6"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 xml:space="preserve">июль </w:t>
            </w:r>
          </w:p>
        </w:tc>
        <w:tc>
          <w:tcPr>
            <w:tcW w:w="450" w:type="dxa"/>
            <w:textDirection w:val="btLr"/>
            <w:vAlign w:val="center"/>
          </w:tcPr>
          <w:p w14:paraId="5F52705C"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август</w:t>
            </w:r>
          </w:p>
        </w:tc>
        <w:tc>
          <w:tcPr>
            <w:tcW w:w="528" w:type="dxa"/>
            <w:textDirection w:val="btLr"/>
            <w:vAlign w:val="center"/>
          </w:tcPr>
          <w:p w14:paraId="78AD55F5"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 xml:space="preserve">сентябрь </w:t>
            </w:r>
          </w:p>
        </w:tc>
        <w:tc>
          <w:tcPr>
            <w:tcW w:w="567" w:type="dxa"/>
            <w:textDirection w:val="btLr"/>
            <w:vAlign w:val="center"/>
          </w:tcPr>
          <w:p w14:paraId="2CC77E5C"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октябрь</w:t>
            </w:r>
          </w:p>
        </w:tc>
        <w:tc>
          <w:tcPr>
            <w:tcW w:w="567" w:type="dxa"/>
            <w:textDirection w:val="btLr"/>
            <w:vAlign w:val="center"/>
          </w:tcPr>
          <w:p w14:paraId="7C4747B1"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ноябрь</w:t>
            </w:r>
          </w:p>
        </w:tc>
        <w:tc>
          <w:tcPr>
            <w:tcW w:w="567" w:type="dxa"/>
            <w:textDirection w:val="btLr"/>
            <w:vAlign w:val="center"/>
          </w:tcPr>
          <w:p w14:paraId="55963AF3"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декабрь</w:t>
            </w:r>
          </w:p>
        </w:tc>
        <w:tc>
          <w:tcPr>
            <w:tcW w:w="885" w:type="dxa"/>
            <w:vAlign w:val="center"/>
          </w:tcPr>
          <w:p w14:paraId="7F605A9C" w14:textId="77777777" w:rsidR="00B27F56" w:rsidRPr="00EE248D" w:rsidRDefault="00B27F56" w:rsidP="00443FAC">
            <w:pPr>
              <w:widowControl w:val="0"/>
              <w:ind w:left="-95" w:right="-88"/>
              <w:jc w:val="center"/>
              <w:rPr>
                <w:rFonts w:ascii="GHEA Grapalat" w:hAnsi="GHEA Grapalat"/>
                <w:color w:val="000000" w:themeColor="text1"/>
                <w:sz w:val="14"/>
                <w:lang w:val="en-US"/>
              </w:rPr>
            </w:pPr>
            <w:r w:rsidRPr="00EE248D">
              <w:rPr>
                <w:rFonts w:ascii="GHEA Grapalat" w:hAnsi="GHEA Grapalat"/>
                <w:color w:val="000000" w:themeColor="text1"/>
                <w:sz w:val="14"/>
              </w:rPr>
              <w:t>Всего</w:t>
            </w:r>
          </w:p>
        </w:tc>
      </w:tr>
      <w:tr w:rsidR="0028173D" w:rsidRPr="00EE248D" w14:paraId="5E0492E3" w14:textId="77777777" w:rsidTr="0028173D">
        <w:trPr>
          <w:cantSplit/>
          <w:trHeight w:val="1526"/>
          <w:jc w:val="center"/>
        </w:trPr>
        <w:tc>
          <w:tcPr>
            <w:tcW w:w="992" w:type="dxa"/>
            <w:vAlign w:val="center"/>
          </w:tcPr>
          <w:p w14:paraId="26EF2205" w14:textId="0374546A" w:rsidR="0028173D" w:rsidRPr="00EE248D" w:rsidRDefault="0028173D" w:rsidP="0028173D">
            <w:pPr>
              <w:jc w:val="center"/>
              <w:rPr>
                <w:rFonts w:ascii="GHEA Grapalat" w:hAnsi="GHEA Grapalat"/>
                <w:color w:val="000000" w:themeColor="text1"/>
                <w:sz w:val="22"/>
                <w:szCs w:val="22"/>
              </w:rPr>
            </w:pPr>
            <w:r w:rsidRPr="00FD5498">
              <w:rPr>
                <w:rFonts w:ascii="GHEA Grapalat" w:hAnsi="GHEA Grapalat" w:cs="GHEA Grapalat"/>
                <w:sz w:val="22"/>
                <w:szCs w:val="22"/>
                <w:lang w:val="hy-AM"/>
              </w:rPr>
              <w:t>1</w:t>
            </w:r>
          </w:p>
        </w:tc>
        <w:tc>
          <w:tcPr>
            <w:tcW w:w="1350" w:type="dxa"/>
            <w:vAlign w:val="center"/>
          </w:tcPr>
          <w:p w14:paraId="3EF8E618" w14:textId="7890B8C2" w:rsidR="0028173D" w:rsidRPr="00EE248D" w:rsidRDefault="0028173D" w:rsidP="0028173D">
            <w:pPr>
              <w:jc w:val="center"/>
              <w:rPr>
                <w:rFonts w:ascii="GHEA Grapalat" w:hAnsi="GHEA Grapalat"/>
                <w:color w:val="000000" w:themeColor="text1"/>
                <w:sz w:val="22"/>
                <w:szCs w:val="22"/>
                <w:lang w:val="es-ES"/>
              </w:rPr>
            </w:pPr>
            <w:r w:rsidRPr="00450A17">
              <w:rPr>
                <w:rFonts w:ascii="GHEA Grapalat" w:hAnsi="GHEA Grapalat"/>
                <w:sz w:val="20"/>
                <w:szCs w:val="20"/>
                <w:lang w:val="es-ES"/>
              </w:rPr>
              <w:t>45211228</w:t>
            </w:r>
          </w:p>
        </w:tc>
        <w:tc>
          <w:tcPr>
            <w:tcW w:w="4860" w:type="dxa"/>
            <w:vAlign w:val="center"/>
          </w:tcPr>
          <w:p w14:paraId="2DBE0592" w14:textId="531430D6" w:rsidR="0028173D" w:rsidRPr="002E0E94" w:rsidRDefault="002E0E94" w:rsidP="0028173D">
            <w:pPr>
              <w:widowControl w:val="0"/>
              <w:jc w:val="center"/>
              <w:rPr>
                <w:rFonts w:ascii="GHEA Grapalat" w:hAnsi="GHEA Grapalat"/>
                <w:b/>
                <w:color w:val="000000" w:themeColor="text1"/>
                <w:sz w:val="20"/>
                <w:szCs w:val="20"/>
                <w:highlight w:val="yellow"/>
                <w:lang w:val="es-ES"/>
              </w:rPr>
            </w:pPr>
            <w:r w:rsidRPr="002E0E94">
              <w:rPr>
                <w:rFonts w:ascii="GHEA Grapalat" w:hAnsi="GHEA Grapalat"/>
                <w:b/>
                <w:bCs/>
                <w:i/>
                <w:sz w:val="20"/>
                <w:szCs w:val="20"/>
              </w:rPr>
              <w:t xml:space="preserve">В рамках программ субсидирования, направленных на развитие экономической и социальной инфраструктур общин Республики Армения, завершены работы по строительству газопровода, питающего населенные пункты Крашен, </w:t>
            </w:r>
            <w:proofErr w:type="spellStart"/>
            <w:r w:rsidRPr="002E0E94">
              <w:rPr>
                <w:rFonts w:ascii="GHEA Grapalat" w:hAnsi="GHEA Grapalat"/>
                <w:b/>
                <w:bCs/>
                <w:i/>
                <w:sz w:val="20"/>
                <w:szCs w:val="20"/>
              </w:rPr>
              <w:t>Джаджур</w:t>
            </w:r>
            <w:proofErr w:type="spellEnd"/>
            <w:r w:rsidRPr="002E0E94">
              <w:rPr>
                <w:rFonts w:ascii="GHEA Grapalat" w:hAnsi="GHEA Grapalat"/>
                <w:b/>
                <w:bCs/>
                <w:i/>
                <w:sz w:val="20"/>
                <w:szCs w:val="20"/>
              </w:rPr>
              <w:t xml:space="preserve">, </w:t>
            </w:r>
            <w:proofErr w:type="spellStart"/>
            <w:r w:rsidRPr="002E0E94">
              <w:rPr>
                <w:rFonts w:ascii="GHEA Grapalat" w:hAnsi="GHEA Grapalat"/>
                <w:b/>
                <w:bCs/>
                <w:i/>
                <w:sz w:val="20"/>
                <w:szCs w:val="20"/>
              </w:rPr>
              <w:t>Джаджураван</w:t>
            </w:r>
            <w:proofErr w:type="spellEnd"/>
            <w:r w:rsidRPr="002E0E94">
              <w:rPr>
                <w:rFonts w:ascii="GHEA Grapalat" w:hAnsi="GHEA Grapalat"/>
                <w:b/>
                <w:bCs/>
                <w:i/>
                <w:sz w:val="20"/>
                <w:szCs w:val="20"/>
              </w:rPr>
              <w:t xml:space="preserve"> и Мец </w:t>
            </w:r>
            <w:proofErr w:type="spellStart"/>
            <w:r w:rsidRPr="002E0E94">
              <w:rPr>
                <w:rFonts w:ascii="GHEA Grapalat" w:hAnsi="GHEA Grapalat"/>
                <w:b/>
                <w:bCs/>
                <w:i/>
                <w:sz w:val="20"/>
                <w:szCs w:val="20"/>
              </w:rPr>
              <w:t>Сариар</w:t>
            </w:r>
            <w:proofErr w:type="spellEnd"/>
            <w:r w:rsidRPr="002E0E94">
              <w:rPr>
                <w:rFonts w:ascii="GHEA Grapalat" w:hAnsi="GHEA Grapalat"/>
                <w:b/>
                <w:bCs/>
                <w:i/>
                <w:sz w:val="20"/>
                <w:szCs w:val="20"/>
              </w:rPr>
              <w:t xml:space="preserve"> общины </w:t>
            </w:r>
            <w:proofErr w:type="spellStart"/>
            <w:r w:rsidRPr="002E0E94">
              <w:rPr>
                <w:rFonts w:ascii="GHEA Grapalat" w:hAnsi="GHEA Grapalat"/>
                <w:b/>
                <w:bCs/>
                <w:i/>
                <w:sz w:val="20"/>
                <w:szCs w:val="20"/>
              </w:rPr>
              <w:t>Ахурян</w:t>
            </w:r>
            <w:proofErr w:type="spellEnd"/>
            <w:r w:rsidRPr="002E0E94">
              <w:rPr>
                <w:rFonts w:ascii="GHEA Grapalat" w:hAnsi="GHEA Grapalat"/>
                <w:b/>
                <w:bCs/>
                <w:i/>
                <w:sz w:val="20"/>
                <w:szCs w:val="20"/>
              </w:rPr>
              <w:t xml:space="preserve"> Ширакской области Республики Армения.</w:t>
            </w:r>
          </w:p>
        </w:tc>
        <w:tc>
          <w:tcPr>
            <w:tcW w:w="7359" w:type="dxa"/>
            <w:gridSpan w:val="12"/>
            <w:vAlign w:val="center"/>
          </w:tcPr>
          <w:p w14:paraId="57B67C3F" w14:textId="77777777" w:rsidR="0028173D" w:rsidRPr="00F03EFF" w:rsidRDefault="0028173D" w:rsidP="0028173D">
            <w:pPr>
              <w:rPr>
                <w:rFonts w:ascii="GHEA Grapalat" w:hAnsi="GHEA Grapalat"/>
                <w:b/>
                <w:sz w:val="20"/>
                <w:szCs w:val="20"/>
                <w:lang w:val="hy-AM"/>
              </w:rPr>
            </w:pPr>
            <w:r w:rsidRPr="00F03EFF">
              <w:rPr>
                <w:rFonts w:ascii="GHEA Grapalat" w:hAnsi="GHEA Grapalat"/>
                <w:b/>
                <w:sz w:val="20"/>
                <w:szCs w:val="20"/>
                <w:lang w:val="hy-AM"/>
              </w:rPr>
              <w:t>Оплата работ будет производиться на основании соглашения сторон в случае наличия финансовых средств:</w:t>
            </w:r>
          </w:p>
          <w:p w14:paraId="0CE38D12" w14:textId="7C31CE26" w:rsidR="0028173D" w:rsidRPr="00EE248D" w:rsidRDefault="00E2654E" w:rsidP="0028173D">
            <w:pPr>
              <w:rPr>
                <w:rFonts w:ascii="GHEA Grapalat" w:hAnsi="GHEA Grapalat" w:cs="Arial"/>
                <w:b/>
                <w:color w:val="000000" w:themeColor="text1"/>
                <w:sz w:val="20"/>
                <w:szCs w:val="20"/>
                <w:highlight w:val="yellow"/>
                <w:lang w:val="pt-BR"/>
              </w:rPr>
            </w:pPr>
            <w:r>
              <w:rPr>
                <w:rFonts w:ascii="GHEA Grapalat" w:hAnsi="GHEA Grapalat"/>
                <w:b/>
                <w:color w:val="FF0000"/>
                <w:sz w:val="20"/>
                <w:szCs w:val="20"/>
                <w:lang w:val="hy-AM"/>
              </w:rPr>
              <w:t>45</w:t>
            </w:r>
            <w:r w:rsidR="0028173D" w:rsidRPr="00F03EFF">
              <w:rPr>
                <w:rFonts w:ascii="GHEA Grapalat" w:hAnsi="GHEA Grapalat"/>
                <w:b/>
                <w:color w:val="FF0000"/>
                <w:sz w:val="20"/>
                <w:szCs w:val="20"/>
                <w:lang w:val="hy-AM"/>
              </w:rPr>
              <w:t xml:space="preserve">% муниципального бюджета </w:t>
            </w:r>
            <w:r>
              <w:rPr>
                <w:rFonts w:ascii="GHEA Grapalat" w:hAnsi="GHEA Grapalat"/>
                <w:b/>
                <w:color w:val="FF0000"/>
                <w:sz w:val="20"/>
                <w:szCs w:val="20"/>
                <w:lang w:val="hy-AM"/>
              </w:rPr>
              <w:t>55</w:t>
            </w:r>
            <w:r w:rsidR="0028173D" w:rsidRPr="00F03EFF">
              <w:rPr>
                <w:rFonts w:ascii="GHEA Grapalat" w:hAnsi="GHEA Grapalat"/>
                <w:b/>
                <w:color w:val="FF0000"/>
                <w:sz w:val="20"/>
                <w:szCs w:val="20"/>
                <w:lang w:val="hy-AM"/>
              </w:rPr>
              <w:t>% государственного бюджета (НА ОСНОВЕ РЕШЕНИЯ ПРАВИТЕЛЬСТВА)</w:t>
            </w:r>
          </w:p>
        </w:tc>
        <w:tc>
          <w:tcPr>
            <w:tcW w:w="885" w:type="dxa"/>
            <w:vAlign w:val="center"/>
          </w:tcPr>
          <w:p w14:paraId="386B177B" w14:textId="77777777" w:rsidR="0028173D" w:rsidRPr="00FD5498" w:rsidRDefault="0028173D" w:rsidP="0028173D">
            <w:pPr>
              <w:jc w:val="center"/>
              <w:rPr>
                <w:rFonts w:ascii="GHEA Grapalat" w:hAnsi="GHEA Grapalat"/>
                <w:sz w:val="22"/>
                <w:szCs w:val="22"/>
                <w:lang w:val="pt-BR"/>
              </w:rPr>
            </w:pPr>
          </w:p>
          <w:p w14:paraId="08BD3771" w14:textId="7F708B04" w:rsidR="0028173D" w:rsidRPr="00EE248D" w:rsidRDefault="0028173D" w:rsidP="0028173D">
            <w:pPr>
              <w:widowControl w:val="0"/>
              <w:ind w:left="-95" w:right="-88"/>
              <w:jc w:val="center"/>
              <w:rPr>
                <w:rFonts w:ascii="GHEA Grapalat" w:hAnsi="GHEA Grapalat"/>
                <w:b/>
                <w:color w:val="000000" w:themeColor="text1"/>
                <w:sz w:val="22"/>
                <w:szCs w:val="22"/>
                <w:lang w:val="pt-BR"/>
              </w:rPr>
            </w:pPr>
            <w:r>
              <w:rPr>
                <w:rFonts w:ascii="GHEA Grapalat" w:hAnsi="GHEA Grapalat"/>
                <w:sz w:val="22"/>
                <w:szCs w:val="22"/>
                <w:lang w:val="pt-BR"/>
              </w:rPr>
              <w:t>...</w:t>
            </w:r>
            <w:r w:rsidRPr="00FD5498">
              <w:rPr>
                <w:rFonts w:ascii="GHEA Grapalat" w:hAnsi="GHEA Grapalat"/>
                <w:sz w:val="22"/>
                <w:szCs w:val="22"/>
                <w:lang w:val="pt-BR"/>
              </w:rPr>
              <w:t xml:space="preserve"> %</w:t>
            </w:r>
          </w:p>
        </w:tc>
      </w:tr>
    </w:tbl>
    <w:p w14:paraId="7083E814" w14:textId="77777777" w:rsidR="00B27F56" w:rsidRPr="00EE248D" w:rsidRDefault="00B27F56" w:rsidP="00B27F56">
      <w:pPr>
        <w:widowControl w:val="0"/>
        <w:jc w:val="both"/>
        <w:rPr>
          <w:rFonts w:ascii="GHEA Grapalat" w:hAnsi="GHEA Grapalat"/>
          <w:i/>
          <w:color w:val="000000" w:themeColor="text1"/>
          <w:lang w:val="en-US"/>
        </w:rPr>
      </w:pPr>
    </w:p>
    <w:tbl>
      <w:tblPr>
        <w:tblW w:w="9639" w:type="dxa"/>
        <w:jc w:val="center"/>
        <w:tblLayout w:type="fixed"/>
        <w:tblLook w:val="0000" w:firstRow="0" w:lastRow="0" w:firstColumn="0" w:lastColumn="0" w:noHBand="0" w:noVBand="0"/>
      </w:tblPr>
      <w:tblGrid>
        <w:gridCol w:w="4536"/>
        <w:gridCol w:w="760"/>
        <w:gridCol w:w="4343"/>
      </w:tblGrid>
      <w:tr w:rsidR="00B27F56" w:rsidRPr="00EE248D" w14:paraId="64A5A999" w14:textId="77777777" w:rsidTr="00443FAC">
        <w:trPr>
          <w:jc w:val="center"/>
        </w:trPr>
        <w:tc>
          <w:tcPr>
            <w:tcW w:w="4536" w:type="dxa"/>
          </w:tcPr>
          <w:p w14:paraId="0F6B2A66" w14:textId="77777777" w:rsidR="00B27F56" w:rsidRPr="00EE248D" w:rsidRDefault="00B27F56" w:rsidP="00443FAC">
            <w:pPr>
              <w:widowControl w:val="0"/>
              <w:jc w:val="center"/>
              <w:rPr>
                <w:rFonts w:ascii="GHEA Grapalat" w:hAnsi="GHEA Grapalat"/>
                <w:b/>
                <w:color w:val="000000" w:themeColor="text1"/>
                <w:sz w:val="22"/>
                <w:szCs w:val="22"/>
              </w:rPr>
            </w:pPr>
            <w:r w:rsidRPr="00EE248D">
              <w:rPr>
                <w:rFonts w:ascii="GHEA Grapalat" w:hAnsi="GHEA Grapalat"/>
                <w:b/>
                <w:color w:val="000000" w:themeColor="text1"/>
                <w:sz w:val="22"/>
                <w:szCs w:val="22"/>
              </w:rPr>
              <w:t>ЗАКАЗЧИК</w:t>
            </w:r>
          </w:p>
          <w:p w14:paraId="1D464A85" w14:textId="77777777" w:rsidR="00B27F56" w:rsidRPr="00EE248D" w:rsidRDefault="00B27F56" w:rsidP="00443FAC">
            <w:pPr>
              <w:widowControl w:val="0"/>
              <w:jc w:val="center"/>
              <w:rPr>
                <w:rFonts w:ascii="GHEA Grapalat" w:hAnsi="GHEA Grapalat" w:cs="Sylfaen"/>
                <w:b/>
                <w:bCs/>
                <w:color w:val="000000" w:themeColor="text1"/>
                <w:sz w:val="22"/>
                <w:szCs w:val="22"/>
              </w:rPr>
            </w:pPr>
          </w:p>
          <w:p w14:paraId="2CA5A463" w14:textId="77777777" w:rsidR="00B27F56" w:rsidRPr="00EE248D" w:rsidRDefault="00B27F56" w:rsidP="00443FAC">
            <w:pPr>
              <w:widowControl w:val="0"/>
              <w:jc w:val="center"/>
              <w:rPr>
                <w:rFonts w:ascii="GHEA Grapalat" w:hAnsi="GHEA Grapalat"/>
                <w:color w:val="000000" w:themeColor="text1"/>
                <w:sz w:val="22"/>
                <w:szCs w:val="22"/>
                <w:lang w:val="en-US"/>
              </w:rPr>
            </w:pPr>
            <w:r w:rsidRPr="00EE248D">
              <w:rPr>
                <w:rFonts w:ascii="GHEA Grapalat" w:hAnsi="GHEA Grapalat"/>
                <w:color w:val="000000" w:themeColor="text1"/>
                <w:sz w:val="22"/>
                <w:szCs w:val="22"/>
                <w:lang w:val="en-US"/>
              </w:rPr>
              <w:t>______________________</w:t>
            </w:r>
          </w:p>
          <w:p w14:paraId="69A03C29" w14:textId="77777777" w:rsidR="00B27F56" w:rsidRPr="00EE248D" w:rsidRDefault="00B27F56" w:rsidP="00443FAC">
            <w:pPr>
              <w:widowControl w:val="0"/>
              <w:jc w:val="center"/>
              <w:rPr>
                <w:rFonts w:ascii="GHEA Grapalat" w:hAnsi="GHEA Grapalat"/>
                <w:color w:val="000000" w:themeColor="text1"/>
                <w:sz w:val="22"/>
                <w:szCs w:val="22"/>
              </w:rPr>
            </w:pPr>
            <w:r w:rsidRPr="00EE248D">
              <w:rPr>
                <w:rFonts w:ascii="GHEA Grapalat" w:hAnsi="GHEA Grapalat"/>
                <w:color w:val="000000" w:themeColor="text1"/>
                <w:sz w:val="22"/>
                <w:szCs w:val="22"/>
              </w:rPr>
              <w:t>/подпись/</w:t>
            </w:r>
          </w:p>
          <w:p w14:paraId="4330D4B3" w14:textId="77777777" w:rsidR="00B27F56" w:rsidRPr="00EE248D" w:rsidRDefault="00B27F56" w:rsidP="00443FAC">
            <w:pPr>
              <w:widowControl w:val="0"/>
              <w:jc w:val="center"/>
              <w:rPr>
                <w:rFonts w:ascii="GHEA Grapalat" w:hAnsi="GHEA Grapalat"/>
                <w:color w:val="000000" w:themeColor="text1"/>
                <w:sz w:val="22"/>
                <w:szCs w:val="22"/>
              </w:rPr>
            </w:pPr>
            <w:r w:rsidRPr="00EE248D">
              <w:rPr>
                <w:rFonts w:ascii="GHEA Grapalat" w:hAnsi="GHEA Grapalat"/>
                <w:color w:val="000000" w:themeColor="text1"/>
                <w:sz w:val="22"/>
                <w:szCs w:val="22"/>
              </w:rPr>
              <w:t>М. П.</w:t>
            </w:r>
          </w:p>
        </w:tc>
        <w:tc>
          <w:tcPr>
            <w:tcW w:w="760" w:type="dxa"/>
          </w:tcPr>
          <w:p w14:paraId="435CAEC5" w14:textId="77777777" w:rsidR="00B27F56" w:rsidRPr="00EE248D" w:rsidRDefault="00B27F56" w:rsidP="00443FAC">
            <w:pPr>
              <w:widowControl w:val="0"/>
              <w:jc w:val="center"/>
              <w:rPr>
                <w:rFonts w:ascii="GHEA Grapalat" w:hAnsi="GHEA Grapalat"/>
                <w:color w:val="000000" w:themeColor="text1"/>
                <w:sz w:val="22"/>
                <w:szCs w:val="22"/>
              </w:rPr>
            </w:pPr>
          </w:p>
        </w:tc>
        <w:tc>
          <w:tcPr>
            <w:tcW w:w="4343" w:type="dxa"/>
          </w:tcPr>
          <w:p w14:paraId="55A989F1" w14:textId="77777777" w:rsidR="00B27F56" w:rsidRPr="00EE248D" w:rsidRDefault="00B27F56" w:rsidP="00443FAC">
            <w:pPr>
              <w:widowControl w:val="0"/>
              <w:jc w:val="center"/>
              <w:rPr>
                <w:rFonts w:ascii="GHEA Grapalat" w:hAnsi="GHEA Grapalat"/>
                <w:b/>
                <w:color w:val="000000" w:themeColor="text1"/>
                <w:sz w:val="22"/>
                <w:szCs w:val="22"/>
              </w:rPr>
            </w:pPr>
            <w:r w:rsidRPr="00EE248D">
              <w:rPr>
                <w:rFonts w:ascii="GHEA Grapalat" w:hAnsi="GHEA Grapalat"/>
                <w:b/>
                <w:color w:val="000000" w:themeColor="text1"/>
                <w:sz w:val="22"/>
                <w:szCs w:val="22"/>
              </w:rPr>
              <w:t>ПОДРЯДЧИК</w:t>
            </w:r>
          </w:p>
          <w:p w14:paraId="641DBC3D" w14:textId="77777777" w:rsidR="00B27F56" w:rsidRPr="00EE248D" w:rsidRDefault="00B27F56" w:rsidP="00443FAC">
            <w:pPr>
              <w:widowControl w:val="0"/>
              <w:jc w:val="center"/>
              <w:rPr>
                <w:rFonts w:ascii="GHEA Grapalat" w:hAnsi="GHEA Grapalat" w:cs="Sylfaen"/>
                <w:b/>
                <w:bCs/>
                <w:color w:val="000000" w:themeColor="text1"/>
                <w:sz w:val="22"/>
                <w:szCs w:val="22"/>
              </w:rPr>
            </w:pPr>
          </w:p>
          <w:p w14:paraId="63CB5A42" w14:textId="77777777" w:rsidR="00B27F56" w:rsidRPr="00EE248D" w:rsidRDefault="00B27F56" w:rsidP="00443FAC">
            <w:pPr>
              <w:widowControl w:val="0"/>
              <w:jc w:val="center"/>
              <w:rPr>
                <w:rFonts w:ascii="GHEA Grapalat" w:hAnsi="GHEA Grapalat"/>
                <w:color w:val="000000" w:themeColor="text1"/>
                <w:sz w:val="22"/>
                <w:szCs w:val="22"/>
                <w:lang w:val="en-US"/>
              </w:rPr>
            </w:pPr>
            <w:r w:rsidRPr="00EE248D">
              <w:rPr>
                <w:rFonts w:ascii="GHEA Grapalat" w:hAnsi="GHEA Grapalat"/>
                <w:color w:val="000000" w:themeColor="text1"/>
                <w:sz w:val="22"/>
                <w:szCs w:val="22"/>
                <w:lang w:val="en-US"/>
              </w:rPr>
              <w:t>_____________________</w:t>
            </w:r>
          </w:p>
          <w:p w14:paraId="0B52779D" w14:textId="77777777" w:rsidR="00B27F56" w:rsidRPr="00EE248D" w:rsidRDefault="00B27F56" w:rsidP="00443FAC">
            <w:pPr>
              <w:widowControl w:val="0"/>
              <w:jc w:val="center"/>
              <w:rPr>
                <w:rFonts w:ascii="GHEA Grapalat" w:hAnsi="GHEA Grapalat"/>
                <w:color w:val="000000" w:themeColor="text1"/>
                <w:sz w:val="22"/>
                <w:szCs w:val="22"/>
              </w:rPr>
            </w:pPr>
            <w:r w:rsidRPr="00EE248D">
              <w:rPr>
                <w:rFonts w:ascii="GHEA Grapalat" w:hAnsi="GHEA Grapalat"/>
                <w:color w:val="000000" w:themeColor="text1"/>
                <w:sz w:val="22"/>
                <w:szCs w:val="22"/>
              </w:rPr>
              <w:t>/подпись/</w:t>
            </w:r>
          </w:p>
          <w:p w14:paraId="75C36925" w14:textId="77777777" w:rsidR="00B27F56" w:rsidRPr="00EE248D" w:rsidRDefault="00B27F56" w:rsidP="00443FAC">
            <w:pPr>
              <w:widowControl w:val="0"/>
              <w:jc w:val="center"/>
              <w:rPr>
                <w:rFonts w:ascii="GHEA Grapalat" w:hAnsi="GHEA Grapalat"/>
                <w:color w:val="000000" w:themeColor="text1"/>
                <w:sz w:val="22"/>
                <w:szCs w:val="22"/>
              </w:rPr>
            </w:pPr>
            <w:r w:rsidRPr="00EE248D">
              <w:rPr>
                <w:rFonts w:ascii="GHEA Grapalat" w:hAnsi="GHEA Grapalat"/>
                <w:color w:val="000000" w:themeColor="text1"/>
                <w:sz w:val="22"/>
                <w:szCs w:val="22"/>
              </w:rPr>
              <w:t>М. П.</w:t>
            </w:r>
          </w:p>
        </w:tc>
      </w:tr>
    </w:tbl>
    <w:p w14:paraId="1DF7CFF6" w14:textId="77777777" w:rsidR="00BB28C8" w:rsidRPr="002647CA" w:rsidRDefault="00BB28C8" w:rsidP="00172186">
      <w:pPr>
        <w:widowControl w:val="0"/>
        <w:rPr>
          <w:rFonts w:ascii="GHEA Grapalat" w:hAnsi="GHEA Grapalat"/>
          <w:i/>
        </w:rPr>
      </w:pPr>
      <w:r w:rsidRPr="002647CA">
        <w:rPr>
          <w:rFonts w:ascii="GHEA Grapalat" w:hAnsi="GHEA Grapalat"/>
        </w:rPr>
        <w:br w:type="page"/>
      </w:r>
    </w:p>
    <w:p w14:paraId="1B74F945" w14:textId="77777777" w:rsidR="00BB28C8" w:rsidRPr="002647CA" w:rsidRDefault="00BB28C8" w:rsidP="00172186">
      <w:pPr>
        <w:widowControl w:val="0"/>
        <w:ind w:firstLine="567"/>
        <w:rPr>
          <w:rFonts w:ascii="GHEA Grapalat" w:hAnsi="GHEA Grapalat"/>
        </w:rPr>
        <w:sectPr w:rsidR="00BB28C8" w:rsidRPr="002647CA" w:rsidSect="00B27F56">
          <w:footnotePr>
            <w:pos w:val="beneathText"/>
          </w:footnotePr>
          <w:pgSz w:w="16840" w:h="11907" w:orient="landscape" w:code="9"/>
          <w:pgMar w:top="567" w:right="568" w:bottom="567" w:left="1418" w:header="561" w:footer="561" w:gutter="0"/>
          <w:cols w:space="720"/>
          <w:docGrid w:linePitch="326"/>
        </w:sectPr>
      </w:pPr>
    </w:p>
    <w:p w14:paraId="718B841C" w14:textId="77777777" w:rsidR="00BB28C8" w:rsidRPr="002647CA" w:rsidRDefault="00BB28C8" w:rsidP="00172186">
      <w:pPr>
        <w:widowControl w:val="0"/>
        <w:ind w:firstLine="567"/>
        <w:jc w:val="right"/>
        <w:rPr>
          <w:rFonts w:ascii="GHEA Grapalat" w:hAnsi="GHEA Grapalat" w:cs="Arial"/>
          <w:i/>
        </w:rPr>
      </w:pPr>
      <w:r w:rsidRPr="002647CA">
        <w:rPr>
          <w:rFonts w:ascii="GHEA Grapalat" w:hAnsi="GHEA Grapalat"/>
          <w:i/>
        </w:rPr>
        <w:lastRenderedPageBreak/>
        <w:t>Приложение № 4</w:t>
      </w:r>
    </w:p>
    <w:p w14:paraId="10582148" w14:textId="77777777" w:rsidR="00BB28C8" w:rsidRPr="002647CA" w:rsidRDefault="00BB28C8" w:rsidP="00172186">
      <w:pPr>
        <w:widowControl w:val="0"/>
        <w:ind w:firstLine="567"/>
        <w:jc w:val="right"/>
        <w:rPr>
          <w:rFonts w:ascii="GHEA Grapalat" w:hAnsi="GHEA Grapalat" w:cs="Arial"/>
          <w:i/>
        </w:rPr>
      </w:pPr>
      <w:r w:rsidRPr="002647CA">
        <w:rPr>
          <w:rFonts w:ascii="GHEA Grapalat" w:hAnsi="GHEA Grapalat"/>
          <w:i/>
        </w:rPr>
        <w:t xml:space="preserve">к Договору под кодом </w:t>
      </w:r>
      <w:r w:rsidRPr="002647CA">
        <w:rPr>
          <w:rFonts w:ascii="GHEA Grapalat" w:hAnsi="GHEA Grapalat" w:cs="Arial"/>
          <w:i/>
        </w:rPr>
        <w:br/>
      </w:r>
      <w:r w:rsidRPr="002647CA">
        <w:rPr>
          <w:rFonts w:ascii="GHEA Grapalat" w:hAnsi="GHEA Grapalat"/>
          <w:i/>
        </w:rPr>
        <w:t xml:space="preserve">заключенному " </w:t>
      </w:r>
      <w:r w:rsidRPr="002647CA">
        <w:rPr>
          <w:rFonts w:ascii="GHEA Grapalat" w:hAnsi="GHEA Grapalat"/>
          <w:i/>
        </w:rPr>
        <w:tab/>
        <w:t xml:space="preserve">" </w:t>
      </w:r>
      <w:r w:rsidRPr="002647CA">
        <w:rPr>
          <w:rFonts w:ascii="GHEA Grapalat" w:hAnsi="GHEA Grapalat"/>
          <w:i/>
        </w:rPr>
        <w:tab/>
        <w:t>20</w:t>
      </w:r>
      <w:r w:rsidRPr="002647CA">
        <w:rPr>
          <w:rFonts w:ascii="GHEA Grapalat" w:hAnsi="GHEA Grapalat"/>
          <w:i/>
        </w:rPr>
        <w:tab/>
        <w:t>г.</w:t>
      </w:r>
    </w:p>
    <w:p w14:paraId="20018B6B" w14:textId="77777777" w:rsidR="00BB28C8" w:rsidRPr="002647CA" w:rsidRDefault="00BB28C8" w:rsidP="00172186">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2647CA" w14:paraId="1923A643" w14:textId="77777777" w:rsidTr="003D2146">
        <w:trPr>
          <w:tblCellSpacing w:w="7" w:type="dxa"/>
          <w:jc w:val="center"/>
        </w:trPr>
        <w:tc>
          <w:tcPr>
            <w:tcW w:w="0" w:type="auto"/>
            <w:vAlign w:val="center"/>
          </w:tcPr>
          <w:p w14:paraId="764E4D8D"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rPr>
              <w:t>Сторона договора</w:t>
            </w:r>
            <w:r w:rsidRPr="002647CA">
              <w:rPr>
                <w:rFonts w:ascii="GHEA Grapalat" w:hAnsi="GHEA Grapalat"/>
                <w:color w:val="000000"/>
              </w:rPr>
              <w:t xml:space="preserve"> </w:t>
            </w:r>
          </w:p>
          <w:p w14:paraId="35021794"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_____________________________</w:t>
            </w:r>
          </w:p>
          <w:p w14:paraId="2C4F5E43"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______________________________</w:t>
            </w:r>
          </w:p>
          <w:p w14:paraId="7BDFED7A"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место нахождения ______________</w:t>
            </w:r>
          </w:p>
          <w:p w14:paraId="58A669EA"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Р/С__________________________</w:t>
            </w:r>
          </w:p>
          <w:p w14:paraId="033A14F2"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УНН__________________________</w:t>
            </w:r>
          </w:p>
        </w:tc>
        <w:tc>
          <w:tcPr>
            <w:tcW w:w="0" w:type="auto"/>
            <w:vAlign w:val="center"/>
          </w:tcPr>
          <w:p w14:paraId="664240B5"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 xml:space="preserve">Заказчик </w:t>
            </w:r>
          </w:p>
          <w:p w14:paraId="16B953D3"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______________________________</w:t>
            </w:r>
          </w:p>
          <w:p w14:paraId="5ED177A1"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_______________________________</w:t>
            </w:r>
          </w:p>
          <w:p w14:paraId="24E73B40"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место нахождения _______________</w:t>
            </w:r>
          </w:p>
          <w:p w14:paraId="55D8BEF8"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Р/С____________________________</w:t>
            </w:r>
          </w:p>
          <w:p w14:paraId="77231D30"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УНН___________________________</w:t>
            </w:r>
          </w:p>
        </w:tc>
      </w:tr>
    </w:tbl>
    <w:p w14:paraId="07AE1A81" w14:textId="77777777" w:rsidR="00BB28C8" w:rsidRPr="002647CA" w:rsidRDefault="00BB28C8" w:rsidP="00172186">
      <w:pPr>
        <w:widowControl w:val="0"/>
        <w:rPr>
          <w:rFonts w:ascii="GHEA Grapalat" w:hAnsi="GHEA Grapalat"/>
          <w:iCs/>
          <w:color w:val="000000"/>
        </w:rPr>
      </w:pPr>
    </w:p>
    <w:p w14:paraId="3D3B8940"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b/>
          <w:color w:val="000000"/>
        </w:rPr>
        <w:t>АКТ №</w:t>
      </w:r>
    </w:p>
    <w:p w14:paraId="300D338B" w14:textId="77777777" w:rsidR="00BB28C8" w:rsidRPr="002647CA" w:rsidRDefault="00BB28C8" w:rsidP="00172186">
      <w:pPr>
        <w:widowControl w:val="0"/>
        <w:jc w:val="center"/>
        <w:rPr>
          <w:rFonts w:ascii="GHEA Grapalat" w:hAnsi="GHEA Grapalat"/>
          <w:b/>
          <w:bCs/>
          <w:iCs/>
          <w:color w:val="000000"/>
        </w:rPr>
      </w:pPr>
      <w:r w:rsidRPr="002647CA">
        <w:rPr>
          <w:rFonts w:ascii="GHEA Grapalat" w:hAnsi="GHEA Grapalat"/>
          <w:b/>
          <w:color w:val="000000"/>
        </w:rPr>
        <w:t xml:space="preserve">СДАЧИ-ПРИЕМКИ РЕЗУЛЬТАТОВ ИСПОЛНЕНИЯ </w:t>
      </w:r>
      <w:r w:rsidRPr="002647CA">
        <w:rPr>
          <w:rFonts w:ascii="GHEA Grapalat" w:hAnsi="GHEA Grapalat"/>
          <w:b/>
          <w:color w:val="000000"/>
        </w:rPr>
        <w:br/>
        <w:t>ДОГОВОРА ИЛИ ЕГО ЧАСТИ</w:t>
      </w:r>
    </w:p>
    <w:p w14:paraId="057F266E" w14:textId="77777777" w:rsidR="00BB28C8" w:rsidRPr="002647CA" w:rsidRDefault="00BB28C8" w:rsidP="00172186">
      <w:pPr>
        <w:pStyle w:val="a3"/>
        <w:widowControl w:val="0"/>
        <w:spacing w:line="240" w:lineRule="auto"/>
        <w:ind w:firstLine="0"/>
        <w:jc w:val="center"/>
        <w:rPr>
          <w:rFonts w:ascii="GHEA Grapalat" w:hAnsi="GHEA Grapalat"/>
          <w:b/>
          <w:bCs/>
          <w:iCs/>
          <w:sz w:val="24"/>
          <w:szCs w:val="24"/>
        </w:rPr>
      </w:pPr>
    </w:p>
    <w:p w14:paraId="79F1EFA6" w14:textId="77777777" w:rsidR="00BB28C8" w:rsidRPr="002647CA" w:rsidRDefault="00BB28C8" w:rsidP="00172186">
      <w:pPr>
        <w:pStyle w:val="a3"/>
        <w:widowControl w:val="0"/>
        <w:tabs>
          <w:tab w:val="left" w:pos="1134"/>
          <w:tab w:val="left" w:pos="2268"/>
          <w:tab w:val="left" w:pos="3402"/>
        </w:tabs>
        <w:spacing w:line="240" w:lineRule="auto"/>
        <w:ind w:firstLine="567"/>
        <w:rPr>
          <w:rFonts w:ascii="GHEA Grapalat" w:hAnsi="GHEA Grapalat"/>
          <w:iCs/>
          <w:sz w:val="24"/>
          <w:szCs w:val="24"/>
        </w:rPr>
      </w:pPr>
      <w:r w:rsidRPr="002647CA">
        <w:rPr>
          <w:rFonts w:ascii="GHEA Grapalat" w:hAnsi="GHEA Grapalat"/>
          <w:sz w:val="24"/>
          <w:szCs w:val="24"/>
        </w:rPr>
        <w:t>"</w:t>
      </w:r>
      <w:r w:rsidRPr="002647CA">
        <w:rPr>
          <w:rFonts w:ascii="GHEA Grapalat" w:hAnsi="GHEA Grapalat"/>
          <w:sz w:val="24"/>
          <w:szCs w:val="24"/>
        </w:rPr>
        <w:tab/>
        <w:t>" "</w:t>
      </w:r>
      <w:r w:rsidRPr="002647CA">
        <w:rPr>
          <w:rFonts w:ascii="GHEA Grapalat" w:hAnsi="GHEA Grapalat"/>
          <w:sz w:val="24"/>
          <w:szCs w:val="24"/>
        </w:rPr>
        <w:tab/>
        <w:t>" 20</w:t>
      </w:r>
      <w:r w:rsidRPr="002647CA">
        <w:rPr>
          <w:rFonts w:ascii="GHEA Grapalat" w:hAnsi="GHEA Grapalat"/>
          <w:sz w:val="24"/>
          <w:szCs w:val="24"/>
        </w:rPr>
        <w:tab/>
        <w:t>г.</w:t>
      </w:r>
    </w:p>
    <w:p w14:paraId="51839B28" w14:textId="77777777" w:rsidR="00BB28C8" w:rsidRPr="002647CA" w:rsidRDefault="00BB28C8" w:rsidP="00172186">
      <w:pPr>
        <w:pStyle w:val="af4"/>
        <w:widowControl w:val="0"/>
        <w:spacing w:before="0" w:beforeAutospacing="0" w:after="0" w:afterAutospacing="0"/>
        <w:ind w:firstLine="567"/>
        <w:rPr>
          <w:rFonts w:ascii="GHEA Grapalat" w:hAnsi="GHEA Grapalat"/>
          <w:color w:val="000000"/>
        </w:rPr>
      </w:pPr>
      <w:r w:rsidRPr="002647CA">
        <w:rPr>
          <w:rFonts w:ascii="GHEA Grapalat" w:hAnsi="GHEA Grapalat"/>
          <w:color w:val="000000"/>
        </w:rPr>
        <w:t>Наименование договора (далее — Договор) _____________________________</w:t>
      </w:r>
    </w:p>
    <w:p w14:paraId="40E41E14" w14:textId="77777777" w:rsidR="00BB28C8" w:rsidRPr="002647CA" w:rsidRDefault="00BB28C8" w:rsidP="00172186">
      <w:pPr>
        <w:pStyle w:val="af4"/>
        <w:widowControl w:val="0"/>
        <w:tabs>
          <w:tab w:val="left" w:pos="8789"/>
        </w:tabs>
        <w:spacing w:before="0" w:beforeAutospacing="0" w:after="0" w:afterAutospacing="0"/>
        <w:ind w:firstLine="567"/>
        <w:rPr>
          <w:rFonts w:ascii="GHEA Grapalat" w:hAnsi="GHEA Grapalat"/>
          <w:color w:val="000000"/>
        </w:rPr>
      </w:pPr>
      <w:r w:rsidRPr="002647CA">
        <w:rPr>
          <w:rFonts w:ascii="GHEA Grapalat" w:hAnsi="GHEA Grapalat"/>
          <w:color w:val="000000"/>
        </w:rPr>
        <w:t>Дата заключения Договора "_________" "_____________________" 20</w:t>
      </w:r>
      <w:r w:rsidRPr="002647CA">
        <w:rPr>
          <w:rFonts w:ascii="GHEA Grapalat" w:hAnsi="GHEA Grapalat"/>
          <w:color w:val="000000"/>
        </w:rPr>
        <w:tab/>
        <w:t>г.</w:t>
      </w:r>
    </w:p>
    <w:p w14:paraId="0A62C939" w14:textId="77777777" w:rsidR="00BB28C8" w:rsidRPr="002647CA" w:rsidRDefault="00BB28C8" w:rsidP="00172186">
      <w:pPr>
        <w:pStyle w:val="af4"/>
        <w:widowControl w:val="0"/>
        <w:spacing w:before="0" w:beforeAutospacing="0" w:after="0" w:afterAutospacing="0"/>
        <w:ind w:firstLine="567"/>
        <w:rPr>
          <w:rFonts w:ascii="GHEA Grapalat" w:hAnsi="GHEA Grapalat"/>
          <w:color w:val="000000"/>
        </w:rPr>
      </w:pPr>
      <w:r w:rsidRPr="002647CA">
        <w:rPr>
          <w:rFonts w:ascii="GHEA Grapalat" w:hAnsi="GHEA Grapalat"/>
          <w:color w:val="000000"/>
        </w:rPr>
        <w:t>Номер Договора _____________________________________________________</w:t>
      </w:r>
    </w:p>
    <w:p w14:paraId="0ACE4F06" w14:textId="77777777" w:rsidR="00BB28C8" w:rsidRPr="002647CA" w:rsidRDefault="00BB28C8" w:rsidP="00172186">
      <w:pPr>
        <w:widowControl w:val="0"/>
        <w:tabs>
          <w:tab w:val="left" w:pos="6804"/>
          <w:tab w:val="left" w:pos="7938"/>
          <w:tab w:val="left" w:pos="8647"/>
          <w:tab w:val="left" w:pos="8789"/>
        </w:tabs>
        <w:ind w:firstLine="567"/>
        <w:jc w:val="both"/>
        <w:rPr>
          <w:rFonts w:ascii="GHEA Grapalat" w:hAnsi="GHEA Grapalat"/>
          <w:color w:val="000000"/>
        </w:rPr>
      </w:pPr>
      <w:r w:rsidRPr="002647CA">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2647CA">
        <w:rPr>
          <w:rFonts w:ascii="GHEA Grapalat" w:hAnsi="GHEA Grapalat"/>
          <w:color w:val="000000"/>
        </w:rPr>
        <w:tab/>
        <w:t>" "</w:t>
      </w:r>
      <w:r w:rsidRPr="002647CA">
        <w:rPr>
          <w:rFonts w:ascii="GHEA Grapalat" w:hAnsi="GHEA Grapalat"/>
          <w:color w:val="000000"/>
        </w:rPr>
        <w:tab/>
        <w:t>" 20</w:t>
      </w:r>
      <w:r w:rsidRPr="002647CA">
        <w:rPr>
          <w:rFonts w:ascii="GHEA Grapalat" w:hAnsi="GHEA Grapalat"/>
          <w:color w:val="000000"/>
        </w:rPr>
        <w:tab/>
        <w:t>г., составили настоящий акт о следующем:</w:t>
      </w:r>
    </w:p>
    <w:p w14:paraId="27BA5F50" w14:textId="77777777" w:rsidR="00BB28C8" w:rsidRPr="002647CA" w:rsidRDefault="00BB28C8" w:rsidP="00172186">
      <w:pPr>
        <w:widowControl w:val="0"/>
        <w:tabs>
          <w:tab w:val="left" w:pos="6804"/>
          <w:tab w:val="left" w:pos="7938"/>
          <w:tab w:val="left" w:pos="8647"/>
          <w:tab w:val="left" w:pos="8789"/>
        </w:tabs>
        <w:ind w:firstLine="567"/>
        <w:jc w:val="both"/>
        <w:rPr>
          <w:rFonts w:ascii="GHEA Grapalat" w:hAnsi="GHEA Grapalat" w:cs="Sylfaen"/>
          <w:iCs/>
        </w:rPr>
      </w:pPr>
    </w:p>
    <w:p w14:paraId="33E75A81" w14:textId="77777777" w:rsidR="00BB28C8" w:rsidRPr="002647CA" w:rsidRDefault="00BB28C8" w:rsidP="00172186">
      <w:pPr>
        <w:widowControl w:val="0"/>
        <w:ind w:firstLine="567"/>
        <w:jc w:val="both"/>
        <w:rPr>
          <w:rFonts w:ascii="GHEA Grapalat" w:hAnsi="GHEA Grapalat"/>
          <w:iCs/>
          <w:color w:val="000000"/>
        </w:rPr>
      </w:pPr>
      <w:r w:rsidRPr="002647CA">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2647CA" w14:paraId="1FB5F6BC" w14:textId="77777777" w:rsidTr="003D2146">
        <w:trPr>
          <w:trHeight w:val="345"/>
          <w:jc w:val="center"/>
        </w:trPr>
        <w:tc>
          <w:tcPr>
            <w:tcW w:w="379" w:type="dxa"/>
            <w:vMerge w:val="restart"/>
            <w:shd w:val="clear" w:color="auto" w:fill="auto"/>
            <w:vAlign w:val="center"/>
          </w:tcPr>
          <w:p w14:paraId="4D87C38E" w14:textId="77777777" w:rsidR="00BB28C8" w:rsidRPr="002647CA" w:rsidRDefault="00BB28C8" w:rsidP="00172186">
            <w:pPr>
              <w:pStyle w:val="af4"/>
              <w:widowControl w:val="0"/>
              <w:spacing w:before="0" w:beforeAutospacing="0" w:after="0" w:afterAutospacing="0"/>
              <w:ind w:firstLine="567"/>
              <w:jc w:val="center"/>
              <w:rPr>
                <w:rFonts w:ascii="GHEA Grapalat" w:hAnsi="GHEA Grapalat"/>
                <w:sz w:val="16"/>
                <w:szCs w:val="16"/>
              </w:rPr>
            </w:pPr>
            <w:r w:rsidRPr="002647CA">
              <w:rPr>
                <w:rFonts w:ascii="GHEA Grapalat" w:hAnsi="GHEA Grapalat"/>
                <w:sz w:val="16"/>
                <w:szCs w:val="16"/>
              </w:rPr>
              <w:t>№</w:t>
            </w:r>
          </w:p>
        </w:tc>
        <w:tc>
          <w:tcPr>
            <w:tcW w:w="11014" w:type="dxa"/>
            <w:gridSpan w:val="8"/>
            <w:shd w:val="clear" w:color="auto" w:fill="auto"/>
            <w:vAlign w:val="center"/>
          </w:tcPr>
          <w:p w14:paraId="6C65FD5E" w14:textId="77777777" w:rsidR="00BB28C8" w:rsidRPr="002647CA" w:rsidRDefault="00BB28C8" w:rsidP="001721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2647CA">
              <w:rPr>
                <w:rFonts w:ascii="GHEA Grapalat" w:hAnsi="GHEA Grapalat"/>
                <w:sz w:val="16"/>
                <w:szCs w:val="16"/>
              </w:rPr>
              <w:t>Выполненные работы</w:t>
            </w:r>
          </w:p>
        </w:tc>
      </w:tr>
      <w:tr w:rsidR="00BB28C8" w:rsidRPr="002647CA" w14:paraId="29831147" w14:textId="77777777" w:rsidTr="003D2146">
        <w:trPr>
          <w:trHeight w:val="152"/>
          <w:jc w:val="center"/>
        </w:trPr>
        <w:tc>
          <w:tcPr>
            <w:tcW w:w="379" w:type="dxa"/>
            <w:vMerge/>
            <w:shd w:val="clear" w:color="auto" w:fill="auto"/>
          </w:tcPr>
          <w:p w14:paraId="22C7603E" w14:textId="77777777" w:rsidR="00BB28C8" w:rsidRPr="002647CA" w:rsidRDefault="00BB28C8" w:rsidP="00172186">
            <w:pPr>
              <w:pStyle w:val="af4"/>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14:paraId="55C3EB1C" w14:textId="77777777" w:rsidR="00BB28C8" w:rsidRPr="002647CA" w:rsidRDefault="00BB28C8" w:rsidP="00172186">
            <w:pPr>
              <w:pStyle w:val="af4"/>
              <w:widowControl w:val="0"/>
              <w:spacing w:before="0" w:beforeAutospacing="0" w:after="0" w:afterAutospacing="0"/>
              <w:jc w:val="center"/>
              <w:rPr>
                <w:rFonts w:ascii="GHEA Grapalat" w:hAnsi="GHEA Grapalat"/>
                <w:sz w:val="16"/>
                <w:szCs w:val="16"/>
              </w:rPr>
            </w:pPr>
            <w:r w:rsidRPr="002647CA">
              <w:rPr>
                <w:rFonts w:ascii="GHEA Grapalat" w:hAnsi="GHEA Grapalat"/>
                <w:sz w:val="16"/>
                <w:szCs w:val="16"/>
              </w:rPr>
              <w:t>наименование</w:t>
            </w:r>
          </w:p>
        </w:tc>
        <w:tc>
          <w:tcPr>
            <w:tcW w:w="1533" w:type="dxa"/>
            <w:vMerge w:val="restart"/>
            <w:shd w:val="clear" w:color="auto" w:fill="auto"/>
            <w:vAlign w:val="center"/>
          </w:tcPr>
          <w:p w14:paraId="581F810A" w14:textId="77777777" w:rsidR="00BB28C8" w:rsidRPr="002647CA" w:rsidRDefault="00BB28C8" w:rsidP="00172186">
            <w:pPr>
              <w:pStyle w:val="af4"/>
              <w:widowControl w:val="0"/>
              <w:spacing w:before="0" w:beforeAutospacing="0" w:after="0" w:afterAutospacing="0"/>
              <w:jc w:val="center"/>
              <w:rPr>
                <w:rFonts w:ascii="GHEA Grapalat" w:hAnsi="GHEA Grapalat"/>
                <w:sz w:val="16"/>
                <w:szCs w:val="16"/>
              </w:rPr>
            </w:pPr>
            <w:r w:rsidRPr="002647CA">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4BA63DBD" w14:textId="77777777" w:rsidR="00BB28C8" w:rsidRPr="002647CA" w:rsidRDefault="00BB28C8" w:rsidP="00172186">
            <w:pPr>
              <w:pStyle w:val="af4"/>
              <w:widowControl w:val="0"/>
              <w:spacing w:before="0" w:beforeAutospacing="0" w:after="0" w:afterAutospacing="0"/>
              <w:jc w:val="center"/>
              <w:rPr>
                <w:rFonts w:ascii="GHEA Grapalat" w:hAnsi="GHEA Grapalat"/>
                <w:sz w:val="16"/>
                <w:szCs w:val="16"/>
              </w:rPr>
            </w:pPr>
            <w:r w:rsidRPr="002647CA">
              <w:rPr>
                <w:rFonts w:ascii="GHEA Grapalat" w:hAnsi="GHEA Grapalat"/>
                <w:sz w:val="16"/>
                <w:szCs w:val="16"/>
              </w:rPr>
              <w:t>количественный показатель</w:t>
            </w:r>
          </w:p>
        </w:tc>
        <w:tc>
          <w:tcPr>
            <w:tcW w:w="3167" w:type="dxa"/>
            <w:gridSpan w:val="2"/>
            <w:shd w:val="clear" w:color="auto" w:fill="auto"/>
            <w:vAlign w:val="center"/>
          </w:tcPr>
          <w:p w14:paraId="439B6516" w14:textId="77777777" w:rsidR="00BB28C8" w:rsidRPr="002647CA" w:rsidRDefault="00BB28C8" w:rsidP="00172186">
            <w:pPr>
              <w:pStyle w:val="af4"/>
              <w:widowControl w:val="0"/>
              <w:spacing w:before="0" w:beforeAutospacing="0" w:after="0" w:afterAutospacing="0"/>
              <w:jc w:val="center"/>
              <w:rPr>
                <w:rFonts w:ascii="GHEA Grapalat" w:hAnsi="GHEA Grapalat"/>
                <w:sz w:val="16"/>
                <w:szCs w:val="16"/>
              </w:rPr>
            </w:pPr>
            <w:r w:rsidRPr="002647CA">
              <w:rPr>
                <w:rFonts w:ascii="GHEA Grapalat" w:hAnsi="GHEA Grapalat"/>
                <w:sz w:val="16"/>
                <w:szCs w:val="16"/>
              </w:rPr>
              <w:t>срок исполнения</w:t>
            </w:r>
          </w:p>
        </w:tc>
        <w:tc>
          <w:tcPr>
            <w:tcW w:w="1087" w:type="dxa"/>
            <w:vMerge w:val="restart"/>
            <w:shd w:val="clear" w:color="auto" w:fill="auto"/>
            <w:vAlign w:val="center"/>
          </w:tcPr>
          <w:p w14:paraId="3B81C646" w14:textId="77777777" w:rsidR="00BB28C8" w:rsidRPr="002647CA" w:rsidRDefault="00BB28C8" w:rsidP="00172186">
            <w:pPr>
              <w:pStyle w:val="af4"/>
              <w:widowControl w:val="0"/>
              <w:spacing w:before="0" w:beforeAutospacing="0" w:after="0" w:afterAutospacing="0"/>
              <w:jc w:val="center"/>
              <w:rPr>
                <w:rFonts w:ascii="GHEA Grapalat" w:hAnsi="GHEA Grapalat"/>
                <w:sz w:val="16"/>
                <w:szCs w:val="16"/>
              </w:rPr>
            </w:pPr>
            <w:r w:rsidRPr="002647CA">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7CA037A1" w14:textId="77777777" w:rsidR="00BB28C8" w:rsidRPr="002647CA" w:rsidRDefault="00BB28C8" w:rsidP="00172186">
            <w:pPr>
              <w:pStyle w:val="af4"/>
              <w:widowControl w:val="0"/>
              <w:spacing w:before="0" w:beforeAutospacing="0" w:after="0" w:afterAutospacing="0"/>
              <w:jc w:val="center"/>
              <w:rPr>
                <w:rFonts w:ascii="GHEA Grapalat" w:hAnsi="GHEA Grapalat"/>
                <w:sz w:val="16"/>
                <w:szCs w:val="16"/>
              </w:rPr>
            </w:pPr>
            <w:r w:rsidRPr="002647CA">
              <w:rPr>
                <w:rFonts w:ascii="GHEA Grapalat" w:hAnsi="GHEA Grapalat"/>
                <w:sz w:val="16"/>
                <w:szCs w:val="16"/>
              </w:rPr>
              <w:t>срок оплаты (по графику оплаты)</w:t>
            </w:r>
          </w:p>
        </w:tc>
      </w:tr>
      <w:tr w:rsidR="00BB28C8" w:rsidRPr="002647CA" w14:paraId="00FE15BD" w14:textId="77777777" w:rsidTr="003D2146">
        <w:trPr>
          <w:trHeight w:val="152"/>
          <w:jc w:val="center"/>
        </w:trPr>
        <w:tc>
          <w:tcPr>
            <w:tcW w:w="379" w:type="dxa"/>
            <w:vMerge/>
            <w:tcBorders>
              <w:bottom w:val="single" w:sz="4" w:space="0" w:color="auto"/>
            </w:tcBorders>
            <w:shd w:val="clear" w:color="auto" w:fill="auto"/>
          </w:tcPr>
          <w:p w14:paraId="243A98F3" w14:textId="77777777" w:rsidR="00BB28C8" w:rsidRPr="002647CA" w:rsidRDefault="00BB28C8" w:rsidP="00172186">
            <w:pPr>
              <w:pStyle w:val="af4"/>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770A790B"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67D281DF"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11CD30FD"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r w:rsidRPr="002647CA">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07DD1FBF"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r w:rsidRPr="002647CA">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4917A0F4"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r w:rsidRPr="002647CA">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2A867DD2"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r w:rsidRPr="002647CA">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04959837"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79FD2EEC"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r>
      <w:tr w:rsidR="00BB28C8" w:rsidRPr="002647CA" w14:paraId="46A57B24" w14:textId="77777777" w:rsidTr="003D2146">
        <w:trPr>
          <w:trHeight w:val="515"/>
          <w:jc w:val="center"/>
        </w:trPr>
        <w:tc>
          <w:tcPr>
            <w:tcW w:w="379" w:type="dxa"/>
            <w:shd w:val="clear" w:color="auto" w:fill="auto"/>
            <w:vAlign w:val="center"/>
          </w:tcPr>
          <w:p w14:paraId="2E94ACD5" w14:textId="77777777" w:rsidR="00BB28C8" w:rsidRPr="002647CA" w:rsidRDefault="00BB28C8" w:rsidP="00172186">
            <w:pPr>
              <w:pStyle w:val="af4"/>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14:paraId="18B73190"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14:paraId="46F5198C"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14:paraId="43E1E2D8"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14:paraId="4BC8457F"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14:paraId="5D1EE87C"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14:paraId="05C9C49A"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14:paraId="2887FC79"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14:paraId="03ED6E1A"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r>
      <w:tr w:rsidR="00BB28C8" w:rsidRPr="002647CA" w14:paraId="20612404" w14:textId="77777777" w:rsidTr="003D2146">
        <w:trPr>
          <w:trHeight w:val="515"/>
          <w:jc w:val="center"/>
        </w:trPr>
        <w:tc>
          <w:tcPr>
            <w:tcW w:w="379" w:type="dxa"/>
            <w:shd w:val="clear" w:color="auto" w:fill="auto"/>
          </w:tcPr>
          <w:p w14:paraId="5571E78C" w14:textId="77777777" w:rsidR="00BB28C8" w:rsidRPr="002647CA" w:rsidRDefault="00BB28C8" w:rsidP="00172186">
            <w:pPr>
              <w:pStyle w:val="af4"/>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14:paraId="0DCCCD0A"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14:paraId="04E2B0AF"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14:paraId="07A0D7F5"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14:paraId="40899630"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14:paraId="79539483"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14:paraId="16756712"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14:paraId="30FFCC38"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14:paraId="604A6066"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r>
    </w:tbl>
    <w:p w14:paraId="49AF63B3" w14:textId="77777777" w:rsidR="00BB28C8" w:rsidRPr="002647CA" w:rsidRDefault="00BB28C8" w:rsidP="00172186">
      <w:pPr>
        <w:widowControl w:val="0"/>
        <w:ind w:firstLine="567"/>
        <w:jc w:val="both"/>
        <w:rPr>
          <w:rFonts w:ascii="GHEA Grapalat" w:hAnsi="GHEA Grapalat" w:cs="Arial"/>
          <w:iCs/>
          <w:color w:val="000000"/>
          <w:lang w:val="en-US"/>
        </w:rPr>
      </w:pPr>
    </w:p>
    <w:p w14:paraId="6890B758" w14:textId="77777777" w:rsidR="00BB28C8" w:rsidRPr="002647CA" w:rsidRDefault="00BB28C8" w:rsidP="00172186">
      <w:pPr>
        <w:widowControl w:val="0"/>
        <w:ind w:firstLine="567"/>
        <w:jc w:val="both"/>
        <w:rPr>
          <w:rFonts w:ascii="GHEA Grapalat" w:hAnsi="GHEA Grapalat"/>
          <w:iCs/>
          <w:snapToGrid w:val="0"/>
          <w:color w:val="000000"/>
        </w:rPr>
      </w:pPr>
      <w:r w:rsidRPr="002647CA">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12D6ABB3" w14:textId="77777777" w:rsidR="00BB28C8" w:rsidRPr="002647CA" w:rsidRDefault="00BB28C8" w:rsidP="00172186">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2647CA" w14:paraId="267324E1" w14:textId="77777777" w:rsidTr="003D2146">
        <w:trPr>
          <w:trHeight w:val="266"/>
          <w:tblCellSpacing w:w="7" w:type="dxa"/>
          <w:jc w:val="center"/>
        </w:trPr>
        <w:tc>
          <w:tcPr>
            <w:tcW w:w="0" w:type="auto"/>
            <w:vAlign w:val="center"/>
          </w:tcPr>
          <w:p w14:paraId="5085A7C0"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 xml:space="preserve">Работу сдал </w:t>
            </w:r>
          </w:p>
        </w:tc>
        <w:tc>
          <w:tcPr>
            <w:tcW w:w="0" w:type="auto"/>
            <w:vAlign w:val="center"/>
          </w:tcPr>
          <w:p w14:paraId="328153A8"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Работу принял</w:t>
            </w:r>
          </w:p>
        </w:tc>
      </w:tr>
      <w:tr w:rsidR="00BB28C8" w:rsidRPr="002647CA" w14:paraId="684FD3AE" w14:textId="77777777" w:rsidTr="003D2146">
        <w:trPr>
          <w:trHeight w:val="473"/>
          <w:tblCellSpacing w:w="7" w:type="dxa"/>
          <w:jc w:val="center"/>
        </w:trPr>
        <w:tc>
          <w:tcPr>
            <w:tcW w:w="0" w:type="auto"/>
            <w:vAlign w:val="center"/>
          </w:tcPr>
          <w:p w14:paraId="2A5AA534" w14:textId="77777777" w:rsidR="00BB28C8" w:rsidRPr="002647CA" w:rsidRDefault="00BB28C8" w:rsidP="00172186">
            <w:pPr>
              <w:widowControl w:val="0"/>
              <w:jc w:val="center"/>
              <w:rPr>
                <w:rFonts w:ascii="GHEA Grapalat" w:hAnsi="GHEA Grapalat"/>
                <w:iCs/>
                <w:lang w:val="en-US"/>
              </w:rPr>
            </w:pPr>
            <w:r w:rsidRPr="002647CA">
              <w:rPr>
                <w:rFonts w:ascii="GHEA Grapalat" w:hAnsi="GHEA Grapalat"/>
              </w:rPr>
              <w:t>___________________________</w:t>
            </w:r>
          </w:p>
          <w:p w14:paraId="72809115" w14:textId="77777777" w:rsidR="00BB28C8" w:rsidRPr="002647CA" w:rsidRDefault="00BB28C8" w:rsidP="00172186">
            <w:pPr>
              <w:widowControl w:val="0"/>
              <w:jc w:val="center"/>
              <w:rPr>
                <w:rFonts w:ascii="GHEA Grapalat" w:hAnsi="GHEA Grapalat"/>
                <w:iCs/>
                <w:vertAlign w:val="superscript"/>
              </w:rPr>
            </w:pPr>
            <w:r w:rsidRPr="002647CA">
              <w:rPr>
                <w:rFonts w:ascii="GHEA Grapalat" w:hAnsi="GHEA Grapalat"/>
                <w:vertAlign w:val="superscript"/>
              </w:rPr>
              <w:t xml:space="preserve">подпись </w:t>
            </w:r>
          </w:p>
        </w:tc>
        <w:tc>
          <w:tcPr>
            <w:tcW w:w="0" w:type="auto"/>
            <w:vAlign w:val="center"/>
          </w:tcPr>
          <w:p w14:paraId="494AC0A0" w14:textId="77777777" w:rsidR="00BB28C8" w:rsidRPr="002647CA" w:rsidRDefault="00BB28C8" w:rsidP="00172186">
            <w:pPr>
              <w:widowControl w:val="0"/>
              <w:jc w:val="center"/>
              <w:rPr>
                <w:rFonts w:ascii="GHEA Grapalat" w:hAnsi="GHEA Grapalat"/>
                <w:iCs/>
              </w:rPr>
            </w:pPr>
            <w:r w:rsidRPr="002647CA">
              <w:rPr>
                <w:rFonts w:ascii="GHEA Grapalat" w:hAnsi="GHEA Grapalat"/>
              </w:rPr>
              <w:t>___________________________</w:t>
            </w:r>
          </w:p>
          <w:p w14:paraId="53CC867A" w14:textId="77777777" w:rsidR="00BB28C8" w:rsidRPr="002647CA" w:rsidRDefault="00BB28C8" w:rsidP="00172186">
            <w:pPr>
              <w:widowControl w:val="0"/>
              <w:jc w:val="center"/>
              <w:rPr>
                <w:rFonts w:ascii="GHEA Grapalat" w:hAnsi="GHEA Grapalat"/>
                <w:iCs/>
                <w:vertAlign w:val="superscript"/>
              </w:rPr>
            </w:pPr>
            <w:r w:rsidRPr="002647CA">
              <w:rPr>
                <w:rFonts w:ascii="GHEA Grapalat" w:hAnsi="GHEA Grapalat"/>
                <w:vertAlign w:val="superscript"/>
              </w:rPr>
              <w:t xml:space="preserve">подпись </w:t>
            </w:r>
          </w:p>
        </w:tc>
      </w:tr>
      <w:tr w:rsidR="00BB28C8" w:rsidRPr="002647CA" w14:paraId="3BC20F91" w14:textId="77777777" w:rsidTr="003D2146">
        <w:trPr>
          <w:trHeight w:val="503"/>
          <w:tblCellSpacing w:w="7" w:type="dxa"/>
          <w:jc w:val="center"/>
        </w:trPr>
        <w:tc>
          <w:tcPr>
            <w:tcW w:w="0" w:type="auto"/>
            <w:vAlign w:val="center"/>
          </w:tcPr>
          <w:p w14:paraId="5978A07D" w14:textId="77777777" w:rsidR="00BB28C8" w:rsidRPr="002647CA" w:rsidRDefault="00BB28C8" w:rsidP="00172186">
            <w:pPr>
              <w:widowControl w:val="0"/>
              <w:jc w:val="center"/>
              <w:rPr>
                <w:rFonts w:ascii="GHEA Grapalat" w:hAnsi="GHEA Grapalat"/>
                <w:iCs/>
                <w:lang w:val="en-US"/>
              </w:rPr>
            </w:pPr>
            <w:r w:rsidRPr="002647CA">
              <w:rPr>
                <w:rFonts w:ascii="GHEA Grapalat" w:hAnsi="GHEA Grapalat"/>
              </w:rPr>
              <w:t>___________________________</w:t>
            </w:r>
          </w:p>
          <w:p w14:paraId="03B1B2EE" w14:textId="77777777" w:rsidR="00BB28C8" w:rsidRPr="002647CA" w:rsidRDefault="00BB28C8" w:rsidP="00172186">
            <w:pPr>
              <w:widowControl w:val="0"/>
              <w:jc w:val="center"/>
              <w:rPr>
                <w:rFonts w:ascii="GHEA Grapalat" w:hAnsi="GHEA Grapalat"/>
                <w:iCs/>
                <w:vertAlign w:val="superscript"/>
              </w:rPr>
            </w:pPr>
            <w:r w:rsidRPr="002647CA">
              <w:rPr>
                <w:rFonts w:ascii="GHEA Grapalat" w:hAnsi="GHEA Grapalat"/>
                <w:vertAlign w:val="superscript"/>
              </w:rPr>
              <w:t>фамилия, имя</w:t>
            </w:r>
          </w:p>
        </w:tc>
        <w:tc>
          <w:tcPr>
            <w:tcW w:w="0" w:type="auto"/>
            <w:vAlign w:val="center"/>
          </w:tcPr>
          <w:p w14:paraId="532A0DEE" w14:textId="77777777" w:rsidR="00BB28C8" w:rsidRPr="002647CA" w:rsidRDefault="00BB28C8" w:rsidP="00172186">
            <w:pPr>
              <w:widowControl w:val="0"/>
              <w:jc w:val="center"/>
              <w:rPr>
                <w:rFonts w:ascii="GHEA Grapalat" w:hAnsi="GHEA Grapalat"/>
                <w:iCs/>
              </w:rPr>
            </w:pPr>
            <w:r w:rsidRPr="002647CA">
              <w:rPr>
                <w:rFonts w:ascii="GHEA Grapalat" w:hAnsi="GHEA Grapalat"/>
              </w:rPr>
              <w:t>___________________________</w:t>
            </w:r>
          </w:p>
          <w:p w14:paraId="0F654984" w14:textId="77777777" w:rsidR="00BB28C8" w:rsidRPr="002647CA" w:rsidRDefault="00BB28C8" w:rsidP="00172186">
            <w:pPr>
              <w:widowControl w:val="0"/>
              <w:jc w:val="center"/>
              <w:rPr>
                <w:rFonts w:ascii="GHEA Grapalat" w:hAnsi="GHEA Grapalat"/>
                <w:iCs/>
                <w:vertAlign w:val="superscript"/>
              </w:rPr>
            </w:pPr>
            <w:r w:rsidRPr="002647CA">
              <w:rPr>
                <w:rFonts w:ascii="GHEA Grapalat" w:hAnsi="GHEA Grapalat"/>
                <w:vertAlign w:val="superscript"/>
              </w:rPr>
              <w:t>фамилия, имя</w:t>
            </w:r>
          </w:p>
        </w:tc>
      </w:tr>
      <w:tr w:rsidR="00BB28C8" w:rsidRPr="002647CA" w14:paraId="2E2E76B5" w14:textId="77777777" w:rsidTr="003D2146">
        <w:trPr>
          <w:trHeight w:val="281"/>
          <w:tblCellSpacing w:w="7" w:type="dxa"/>
          <w:jc w:val="center"/>
        </w:trPr>
        <w:tc>
          <w:tcPr>
            <w:tcW w:w="0" w:type="auto"/>
            <w:vAlign w:val="center"/>
          </w:tcPr>
          <w:p w14:paraId="1EDBF383"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М. П.</w:t>
            </w:r>
          </w:p>
        </w:tc>
        <w:tc>
          <w:tcPr>
            <w:tcW w:w="0" w:type="auto"/>
            <w:vAlign w:val="center"/>
          </w:tcPr>
          <w:p w14:paraId="7719A727"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М. П.</w:t>
            </w:r>
          </w:p>
        </w:tc>
      </w:tr>
    </w:tbl>
    <w:p w14:paraId="478CDB30" w14:textId="77777777" w:rsidR="00BB28C8" w:rsidRPr="002647CA" w:rsidRDefault="00BB28C8" w:rsidP="00172186">
      <w:pPr>
        <w:widowControl w:val="0"/>
        <w:ind w:firstLine="567"/>
        <w:jc w:val="center"/>
        <w:rPr>
          <w:rFonts w:ascii="GHEA Grapalat" w:hAnsi="GHEA Grapalat" w:cs="Sylfaen"/>
          <w:b/>
        </w:rPr>
      </w:pPr>
    </w:p>
    <w:p w14:paraId="7E30E5F7" w14:textId="026899AB" w:rsidR="00BB28C8" w:rsidRPr="00630CF7" w:rsidRDefault="00BB28C8" w:rsidP="00630CF7">
      <w:pPr>
        <w:jc w:val="right"/>
        <w:rPr>
          <w:rFonts w:ascii="GHEA Grapalat" w:hAnsi="GHEA Grapalat" w:cs="Sylfaen"/>
          <w:b/>
          <w:bCs/>
          <w:i/>
        </w:rPr>
      </w:pPr>
      <w:r w:rsidRPr="002647CA">
        <w:rPr>
          <w:rFonts w:ascii="GHEA Grapalat" w:hAnsi="GHEA Grapalat" w:cs="Sylfaen"/>
          <w:b/>
        </w:rPr>
        <w:br w:type="page"/>
      </w:r>
      <w:r w:rsidRPr="00630CF7">
        <w:rPr>
          <w:rFonts w:ascii="GHEA Grapalat" w:hAnsi="GHEA Grapalat"/>
          <w:b/>
          <w:bCs/>
          <w:i/>
        </w:rPr>
        <w:lastRenderedPageBreak/>
        <w:t>Приложение № 4.1</w:t>
      </w:r>
    </w:p>
    <w:p w14:paraId="34F33B4E" w14:textId="77777777" w:rsidR="00BB28C8" w:rsidRPr="00630CF7" w:rsidRDefault="00BB28C8" w:rsidP="00172186">
      <w:pPr>
        <w:widowControl w:val="0"/>
        <w:ind w:firstLine="567"/>
        <w:jc w:val="right"/>
        <w:rPr>
          <w:rFonts w:ascii="GHEA Grapalat" w:hAnsi="GHEA Grapalat" w:cs="Arial"/>
          <w:b/>
          <w:bCs/>
          <w:i/>
        </w:rPr>
      </w:pPr>
      <w:r w:rsidRPr="00630CF7">
        <w:rPr>
          <w:rFonts w:ascii="GHEA Grapalat" w:hAnsi="GHEA Grapalat"/>
          <w:b/>
          <w:bCs/>
          <w:i/>
        </w:rPr>
        <w:t>к Договору под кодом</w:t>
      </w:r>
      <w:r w:rsidRPr="00630CF7">
        <w:rPr>
          <w:rFonts w:ascii="GHEA Grapalat" w:hAnsi="GHEA Grapalat" w:cs="Arial"/>
          <w:b/>
          <w:bCs/>
          <w:i/>
        </w:rPr>
        <w:br/>
      </w:r>
      <w:r w:rsidRPr="00630CF7">
        <w:rPr>
          <w:rFonts w:ascii="GHEA Grapalat" w:hAnsi="GHEA Grapalat"/>
          <w:b/>
          <w:bCs/>
          <w:i/>
        </w:rPr>
        <w:t xml:space="preserve">заключенному " </w:t>
      </w:r>
      <w:r w:rsidRPr="00630CF7">
        <w:rPr>
          <w:rFonts w:ascii="GHEA Grapalat" w:hAnsi="GHEA Grapalat"/>
          <w:b/>
          <w:bCs/>
          <w:i/>
        </w:rPr>
        <w:tab/>
        <w:t xml:space="preserve">"  </w:t>
      </w:r>
      <w:r w:rsidRPr="00630CF7">
        <w:rPr>
          <w:rFonts w:ascii="GHEA Grapalat" w:hAnsi="GHEA Grapalat"/>
          <w:b/>
          <w:bCs/>
          <w:i/>
        </w:rPr>
        <w:tab/>
        <w:t>20</w:t>
      </w:r>
      <w:r w:rsidRPr="00630CF7">
        <w:rPr>
          <w:rFonts w:ascii="GHEA Grapalat" w:hAnsi="GHEA Grapalat"/>
          <w:b/>
          <w:bCs/>
          <w:i/>
        </w:rPr>
        <w:tab/>
        <w:t>г.</w:t>
      </w:r>
    </w:p>
    <w:p w14:paraId="7236F294" w14:textId="77777777" w:rsidR="00BB28C8" w:rsidRPr="002647CA" w:rsidRDefault="00BB28C8" w:rsidP="00172186">
      <w:pPr>
        <w:widowControl w:val="0"/>
        <w:jc w:val="center"/>
        <w:rPr>
          <w:rFonts w:ascii="GHEA Grapalat" w:hAnsi="GHEA Grapalat" w:cs="Sylfaen"/>
        </w:rPr>
      </w:pPr>
    </w:p>
    <w:p w14:paraId="41051067" w14:textId="77777777" w:rsidR="00BB28C8" w:rsidRPr="002647CA" w:rsidRDefault="00BB28C8" w:rsidP="00172186">
      <w:pPr>
        <w:widowControl w:val="0"/>
        <w:tabs>
          <w:tab w:val="left" w:pos="2250"/>
        </w:tabs>
        <w:jc w:val="center"/>
        <w:rPr>
          <w:rFonts w:ascii="GHEA Grapalat" w:hAnsi="GHEA Grapalat" w:cs="Sylfaen"/>
          <w:bCs/>
        </w:rPr>
      </w:pPr>
      <w:r w:rsidRPr="002647CA">
        <w:rPr>
          <w:rFonts w:ascii="GHEA Grapalat" w:hAnsi="GHEA Grapalat"/>
        </w:rPr>
        <w:t>АКТ №______</w:t>
      </w:r>
    </w:p>
    <w:p w14:paraId="7A5303F9" w14:textId="77777777" w:rsidR="00BB28C8" w:rsidRPr="002647CA" w:rsidRDefault="00BB28C8" w:rsidP="00172186">
      <w:pPr>
        <w:widowControl w:val="0"/>
        <w:tabs>
          <w:tab w:val="left" w:pos="2250"/>
        </w:tabs>
        <w:jc w:val="center"/>
        <w:rPr>
          <w:rFonts w:ascii="GHEA Grapalat" w:hAnsi="GHEA Grapalat" w:cs="Sylfaen"/>
          <w:bCs/>
        </w:rPr>
      </w:pPr>
      <w:r w:rsidRPr="002647CA">
        <w:rPr>
          <w:rFonts w:ascii="GHEA Grapalat" w:hAnsi="GHEA Grapalat"/>
        </w:rPr>
        <w:t>относительно фиксирования факта сдачи Заказчику результата договора</w:t>
      </w:r>
    </w:p>
    <w:p w14:paraId="5DCC6F60" w14:textId="77777777" w:rsidR="00BB28C8" w:rsidRPr="002647CA" w:rsidRDefault="00BB28C8" w:rsidP="00172186">
      <w:pPr>
        <w:widowControl w:val="0"/>
        <w:tabs>
          <w:tab w:val="left" w:pos="360"/>
          <w:tab w:val="left" w:pos="540"/>
        </w:tabs>
        <w:ind w:firstLine="567"/>
        <w:jc w:val="both"/>
        <w:rPr>
          <w:rFonts w:ascii="GHEA Grapalat" w:hAnsi="GHEA Grapalat"/>
        </w:rPr>
      </w:pPr>
    </w:p>
    <w:p w14:paraId="06D9A2E6" w14:textId="77777777" w:rsidR="00BB28C8" w:rsidRPr="002647CA" w:rsidRDefault="00BB28C8" w:rsidP="00172186">
      <w:pPr>
        <w:widowControl w:val="0"/>
        <w:jc w:val="both"/>
        <w:rPr>
          <w:rFonts w:ascii="GHEA Grapalat" w:hAnsi="GHEA Grapalat"/>
        </w:rPr>
      </w:pPr>
      <w:r w:rsidRPr="002647CA">
        <w:rPr>
          <w:rFonts w:ascii="GHEA Grapalat" w:hAnsi="GHEA Grapalat"/>
        </w:rPr>
        <w:t xml:space="preserve">Настоящим фиксируется, что в рамках договора закупки № ___________________, </w:t>
      </w:r>
    </w:p>
    <w:p w14:paraId="664B100B" w14:textId="77777777" w:rsidR="00BB28C8" w:rsidRPr="002647CA" w:rsidRDefault="00BB28C8" w:rsidP="00172186">
      <w:pPr>
        <w:widowControl w:val="0"/>
        <w:jc w:val="center"/>
        <w:rPr>
          <w:rFonts w:ascii="GHEA Grapalat" w:hAnsi="GHEA Grapalat"/>
          <w:vertAlign w:val="superscript"/>
        </w:rPr>
      </w:pPr>
      <w:r w:rsidRPr="002647CA">
        <w:rPr>
          <w:rFonts w:ascii="GHEA Grapalat" w:hAnsi="GHEA Grapalat"/>
          <w:vertAlign w:val="superscript"/>
        </w:rPr>
        <w:t>номер договора</w:t>
      </w:r>
    </w:p>
    <w:p w14:paraId="68B36291" w14:textId="77777777" w:rsidR="00BB28C8" w:rsidRPr="002647CA" w:rsidRDefault="00BB28C8" w:rsidP="00172186">
      <w:pPr>
        <w:widowControl w:val="0"/>
        <w:tabs>
          <w:tab w:val="left" w:pos="8789"/>
        </w:tabs>
        <w:jc w:val="both"/>
        <w:rPr>
          <w:rFonts w:ascii="GHEA Grapalat" w:hAnsi="GHEA Grapalat" w:cs="Sylfaen"/>
        </w:rPr>
      </w:pPr>
      <w:r w:rsidRPr="002647CA">
        <w:rPr>
          <w:rFonts w:ascii="GHEA Grapalat" w:hAnsi="GHEA Grapalat"/>
        </w:rPr>
        <w:t>заключенного _________________________________________________ 20</w:t>
      </w:r>
      <w:r w:rsidRPr="002647CA">
        <w:rPr>
          <w:rFonts w:ascii="GHEA Grapalat" w:hAnsi="GHEA Grapalat"/>
        </w:rPr>
        <w:tab/>
        <w:t>г.</w:t>
      </w:r>
    </w:p>
    <w:p w14:paraId="44D93615" w14:textId="77777777" w:rsidR="00BB28C8" w:rsidRPr="002647CA" w:rsidRDefault="00BB28C8" w:rsidP="00172186">
      <w:pPr>
        <w:widowControl w:val="0"/>
        <w:jc w:val="center"/>
        <w:rPr>
          <w:rFonts w:ascii="GHEA Grapalat" w:hAnsi="GHEA Grapalat" w:cs="Sylfaen"/>
          <w:vertAlign w:val="superscript"/>
        </w:rPr>
      </w:pPr>
      <w:r w:rsidRPr="002647CA">
        <w:rPr>
          <w:rFonts w:ascii="GHEA Grapalat" w:hAnsi="GHEA Grapalat"/>
          <w:vertAlign w:val="superscript"/>
        </w:rPr>
        <w:t>дата заключения договора</w:t>
      </w:r>
    </w:p>
    <w:p w14:paraId="5BFCA290" w14:textId="77777777" w:rsidR="00BB28C8" w:rsidRPr="002647CA" w:rsidRDefault="00BB28C8" w:rsidP="00172186">
      <w:pPr>
        <w:widowControl w:val="0"/>
        <w:jc w:val="both"/>
        <w:rPr>
          <w:rFonts w:ascii="GHEA Grapalat" w:hAnsi="GHEA Grapalat" w:cs="Sylfaen"/>
          <w:u w:val="single"/>
        </w:rPr>
      </w:pPr>
      <w:r w:rsidRPr="002647CA">
        <w:rPr>
          <w:rFonts w:ascii="GHEA Grapalat" w:hAnsi="GHEA Grapalat"/>
        </w:rPr>
        <w:t>между __________ (далее — Заказчик) и _____________ (далее — Исполнитель),</w:t>
      </w:r>
    </w:p>
    <w:p w14:paraId="05F54D7A" w14:textId="77777777" w:rsidR="00BB28C8" w:rsidRPr="002647CA" w:rsidRDefault="00BB28C8" w:rsidP="00172186">
      <w:pPr>
        <w:widowControl w:val="0"/>
        <w:tabs>
          <w:tab w:val="left" w:pos="4678"/>
        </w:tabs>
        <w:jc w:val="both"/>
        <w:rPr>
          <w:rFonts w:ascii="GHEA Grapalat" w:hAnsi="GHEA Grapalat" w:cs="Sylfaen"/>
          <w:u w:val="single"/>
          <w:vertAlign w:val="superscript"/>
        </w:rPr>
      </w:pPr>
      <w:r w:rsidRPr="002647CA">
        <w:rPr>
          <w:rFonts w:ascii="GHEA Grapalat" w:hAnsi="GHEA Grapalat"/>
          <w:vertAlign w:val="superscript"/>
        </w:rPr>
        <w:t xml:space="preserve">имя Заказчика </w:t>
      </w:r>
      <w:r w:rsidRPr="002647CA">
        <w:rPr>
          <w:rFonts w:ascii="GHEA Grapalat" w:hAnsi="GHEA Grapalat"/>
          <w:vertAlign w:val="superscript"/>
        </w:rPr>
        <w:tab/>
        <w:t>имя Исполнителя</w:t>
      </w:r>
    </w:p>
    <w:p w14:paraId="2EA9E8A9" w14:textId="77777777" w:rsidR="00BB28C8" w:rsidRPr="002647CA" w:rsidRDefault="00BB28C8" w:rsidP="00172186">
      <w:pPr>
        <w:widowControl w:val="0"/>
        <w:jc w:val="both"/>
        <w:rPr>
          <w:rFonts w:ascii="GHEA Grapalat" w:hAnsi="GHEA Grapalat" w:cs="Sylfaen"/>
        </w:rPr>
      </w:pPr>
      <w:r w:rsidRPr="002647CA">
        <w:rPr>
          <w:rFonts w:ascii="GHEA Grapalat" w:hAnsi="GHEA Grapalat"/>
        </w:rPr>
        <w:t>Исполнитель _____________ 20 г. с целью сдачи-приемки сдал Заказчику нижеуказанные работы:</w:t>
      </w:r>
    </w:p>
    <w:p w14:paraId="474F5CBB" w14:textId="77777777" w:rsidR="00BB28C8" w:rsidRPr="002647CA" w:rsidRDefault="00BB28C8" w:rsidP="00172186">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2647CA" w14:paraId="4497A2BD"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AA55AC2" w14:textId="77777777" w:rsidR="00BB28C8" w:rsidRPr="002647CA" w:rsidRDefault="00BB28C8" w:rsidP="00172186">
            <w:pPr>
              <w:widowControl w:val="0"/>
              <w:jc w:val="center"/>
              <w:rPr>
                <w:rFonts w:ascii="GHEA Grapalat" w:hAnsi="GHEA Grapalat" w:cs="Sylfaen"/>
                <w:bCs/>
                <w:sz w:val="16"/>
                <w:szCs w:val="16"/>
              </w:rPr>
            </w:pPr>
            <w:r w:rsidRPr="002647CA">
              <w:rPr>
                <w:rFonts w:ascii="GHEA Grapalat" w:hAnsi="GHEA Grapalat"/>
                <w:sz w:val="16"/>
                <w:szCs w:val="16"/>
              </w:rPr>
              <w:t>Работа</w:t>
            </w:r>
          </w:p>
        </w:tc>
      </w:tr>
      <w:tr w:rsidR="00BB28C8" w:rsidRPr="002647CA" w14:paraId="3280C899"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84AF379" w14:textId="77777777" w:rsidR="00BB28C8" w:rsidRPr="002647CA" w:rsidRDefault="00BB28C8" w:rsidP="00172186">
            <w:pPr>
              <w:widowControl w:val="0"/>
              <w:ind w:firstLine="567"/>
              <w:jc w:val="center"/>
              <w:rPr>
                <w:rFonts w:ascii="GHEA Grapalat" w:hAnsi="GHEA Grapalat"/>
                <w:sz w:val="16"/>
                <w:szCs w:val="16"/>
              </w:rPr>
            </w:pPr>
            <w:r w:rsidRPr="002647CA">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E6B0F05" w14:textId="77777777" w:rsidR="00BB28C8" w:rsidRPr="002647CA" w:rsidRDefault="00BB28C8" w:rsidP="00172186">
            <w:pPr>
              <w:widowControl w:val="0"/>
              <w:jc w:val="center"/>
              <w:rPr>
                <w:rFonts w:ascii="GHEA Grapalat" w:hAnsi="GHEA Grapalat"/>
                <w:sz w:val="16"/>
                <w:szCs w:val="16"/>
              </w:rPr>
            </w:pPr>
            <w:r w:rsidRPr="002647CA">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C2C1726" w14:textId="77777777" w:rsidR="00BB28C8" w:rsidRPr="002647CA" w:rsidRDefault="00BB28C8" w:rsidP="00172186">
            <w:pPr>
              <w:widowControl w:val="0"/>
              <w:jc w:val="center"/>
              <w:rPr>
                <w:rFonts w:ascii="GHEA Grapalat" w:hAnsi="GHEA Grapalat"/>
                <w:sz w:val="16"/>
                <w:szCs w:val="16"/>
              </w:rPr>
            </w:pPr>
            <w:r w:rsidRPr="002647CA">
              <w:rPr>
                <w:rFonts w:ascii="GHEA Grapalat" w:hAnsi="GHEA Grapalat"/>
                <w:sz w:val="16"/>
                <w:szCs w:val="16"/>
              </w:rPr>
              <w:t>объем (фактический)</w:t>
            </w:r>
          </w:p>
        </w:tc>
      </w:tr>
      <w:tr w:rsidR="00BB28C8" w:rsidRPr="002647CA" w14:paraId="758BA36F"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19C6D7A" w14:textId="77777777" w:rsidR="00BB28C8" w:rsidRPr="002647CA" w:rsidRDefault="00BB28C8" w:rsidP="00172186">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39209745" w14:textId="77777777" w:rsidR="00BB28C8" w:rsidRPr="002647CA" w:rsidRDefault="00BB28C8" w:rsidP="00172186">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2580384" w14:textId="77777777" w:rsidR="00BB28C8" w:rsidRPr="002647CA" w:rsidRDefault="00BB28C8" w:rsidP="00172186">
            <w:pPr>
              <w:widowControl w:val="0"/>
              <w:rPr>
                <w:rFonts w:ascii="GHEA Grapalat" w:hAnsi="GHEA Grapalat" w:cs="Sylfaen"/>
                <w:sz w:val="16"/>
                <w:szCs w:val="16"/>
              </w:rPr>
            </w:pPr>
          </w:p>
        </w:tc>
      </w:tr>
      <w:tr w:rsidR="00BB28C8" w:rsidRPr="002647CA" w14:paraId="62D67F2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909DA48" w14:textId="77777777" w:rsidR="00BB28C8" w:rsidRPr="002647CA" w:rsidRDefault="00BB28C8" w:rsidP="00172186">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A07A07F" w14:textId="77777777" w:rsidR="00BB28C8" w:rsidRPr="002647CA" w:rsidRDefault="00BB28C8" w:rsidP="00172186">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71A505A5" w14:textId="77777777" w:rsidR="00BB28C8" w:rsidRPr="002647CA" w:rsidRDefault="00BB28C8" w:rsidP="00172186">
            <w:pPr>
              <w:widowControl w:val="0"/>
              <w:rPr>
                <w:rFonts w:ascii="GHEA Grapalat" w:hAnsi="GHEA Grapalat" w:cs="Sylfaen"/>
                <w:sz w:val="16"/>
                <w:szCs w:val="16"/>
              </w:rPr>
            </w:pPr>
          </w:p>
        </w:tc>
      </w:tr>
    </w:tbl>
    <w:p w14:paraId="59D8F0E1" w14:textId="77777777" w:rsidR="00BB28C8" w:rsidRPr="002647CA" w:rsidRDefault="00BB28C8" w:rsidP="00172186">
      <w:pPr>
        <w:widowControl w:val="0"/>
        <w:tabs>
          <w:tab w:val="left" w:pos="360"/>
          <w:tab w:val="left" w:pos="540"/>
        </w:tabs>
        <w:ind w:firstLine="567"/>
        <w:jc w:val="both"/>
        <w:rPr>
          <w:rFonts w:ascii="GHEA Grapalat" w:hAnsi="GHEA Grapalat" w:cs="Sylfaen"/>
        </w:rPr>
      </w:pPr>
    </w:p>
    <w:p w14:paraId="729DCF49" w14:textId="77777777" w:rsidR="00BB28C8" w:rsidRPr="002647CA" w:rsidRDefault="00BB28C8" w:rsidP="00172186">
      <w:pPr>
        <w:widowControl w:val="0"/>
        <w:tabs>
          <w:tab w:val="left" w:pos="360"/>
          <w:tab w:val="left" w:pos="540"/>
        </w:tabs>
        <w:ind w:firstLine="567"/>
        <w:jc w:val="both"/>
        <w:rPr>
          <w:rFonts w:ascii="GHEA Grapalat" w:hAnsi="GHEA Grapalat"/>
        </w:rPr>
      </w:pPr>
      <w:r w:rsidRPr="002647CA">
        <w:rPr>
          <w:rFonts w:ascii="GHEA Grapalat" w:hAnsi="GHEA Grapalat"/>
        </w:rPr>
        <w:t>Настоящий акт составлен в 2 экземплярах, каждой из сторон предоставляется по одному экземпляру.</w:t>
      </w:r>
    </w:p>
    <w:p w14:paraId="715D8024" w14:textId="6D711C01" w:rsidR="00BB28C8" w:rsidRPr="00630CF7" w:rsidRDefault="00BB28C8" w:rsidP="00630CF7">
      <w:pPr>
        <w:jc w:val="center"/>
        <w:rPr>
          <w:rFonts w:ascii="GHEA Grapalat" w:hAnsi="GHEA Grapalat"/>
        </w:rPr>
      </w:pPr>
      <w:r w:rsidRPr="002647CA">
        <w:rPr>
          <w:rFonts w:ascii="GHEA Grapalat" w:hAnsi="GHEA Grapalat"/>
        </w:rPr>
        <w:t>СТОРОНЫ</w:t>
      </w:r>
    </w:p>
    <w:p w14:paraId="2B09D878" w14:textId="77777777" w:rsidR="00BB28C8" w:rsidRPr="002647CA" w:rsidRDefault="00BB28C8" w:rsidP="00172186">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785"/>
        <w:gridCol w:w="5223"/>
      </w:tblGrid>
      <w:tr w:rsidR="00BB28C8" w:rsidRPr="002647CA" w14:paraId="0EDD6356" w14:textId="77777777" w:rsidTr="003D2146">
        <w:tc>
          <w:tcPr>
            <w:tcW w:w="4785" w:type="dxa"/>
          </w:tcPr>
          <w:p w14:paraId="33C242F2" w14:textId="77777777" w:rsidR="00BB28C8" w:rsidRPr="002647CA" w:rsidRDefault="00BB28C8" w:rsidP="00172186">
            <w:pPr>
              <w:widowControl w:val="0"/>
              <w:tabs>
                <w:tab w:val="left" w:pos="360"/>
                <w:tab w:val="left" w:pos="540"/>
              </w:tabs>
              <w:jc w:val="center"/>
              <w:rPr>
                <w:rFonts w:ascii="GHEA Grapalat" w:hAnsi="GHEA Grapalat" w:cs="Sylfaen"/>
                <w:b/>
                <w:bCs/>
              </w:rPr>
            </w:pPr>
            <w:r w:rsidRPr="002647CA">
              <w:rPr>
                <w:rFonts w:ascii="GHEA Grapalat" w:hAnsi="GHEA Grapalat"/>
                <w:b/>
              </w:rPr>
              <w:t>Передал</w:t>
            </w:r>
          </w:p>
        </w:tc>
        <w:tc>
          <w:tcPr>
            <w:tcW w:w="5223" w:type="dxa"/>
          </w:tcPr>
          <w:p w14:paraId="3E8EFF1A" w14:textId="77777777" w:rsidR="00BB28C8" w:rsidRPr="002647CA" w:rsidRDefault="00BB28C8" w:rsidP="00172186">
            <w:pPr>
              <w:widowControl w:val="0"/>
              <w:tabs>
                <w:tab w:val="left" w:pos="360"/>
                <w:tab w:val="left" w:pos="540"/>
              </w:tabs>
              <w:jc w:val="center"/>
              <w:rPr>
                <w:rFonts w:ascii="GHEA Grapalat" w:hAnsi="GHEA Grapalat" w:cs="Sylfaen"/>
                <w:b/>
                <w:bCs/>
              </w:rPr>
            </w:pPr>
            <w:r w:rsidRPr="002647CA">
              <w:rPr>
                <w:rFonts w:ascii="GHEA Grapalat" w:hAnsi="GHEA Grapalat"/>
                <w:b/>
              </w:rPr>
              <w:t>Принял</w:t>
            </w:r>
          </w:p>
        </w:tc>
      </w:tr>
    </w:tbl>
    <w:p w14:paraId="5E389A61" w14:textId="77777777" w:rsidR="00BB28C8" w:rsidRPr="002647CA" w:rsidRDefault="00BB28C8" w:rsidP="00172186">
      <w:pPr>
        <w:widowControl w:val="0"/>
        <w:tabs>
          <w:tab w:val="left" w:pos="360"/>
          <w:tab w:val="left" w:pos="540"/>
        </w:tabs>
        <w:jc w:val="right"/>
        <w:rPr>
          <w:rFonts w:ascii="GHEA Grapalat" w:hAnsi="GHEA Grapalat" w:cs="Sylfaen"/>
        </w:rPr>
      </w:pPr>
      <w:r w:rsidRPr="002647CA">
        <w:rPr>
          <w:rFonts w:ascii="GHEA Grapalat" w:hAnsi="GHEA Grapalat"/>
        </w:rPr>
        <w:t>представитель, спроектировавший заявку:</w:t>
      </w:r>
    </w:p>
    <w:p w14:paraId="3C8767A9" w14:textId="77777777" w:rsidR="00BB28C8" w:rsidRPr="002647CA" w:rsidRDefault="00BB28C8" w:rsidP="00172186">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2647CA" w14:paraId="53C93951" w14:textId="77777777" w:rsidTr="003D2146">
        <w:trPr>
          <w:tblCellSpacing w:w="7" w:type="dxa"/>
          <w:jc w:val="center"/>
        </w:trPr>
        <w:tc>
          <w:tcPr>
            <w:tcW w:w="0" w:type="auto"/>
            <w:vAlign w:val="center"/>
          </w:tcPr>
          <w:p w14:paraId="31A091DE" w14:textId="77777777" w:rsidR="00BB28C8" w:rsidRPr="002647CA" w:rsidRDefault="00BB28C8" w:rsidP="00172186">
            <w:pPr>
              <w:widowControl w:val="0"/>
              <w:jc w:val="center"/>
              <w:rPr>
                <w:rFonts w:ascii="GHEA Grapalat" w:hAnsi="GHEA Grapalat" w:cs="GHEA Grapalat"/>
                <w:color w:val="000000"/>
              </w:rPr>
            </w:pPr>
            <w:r w:rsidRPr="002647CA">
              <w:rPr>
                <w:rFonts w:ascii="GHEA Grapalat" w:hAnsi="GHEA Grapalat"/>
                <w:color w:val="000000"/>
              </w:rPr>
              <w:t xml:space="preserve">_________________________ </w:t>
            </w:r>
          </w:p>
          <w:p w14:paraId="7808B275" w14:textId="77777777" w:rsidR="00BB28C8" w:rsidRPr="002647CA" w:rsidRDefault="00BB28C8" w:rsidP="00172186">
            <w:pPr>
              <w:widowControl w:val="0"/>
              <w:jc w:val="center"/>
              <w:rPr>
                <w:rFonts w:ascii="GHEA Grapalat" w:hAnsi="GHEA Grapalat" w:cs="GHEA Grapalat"/>
                <w:color w:val="000000"/>
                <w:vertAlign w:val="superscript"/>
              </w:rPr>
            </w:pPr>
            <w:r w:rsidRPr="002647CA">
              <w:rPr>
                <w:rFonts w:ascii="GHEA Grapalat" w:hAnsi="GHEA Grapalat"/>
                <w:color w:val="000000"/>
                <w:vertAlign w:val="superscript"/>
              </w:rPr>
              <w:t>фамилия, имя</w:t>
            </w:r>
          </w:p>
        </w:tc>
        <w:tc>
          <w:tcPr>
            <w:tcW w:w="0" w:type="auto"/>
            <w:vAlign w:val="center"/>
          </w:tcPr>
          <w:p w14:paraId="00B33748" w14:textId="77777777" w:rsidR="00BB28C8" w:rsidRPr="002647CA" w:rsidRDefault="00BB28C8" w:rsidP="00172186">
            <w:pPr>
              <w:widowControl w:val="0"/>
              <w:jc w:val="center"/>
              <w:rPr>
                <w:rFonts w:ascii="GHEA Grapalat" w:hAnsi="GHEA Grapalat" w:cs="GHEA Grapalat"/>
                <w:color w:val="000000"/>
              </w:rPr>
            </w:pPr>
            <w:r w:rsidRPr="002647CA">
              <w:rPr>
                <w:rFonts w:ascii="GHEA Grapalat" w:hAnsi="GHEA Grapalat"/>
                <w:color w:val="000000"/>
              </w:rPr>
              <w:t>________________________</w:t>
            </w:r>
          </w:p>
          <w:p w14:paraId="765C7389" w14:textId="77777777" w:rsidR="00BB28C8" w:rsidRPr="002647CA" w:rsidRDefault="00BB28C8" w:rsidP="00172186">
            <w:pPr>
              <w:widowControl w:val="0"/>
              <w:jc w:val="center"/>
              <w:rPr>
                <w:rFonts w:ascii="GHEA Grapalat" w:hAnsi="GHEA Grapalat" w:cs="GHEA Grapalat"/>
                <w:color w:val="000000"/>
                <w:vertAlign w:val="superscript"/>
              </w:rPr>
            </w:pPr>
            <w:r w:rsidRPr="002647CA">
              <w:rPr>
                <w:rFonts w:ascii="GHEA Grapalat" w:hAnsi="GHEA Grapalat"/>
                <w:color w:val="000000"/>
                <w:vertAlign w:val="superscript"/>
              </w:rPr>
              <w:t>фамилия, имя</w:t>
            </w:r>
          </w:p>
        </w:tc>
      </w:tr>
      <w:tr w:rsidR="00BB28C8" w:rsidRPr="002647CA" w14:paraId="6C46F463" w14:textId="77777777" w:rsidTr="003D2146">
        <w:trPr>
          <w:tblCellSpacing w:w="7" w:type="dxa"/>
          <w:jc w:val="center"/>
        </w:trPr>
        <w:tc>
          <w:tcPr>
            <w:tcW w:w="0" w:type="auto"/>
            <w:vAlign w:val="center"/>
          </w:tcPr>
          <w:p w14:paraId="69A8C90A" w14:textId="77777777" w:rsidR="00BB28C8" w:rsidRPr="002647CA" w:rsidRDefault="00BB28C8" w:rsidP="00172186">
            <w:pPr>
              <w:widowControl w:val="0"/>
              <w:jc w:val="center"/>
              <w:rPr>
                <w:rFonts w:ascii="GHEA Grapalat" w:hAnsi="GHEA Grapalat" w:cs="GHEA Grapalat"/>
                <w:color w:val="000000"/>
                <w:lang w:val="en-US"/>
              </w:rPr>
            </w:pPr>
            <w:r w:rsidRPr="002647CA">
              <w:rPr>
                <w:rFonts w:ascii="GHEA Grapalat" w:hAnsi="GHEA Grapalat"/>
                <w:color w:val="000000"/>
              </w:rPr>
              <w:t>_________________________</w:t>
            </w:r>
          </w:p>
          <w:p w14:paraId="0B358510" w14:textId="77777777" w:rsidR="00BB28C8" w:rsidRPr="002647CA" w:rsidRDefault="00BB28C8" w:rsidP="00172186">
            <w:pPr>
              <w:widowControl w:val="0"/>
              <w:jc w:val="center"/>
              <w:rPr>
                <w:rFonts w:ascii="GHEA Grapalat" w:hAnsi="GHEA Grapalat" w:cs="GHEA Grapalat"/>
                <w:color w:val="000000"/>
                <w:vertAlign w:val="superscript"/>
                <w:lang w:val="en-US"/>
              </w:rPr>
            </w:pPr>
            <w:r w:rsidRPr="002647CA">
              <w:rPr>
                <w:rFonts w:ascii="GHEA Grapalat" w:hAnsi="GHEA Grapalat"/>
                <w:color w:val="000000"/>
                <w:vertAlign w:val="superscript"/>
              </w:rPr>
              <w:t>подпись</w:t>
            </w:r>
          </w:p>
        </w:tc>
        <w:tc>
          <w:tcPr>
            <w:tcW w:w="0" w:type="auto"/>
            <w:vAlign w:val="center"/>
          </w:tcPr>
          <w:p w14:paraId="1F3E7707" w14:textId="77777777" w:rsidR="00BB28C8" w:rsidRPr="002647CA" w:rsidRDefault="00BB28C8" w:rsidP="00172186">
            <w:pPr>
              <w:widowControl w:val="0"/>
              <w:jc w:val="center"/>
              <w:rPr>
                <w:rFonts w:ascii="GHEA Grapalat" w:hAnsi="GHEA Grapalat" w:cs="GHEA Grapalat"/>
                <w:color w:val="000000"/>
                <w:lang w:val="en-US"/>
              </w:rPr>
            </w:pPr>
            <w:r w:rsidRPr="002647CA">
              <w:rPr>
                <w:rFonts w:ascii="GHEA Grapalat" w:hAnsi="GHEA Grapalat"/>
                <w:color w:val="000000"/>
              </w:rPr>
              <w:t>________________________</w:t>
            </w:r>
          </w:p>
          <w:p w14:paraId="3A691492" w14:textId="77777777" w:rsidR="00BB28C8" w:rsidRPr="002647CA" w:rsidRDefault="00BB28C8" w:rsidP="00172186">
            <w:pPr>
              <w:widowControl w:val="0"/>
              <w:jc w:val="center"/>
              <w:rPr>
                <w:rFonts w:ascii="GHEA Grapalat" w:hAnsi="GHEA Grapalat" w:cs="GHEA Grapalat"/>
                <w:color w:val="000000"/>
                <w:vertAlign w:val="superscript"/>
              </w:rPr>
            </w:pPr>
            <w:r w:rsidRPr="002647CA">
              <w:rPr>
                <w:rFonts w:ascii="GHEA Grapalat" w:hAnsi="GHEA Grapalat"/>
                <w:color w:val="000000"/>
                <w:vertAlign w:val="superscript"/>
              </w:rPr>
              <w:t>подпись</w:t>
            </w:r>
          </w:p>
        </w:tc>
      </w:tr>
    </w:tbl>
    <w:p w14:paraId="791A6183" w14:textId="77777777" w:rsidR="00BB28C8" w:rsidRPr="002647CA" w:rsidRDefault="00BB28C8" w:rsidP="00172186">
      <w:pPr>
        <w:widowControl w:val="0"/>
        <w:tabs>
          <w:tab w:val="left" w:pos="360"/>
          <w:tab w:val="left" w:pos="540"/>
        </w:tabs>
        <w:jc w:val="center"/>
        <w:rPr>
          <w:rFonts w:ascii="GHEA Grapalat" w:hAnsi="GHEA Grapalat" w:cs="Sylfaen"/>
          <w:b/>
          <w:bCs/>
        </w:rPr>
      </w:pPr>
    </w:p>
    <w:p w14:paraId="041BDFFF" w14:textId="77777777" w:rsidR="00BB28C8" w:rsidRPr="002647CA" w:rsidRDefault="00BB28C8" w:rsidP="00172186">
      <w:pPr>
        <w:pStyle w:val="norm"/>
        <w:widowControl w:val="0"/>
        <w:spacing w:line="240" w:lineRule="auto"/>
        <w:ind w:firstLine="567"/>
        <w:jc w:val="center"/>
        <w:rPr>
          <w:rFonts w:ascii="GHEA Grapalat" w:hAnsi="GHEA Grapalat"/>
          <w:b/>
          <w:sz w:val="24"/>
          <w:szCs w:val="24"/>
        </w:rPr>
      </w:pPr>
    </w:p>
    <w:p w14:paraId="3C6CE16D" w14:textId="77777777" w:rsidR="00684668" w:rsidRPr="002647CA" w:rsidRDefault="00684668" w:rsidP="00172186">
      <w:pPr>
        <w:rPr>
          <w:rFonts w:ascii="GHEA Grapalat" w:hAnsi="GHEA Grapalat"/>
          <w:i/>
        </w:rPr>
      </w:pPr>
      <w:r w:rsidRPr="002647CA">
        <w:rPr>
          <w:rFonts w:ascii="GHEA Grapalat" w:hAnsi="GHEA Grapalat"/>
          <w:i/>
        </w:rPr>
        <w:br w:type="page"/>
      </w:r>
    </w:p>
    <w:p w14:paraId="3810D762" w14:textId="77777777" w:rsidR="00684668" w:rsidRPr="00630CF7" w:rsidRDefault="00684668" w:rsidP="00172186">
      <w:pPr>
        <w:widowControl w:val="0"/>
        <w:jc w:val="right"/>
        <w:rPr>
          <w:rFonts w:ascii="GHEA Grapalat" w:hAnsi="GHEA Grapalat" w:cs="Sylfaen"/>
          <w:b/>
          <w:bCs/>
          <w:i/>
        </w:rPr>
      </w:pPr>
      <w:r w:rsidRPr="00630CF7">
        <w:rPr>
          <w:rFonts w:ascii="GHEA Grapalat" w:hAnsi="GHEA Grapalat"/>
          <w:b/>
          <w:bCs/>
          <w:i/>
        </w:rPr>
        <w:lastRenderedPageBreak/>
        <w:t>Приложение № 5</w:t>
      </w:r>
    </w:p>
    <w:p w14:paraId="79239AB2" w14:textId="77777777" w:rsidR="00684668" w:rsidRPr="00630CF7" w:rsidRDefault="00684668" w:rsidP="00172186">
      <w:pPr>
        <w:widowControl w:val="0"/>
        <w:jc w:val="right"/>
        <w:rPr>
          <w:rFonts w:ascii="GHEA Grapalat" w:hAnsi="GHEA Grapalat" w:cs="Sylfaen"/>
          <w:b/>
          <w:bCs/>
          <w:i/>
        </w:rPr>
      </w:pPr>
      <w:r w:rsidRPr="00630CF7">
        <w:rPr>
          <w:rFonts w:ascii="GHEA Grapalat" w:hAnsi="GHEA Grapalat"/>
          <w:b/>
          <w:bCs/>
          <w:i/>
        </w:rPr>
        <w:t>к Договору под кодом</w:t>
      </w:r>
      <w:r w:rsidRPr="00630CF7">
        <w:rPr>
          <w:rFonts w:ascii="GHEA Grapalat" w:hAnsi="GHEA Grapalat"/>
          <w:b/>
          <w:bCs/>
          <w:i/>
          <w:lang w:val="hy-AM"/>
        </w:rPr>
        <w:t xml:space="preserve"> «      »</w:t>
      </w:r>
      <w:r w:rsidRPr="00630CF7">
        <w:rPr>
          <w:rFonts w:ascii="GHEA Grapalat" w:hAnsi="GHEA Grapalat"/>
          <w:b/>
          <w:bCs/>
          <w:i/>
        </w:rPr>
        <w:t xml:space="preserve"> </w:t>
      </w:r>
      <w:r w:rsidRPr="00630CF7">
        <w:rPr>
          <w:rFonts w:ascii="GHEA Grapalat" w:hAnsi="GHEA Grapalat" w:cs="Sylfaen"/>
          <w:b/>
          <w:bCs/>
          <w:i/>
        </w:rPr>
        <w:br/>
      </w:r>
      <w:r w:rsidRPr="00630CF7">
        <w:rPr>
          <w:rFonts w:ascii="GHEA Grapalat" w:hAnsi="GHEA Grapalat"/>
          <w:b/>
          <w:bCs/>
          <w:i/>
        </w:rPr>
        <w:t>заключенному "</w:t>
      </w:r>
      <w:r w:rsidRPr="00630CF7">
        <w:rPr>
          <w:rFonts w:ascii="GHEA Grapalat" w:hAnsi="GHEA Grapalat"/>
          <w:b/>
          <w:bCs/>
          <w:i/>
        </w:rPr>
        <w:tab/>
        <w:t xml:space="preserve"> "</w:t>
      </w:r>
      <w:r w:rsidRPr="00630CF7">
        <w:rPr>
          <w:rFonts w:ascii="GHEA Grapalat" w:hAnsi="GHEA Grapalat"/>
          <w:b/>
          <w:bCs/>
          <w:i/>
        </w:rPr>
        <w:tab/>
        <w:t>20</w:t>
      </w:r>
      <w:r w:rsidRPr="00630CF7">
        <w:rPr>
          <w:rFonts w:ascii="GHEA Grapalat" w:hAnsi="GHEA Grapalat"/>
          <w:b/>
          <w:bCs/>
          <w:i/>
        </w:rPr>
        <w:tab/>
        <w:t xml:space="preserve">  г.</w:t>
      </w:r>
    </w:p>
    <w:p w14:paraId="65F2A588" w14:textId="77777777" w:rsidR="00684668" w:rsidRPr="002647CA" w:rsidRDefault="00684668" w:rsidP="00172186">
      <w:pPr>
        <w:jc w:val="center"/>
        <w:rPr>
          <w:rFonts w:ascii="GHEA Grapalat" w:hAnsi="GHEA Grapalat" w:cs="GHEA Grapalat"/>
        </w:rPr>
      </w:pPr>
    </w:p>
    <w:p w14:paraId="28C550D0" w14:textId="77777777" w:rsidR="00684668" w:rsidRPr="002647CA" w:rsidRDefault="00684668" w:rsidP="00172186">
      <w:pPr>
        <w:jc w:val="center"/>
        <w:rPr>
          <w:rFonts w:ascii="GHEA Grapalat" w:hAnsi="GHEA Grapalat" w:cs="GHEA Grapalat"/>
        </w:rPr>
      </w:pPr>
      <w:r w:rsidRPr="002647CA">
        <w:rPr>
          <w:rFonts w:ascii="GHEA Grapalat" w:hAnsi="GHEA Grapalat" w:cs="GHEA Grapalat"/>
        </w:rPr>
        <w:t>УВЕДОМЛЕНИЕ</w:t>
      </w:r>
    </w:p>
    <w:p w14:paraId="34B9FF73" w14:textId="77777777" w:rsidR="00684668" w:rsidRPr="002647CA" w:rsidRDefault="00684668" w:rsidP="00172186">
      <w:pPr>
        <w:jc w:val="center"/>
        <w:rPr>
          <w:rFonts w:ascii="GHEA Grapalat" w:hAnsi="GHEA Grapalat" w:cs="GHEA Grapalat"/>
          <w:lang w:val="hy-AM"/>
        </w:rPr>
      </w:pPr>
    </w:p>
    <w:p w14:paraId="5E89A7FB" w14:textId="77777777" w:rsidR="00684668" w:rsidRPr="002647CA" w:rsidRDefault="00684668" w:rsidP="00172186">
      <w:pPr>
        <w:rPr>
          <w:rFonts w:ascii="GHEA Grapalat" w:hAnsi="GHEA Grapalat" w:cs="Arial"/>
          <w:sz w:val="20"/>
          <w:szCs w:val="20"/>
          <w:lang w:val="es-ES"/>
        </w:rPr>
      </w:pPr>
      <w:r w:rsidRPr="002647CA">
        <w:rPr>
          <w:rFonts w:ascii="GHEA Grapalat" w:hAnsi="GHEA Grapalat"/>
          <w:u w:val="single"/>
          <w:lang w:val="es-ES"/>
        </w:rPr>
        <w:t xml:space="preserve">                                                             </w:t>
      </w:r>
      <w:r w:rsidRPr="002647CA">
        <w:rPr>
          <w:rFonts w:ascii="GHEA Grapalat" w:hAnsi="GHEA Grapalat"/>
          <w:u w:val="single"/>
          <w:lang w:val="es-ES"/>
        </w:rPr>
        <w:tab/>
      </w:r>
      <w:r w:rsidRPr="002647CA">
        <w:rPr>
          <w:rFonts w:ascii="GHEA Grapalat" w:hAnsi="GHEA Grapalat"/>
          <w:u w:val="single"/>
          <w:lang w:val="es-ES"/>
        </w:rPr>
        <w:tab/>
        <w:t xml:space="preserve">       </w:t>
      </w:r>
      <w:r w:rsidRPr="002647CA">
        <w:rPr>
          <w:rFonts w:ascii="GHEA Grapalat" w:hAnsi="GHEA Grapalat"/>
          <w:lang w:val="es-ES"/>
        </w:rPr>
        <w:t xml:space="preserve"> </w:t>
      </w:r>
      <w:r w:rsidRPr="002647CA">
        <w:rPr>
          <w:rFonts w:ascii="GHEA Grapalat" w:hAnsi="GHEA Grapalat"/>
        </w:rPr>
        <w:t>з</w:t>
      </w:r>
      <w:r w:rsidRPr="002647CA">
        <w:rPr>
          <w:rFonts w:ascii="GHEA Grapalat" w:hAnsi="GHEA Grapalat" w:cs="Sylfaen"/>
          <w:sz w:val="20"/>
          <w:szCs w:val="20"/>
        </w:rPr>
        <w:t>аявляет, что</w:t>
      </w:r>
      <w:r w:rsidRPr="002647CA">
        <w:rPr>
          <w:rFonts w:ascii="GHEA Grapalat" w:hAnsi="GHEA Grapalat" w:cs="Arial"/>
          <w:sz w:val="20"/>
          <w:szCs w:val="20"/>
        </w:rPr>
        <w:t>:</w:t>
      </w:r>
      <w:r w:rsidRPr="002647CA">
        <w:rPr>
          <w:rFonts w:ascii="GHEA Grapalat" w:hAnsi="GHEA Grapalat" w:cs="Arial"/>
          <w:sz w:val="20"/>
          <w:szCs w:val="20"/>
          <w:lang w:val="es-ES"/>
        </w:rPr>
        <w:t xml:space="preserve">  </w:t>
      </w:r>
    </w:p>
    <w:p w14:paraId="61FE33C7" w14:textId="77777777" w:rsidR="00684668" w:rsidRPr="002647CA" w:rsidRDefault="00684668" w:rsidP="00172186">
      <w:pPr>
        <w:rPr>
          <w:rFonts w:ascii="GHEA Grapalat" w:hAnsi="GHEA Grapalat" w:cs="Arial"/>
          <w:vertAlign w:val="superscript"/>
          <w:lang w:val="es-ES"/>
        </w:rPr>
      </w:pPr>
      <w:r w:rsidRPr="002647CA">
        <w:rPr>
          <w:rFonts w:ascii="GHEA Grapalat" w:hAnsi="GHEA Grapalat"/>
          <w:vertAlign w:val="superscript"/>
          <w:lang w:val="es-ES"/>
        </w:rPr>
        <w:t xml:space="preserve">               </w:t>
      </w:r>
      <w:r w:rsidRPr="002647CA">
        <w:rPr>
          <w:rFonts w:ascii="GHEA Grapalat" w:hAnsi="GHEA Grapalat"/>
          <w:lang w:val="es-ES"/>
        </w:rPr>
        <w:t xml:space="preserve">     </w:t>
      </w:r>
      <w:r w:rsidRPr="002647CA">
        <w:rPr>
          <w:rFonts w:ascii="GHEA Grapalat" w:hAnsi="GHEA Grapalat" w:cs="Sylfaen"/>
          <w:vertAlign w:val="superscript"/>
        </w:rPr>
        <w:t>название</w:t>
      </w:r>
      <w:r w:rsidRPr="002647CA">
        <w:rPr>
          <w:rFonts w:ascii="GHEA Grapalat" w:hAnsi="GHEA Grapalat" w:cs="Sylfaen"/>
          <w:vertAlign w:val="superscript"/>
          <w:lang w:val="es-ES"/>
        </w:rPr>
        <w:t xml:space="preserve"> финансового агента</w:t>
      </w:r>
    </w:p>
    <w:p w14:paraId="70155333" w14:textId="77777777" w:rsidR="00684668" w:rsidRPr="002647CA" w:rsidRDefault="00684668" w:rsidP="00172186">
      <w:pPr>
        <w:rPr>
          <w:rFonts w:ascii="GHEA Grapalat" w:hAnsi="GHEA Grapalat"/>
          <w:vertAlign w:val="superscript"/>
          <w:lang w:val="es-ES"/>
        </w:rPr>
      </w:pPr>
    </w:p>
    <w:p w14:paraId="7D25B9AB" w14:textId="77777777" w:rsidR="00684668" w:rsidRPr="002647CA" w:rsidRDefault="00684668" w:rsidP="00172186">
      <w:pPr>
        <w:pStyle w:val="aff4"/>
        <w:numPr>
          <w:ilvl w:val="0"/>
          <w:numId w:val="37"/>
        </w:numPr>
        <w:ind w:left="0"/>
        <w:contextualSpacing/>
        <w:jc w:val="both"/>
        <w:rPr>
          <w:rFonts w:ascii="GHEA Grapalat" w:hAnsi="GHEA Grapalat"/>
          <w:u w:val="single"/>
          <w:lang w:val="es-ES"/>
        </w:rPr>
      </w:pPr>
      <w:r w:rsidRPr="002647CA">
        <w:rPr>
          <w:rFonts w:ascii="GHEA Grapalat" w:hAnsi="GHEA Grapalat"/>
          <w:sz w:val="20"/>
          <w:szCs w:val="20"/>
        </w:rPr>
        <w:t>В рамках заключенного между</w:t>
      </w:r>
      <w:r w:rsidRPr="002647CA">
        <w:rPr>
          <w:rFonts w:ascii="GHEA Grapalat" w:hAnsi="GHEA Grapalat"/>
        </w:rPr>
        <w:t xml:space="preserve">   ----------------------</w:t>
      </w:r>
      <w:r w:rsidRPr="002647CA">
        <w:rPr>
          <w:rFonts w:ascii="GHEA Grapalat" w:hAnsi="GHEA Grapalat"/>
          <w:lang w:val="hy-AM"/>
        </w:rPr>
        <w:t xml:space="preserve"> </w:t>
      </w:r>
      <w:r w:rsidRPr="002647CA">
        <w:rPr>
          <w:rFonts w:ascii="GHEA Grapalat" w:hAnsi="GHEA Grapalat"/>
          <w:sz w:val="20"/>
          <w:szCs w:val="20"/>
        </w:rPr>
        <w:t>- ом   и</w:t>
      </w:r>
      <w:r w:rsidRPr="002647CA">
        <w:rPr>
          <w:rFonts w:ascii="GHEA Grapalat" w:hAnsi="GHEA Grapalat"/>
        </w:rPr>
        <w:t xml:space="preserve"> ---------------------------- </w:t>
      </w:r>
      <w:r w:rsidRPr="002647CA">
        <w:rPr>
          <w:rFonts w:ascii="GHEA Grapalat" w:hAnsi="GHEA Grapalat"/>
          <w:sz w:val="20"/>
          <w:szCs w:val="20"/>
        </w:rPr>
        <w:t>-ом</w:t>
      </w:r>
      <w:r w:rsidRPr="002647CA">
        <w:rPr>
          <w:rFonts w:ascii="GHEA Grapalat" w:hAnsi="GHEA Grapalat"/>
        </w:rPr>
        <w:t xml:space="preserve">                              </w:t>
      </w:r>
    </w:p>
    <w:p w14:paraId="2B50D5ED" w14:textId="77777777" w:rsidR="00684668" w:rsidRPr="002647CA" w:rsidRDefault="00684668" w:rsidP="00172186">
      <w:pPr>
        <w:rPr>
          <w:rFonts w:ascii="GHEA Grapalat" w:hAnsi="GHEA Grapalat" w:cs="Sylfaen"/>
          <w:vertAlign w:val="superscript"/>
        </w:rPr>
      </w:pPr>
      <w:r w:rsidRPr="002647CA">
        <w:rPr>
          <w:rFonts w:ascii="GHEA Grapalat" w:hAnsi="GHEA Grapalat" w:cs="Sylfaen"/>
          <w:vertAlign w:val="superscript"/>
          <w:lang w:val="es-ES"/>
        </w:rPr>
        <w:t xml:space="preserve">                                                                                     </w:t>
      </w:r>
      <w:r w:rsidRPr="002647CA">
        <w:rPr>
          <w:rFonts w:ascii="GHEA Grapalat" w:hAnsi="GHEA Grapalat" w:cs="Sylfaen"/>
          <w:vertAlign w:val="superscript"/>
        </w:rPr>
        <w:t xml:space="preserve">      название</w:t>
      </w:r>
      <w:r w:rsidRPr="002647CA">
        <w:rPr>
          <w:rFonts w:ascii="GHEA Grapalat" w:hAnsi="GHEA Grapalat" w:cs="Sylfaen"/>
          <w:vertAlign w:val="superscript"/>
          <w:lang w:val="es-ES"/>
        </w:rPr>
        <w:t xml:space="preserve"> </w:t>
      </w:r>
      <w:r w:rsidR="0005376A" w:rsidRPr="002647CA">
        <w:rPr>
          <w:rFonts w:ascii="GHEA Grapalat" w:hAnsi="GHEA Grapalat" w:cs="Sylfaen"/>
          <w:vertAlign w:val="superscript"/>
        </w:rPr>
        <w:t>заказчика</w:t>
      </w:r>
      <w:r w:rsidRPr="002647CA">
        <w:rPr>
          <w:rFonts w:ascii="GHEA Grapalat" w:hAnsi="GHEA Grapalat" w:cs="Sylfaen"/>
          <w:vertAlign w:val="superscript"/>
        </w:rPr>
        <w:t xml:space="preserve">                      </w:t>
      </w:r>
      <w:r w:rsidRPr="002647CA">
        <w:rPr>
          <w:rFonts w:ascii="GHEA Grapalat" w:hAnsi="GHEA Grapalat" w:cs="Sylfaen"/>
          <w:vertAlign w:val="superscript"/>
          <w:lang w:val="hy-AM"/>
        </w:rPr>
        <w:t xml:space="preserve">            </w:t>
      </w:r>
      <w:r w:rsidRPr="002647CA">
        <w:rPr>
          <w:rFonts w:ascii="GHEA Grapalat" w:hAnsi="GHEA Grapalat" w:cs="Sylfaen"/>
          <w:vertAlign w:val="superscript"/>
        </w:rPr>
        <w:t>название</w:t>
      </w:r>
      <w:r w:rsidRPr="002647CA">
        <w:rPr>
          <w:rFonts w:ascii="GHEA Grapalat" w:hAnsi="GHEA Grapalat" w:cs="Sylfaen"/>
          <w:vertAlign w:val="superscript"/>
          <w:lang w:val="es-ES"/>
        </w:rPr>
        <w:t xml:space="preserve"> </w:t>
      </w:r>
      <w:r w:rsidR="00B05EC7" w:rsidRPr="002647CA">
        <w:rPr>
          <w:rFonts w:ascii="GHEA Grapalat" w:hAnsi="GHEA Grapalat" w:cs="Sylfaen"/>
          <w:vertAlign w:val="superscript"/>
        </w:rPr>
        <w:t>подрядчика</w:t>
      </w:r>
    </w:p>
    <w:p w14:paraId="572BA1DD" w14:textId="77777777" w:rsidR="00684668" w:rsidRPr="002647CA" w:rsidRDefault="00684668" w:rsidP="00172186">
      <w:pPr>
        <w:rPr>
          <w:rFonts w:ascii="GHEA Grapalat" w:hAnsi="GHEA Grapalat" w:cs="Sylfaen"/>
          <w:vertAlign w:val="superscript"/>
        </w:rPr>
      </w:pPr>
      <w:r w:rsidRPr="002647CA">
        <w:rPr>
          <w:rFonts w:ascii="GHEA Grapalat" w:hAnsi="GHEA Grapalat" w:cs="Sylfaen"/>
          <w:sz w:val="20"/>
          <w:szCs w:val="20"/>
          <w:lang w:val="es-ES"/>
        </w:rPr>
        <w:t xml:space="preserve">   «--»</w:t>
      </w:r>
      <w:r w:rsidRPr="002647CA">
        <w:rPr>
          <w:rFonts w:ascii="GHEA Grapalat" w:hAnsi="GHEA Grapalat" w:cs="Sylfaen"/>
          <w:sz w:val="20"/>
          <w:szCs w:val="20"/>
        </w:rPr>
        <w:t xml:space="preserve"> </w:t>
      </w:r>
      <w:r w:rsidRPr="002647CA">
        <w:rPr>
          <w:rFonts w:ascii="GHEA Grapalat" w:hAnsi="GHEA Grapalat" w:cs="Sylfaen"/>
          <w:sz w:val="20"/>
          <w:szCs w:val="20"/>
          <w:lang w:val="es-ES"/>
        </w:rPr>
        <w:t>20</w:t>
      </w:r>
      <w:r w:rsidRPr="002647CA">
        <w:rPr>
          <w:rFonts w:ascii="GHEA Grapalat" w:hAnsi="GHEA Grapalat" w:cs="Sylfaen"/>
          <w:sz w:val="20"/>
          <w:szCs w:val="20"/>
        </w:rPr>
        <w:t>г</w:t>
      </w:r>
      <w:r w:rsidRPr="002647CA">
        <w:rPr>
          <w:rFonts w:ascii="GHEA Grapalat" w:hAnsi="GHEA Grapalat" w:cs="Sylfaen"/>
          <w:sz w:val="20"/>
          <w:szCs w:val="20"/>
          <w:lang w:val="es-ES"/>
        </w:rPr>
        <w:t>.</w:t>
      </w:r>
      <w:r w:rsidRPr="002647CA">
        <w:rPr>
          <w:rFonts w:ascii="GHEA Grapalat" w:hAnsi="GHEA Grapalat" w:cs="Sylfaen"/>
          <w:sz w:val="20"/>
          <w:szCs w:val="20"/>
        </w:rPr>
        <w:t xml:space="preserve">договора под кодом </w:t>
      </w:r>
      <w:r w:rsidRPr="002647CA">
        <w:rPr>
          <w:rFonts w:ascii="GHEA Grapalat" w:hAnsi="GHEA Grapalat" w:cs="Sylfaen"/>
          <w:sz w:val="20"/>
          <w:szCs w:val="20"/>
          <w:lang w:val="es-ES"/>
        </w:rPr>
        <w:t xml:space="preserve"> </w:t>
      </w:r>
      <w:r w:rsidRPr="002647CA">
        <w:rPr>
          <w:rFonts w:ascii="GHEA Grapalat" w:hAnsi="GHEA Grapalat"/>
          <w:i/>
          <w:sz w:val="20"/>
          <w:szCs w:val="20"/>
          <w:lang w:val="af-ZA"/>
        </w:rPr>
        <w:t>___</w:t>
      </w:r>
      <w:r w:rsidRPr="002647CA">
        <w:rPr>
          <w:rFonts w:ascii="GHEA Grapalat" w:hAnsi="GHEA Grapalat" w:cs="Arial"/>
          <w:i/>
          <w:sz w:val="20"/>
          <w:szCs w:val="20"/>
          <w:shd w:val="clear" w:color="auto" w:fill="FFFFFF"/>
          <w:lang w:val="hy-AM"/>
        </w:rPr>
        <w:t>«________»</w:t>
      </w:r>
      <w:r w:rsidRPr="002647CA">
        <w:rPr>
          <w:rFonts w:ascii="GHEA Grapalat" w:hAnsi="GHEA Grapalat"/>
          <w:i/>
          <w:sz w:val="20"/>
          <w:szCs w:val="20"/>
          <w:u w:val="single"/>
        </w:rPr>
        <w:t xml:space="preserve">__ </w:t>
      </w:r>
      <w:r w:rsidRPr="002647CA">
        <w:rPr>
          <w:rFonts w:ascii="GHEA Grapalat" w:hAnsi="GHEA Grapalat"/>
          <w:sz w:val="20"/>
          <w:szCs w:val="20"/>
        </w:rPr>
        <w:t>(</w:t>
      </w:r>
      <w:r w:rsidRPr="002647CA">
        <w:rPr>
          <w:rFonts w:ascii="GHEA Grapalat" w:hAnsi="GHEA Grapalat" w:cs="Sylfaen"/>
          <w:sz w:val="20"/>
          <w:szCs w:val="20"/>
        </w:rPr>
        <w:t>далее-Договор</w:t>
      </w:r>
      <w:r w:rsidRPr="002647CA">
        <w:rPr>
          <w:rFonts w:ascii="GHEA Grapalat" w:hAnsi="GHEA Grapalat" w:cs="Sylfaen"/>
          <w:sz w:val="20"/>
          <w:szCs w:val="20"/>
          <w:lang w:val="es-ES"/>
        </w:rPr>
        <w:t>)</w:t>
      </w:r>
      <w:r w:rsidRPr="002647CA">
        <w:rPr>
          <w:rFonts w:ascii="GHEA Grapalat" w:hAnsi="GHEA Grapalat" w:cs="Sylfaen"/>
          <w:sz w:val="20"/>
          <w:szCs w:val="20"/>
        </w:rPr>
        <w:t xml:space="preserve">, между мной </w:t>
      </w:r>
      <w:r w:rsidRPr="002647CA">
        <w:rPr>
          <w:rFonts w:ascii="GHEA Grapalat" w:hAnsi="GHEA Grapalat" w:cs="Sylfaen"/>
          <w:sz w:val="20"/>
          <w:szCs w:val="20"/>
          <w:lang w:val="hy-AM"/>
        </w:rPr>
        <w:t xml:space="preserve"> </w:t>
      </w:r>
      <w:r w:rsidRPr="002647CA">
        <w:rPr>
          <w:rFonts w:ascii="GHEA Grapalat" w:hAnsi="GHEA Grapalat" w:cs="Sylfaen"/>
          <w:sz w:val="20"/>
          <w:szCs w:val="20"/>
        </w:rPr>
        <w:t>и -------------- - ом</w:t>
      </w:r>
    </w:p>
    <w:p w14:paraId="3FED810A" w14:textId="77777777" w:rsidR="00684668" w:rsidRPr="002647CA" w:rsidRDefault="00684668" w:rsidP="00172186">
      <w:pPr>
        <w:rPr>
          <w:rFonts w:ascii="GHEA Grapalat" w:hAnsi="GHEA Grapalat"/>
          <w:u w:val="single"/>
          <w:lang w:val="es-ES"/>
        </w:rPr>
      </w:pPr>
      <w:r w:rsidRPr="002647CA">
        <w:rPr>
          <w:rFonts w:ascii="GHEA Grapalat" w:hAnsi="GHEA Grapalat" w:cs="Sylfaen"/>
          <w:vertAlign w:val="superscript"/>
        </w:rPr>
        <w:t xml:space="preserve">                                                                                                                                                               </w:t>
      </w:r>
      <w:r w:rsidRPr="002647CA">
        <w:rPr>
          <w:rFonts w:ascii="GHEA Grapalat" w:hAnsi="GHEA Grapalat" w:cs="Sylfaen"/>
          <w:vertAlign w:val="superscript"/>
          <w:lang w:val="hy-AM"/>
        </w:rPr>
        <w:t xml:space="preserve">            </w:t>
      </w:r>
      <w:r w:rsidRPr="002647CA">
        <w:rPr>
          <w:rFonts w:ascii="GHEA Grapalat" w:hAnsi="GHEA Grapalat" w:cs="Sylfaen"/>
          <w:vertAlign w:val="superscript"/>
        </w:rPr>
        <w:t>название</w:t>
      </w:r>
      <w:r w:rsidRPr="002647CA">
        <w:rPr>
          <w:rFonts w:ascii="GHEA Grapalat" w:hAnsi="GHEA Grapalat" w:cs="Sylfaen"/>
          <w:vertAlign w:val="superscript"/>
          <w:lang w:val="es-ES"/>
        </w:rPr>
        <w:t xml:space="preserve"> </w:t>
      </w:r>
      <w:r w:rsidR="00B05EC7" w:rsidRPr="002647CA">
        <w:rPr>
          <w:rFonts w:ascii="GHEA Grapalat" w:hAnsi="GHEA Grapalat" w:cs="Sylfaen"/>
          <w:vertAlign w:val="superscript"/>
        </w:rPr>
        <w:t>подрядчика</w:t>
      </w:r>
    </w:p>
    <w:p w14:paraId="157C29BD" w14:textId="77777777" w:rsidR="00684668" w:rsidRPr="002647CA" w:rsidRDefault="00684668" w:rsidP="00172186">
      <w:pPr>
        <w:ind w:firstLine="709"/>
        <w:rPr>
          <w:rFonts w:ascii="GHEA Grapalat" w:hAnsi="GHEA Grapalat" w:cs="Sylfaen"/>
          <w:sz w:val="20"/>
          <w:szCs w:val="20"/>
          <w:lang w:val="es-ES"/>
        </w:rPr>
      </w:pPr>
      <w:r w:rsidRPr="002647CA">
        <w:rPr>
          <w:rFonts w:ascii="GHEA Grapalat" w:hAnsi="GHEA Grapalat"/>
          <w:u w:val="single"/>
          <w:lang w:val="es-ES"/>
        </w:rPr>
        <w:tab/>
      </w:r>
      <w:r w:rsidRPr="002647CA">
        <w:rPr>
          <w:rFonts w:ascii="GHEA Grapalat" w:hAnsi="GHEA Grapalat" w:cs="Sylfaen"/>
          <w:sz w:val="20"/>
          <w:szCs w:val="20"/>
          <w:lang w:val="es-ES"/>
        </w:rPr>
        <w:t xml:space="preserve"> «--»   20  </w:t>
      </w:r>
      <w:r w:rsidRPr="002647CA">
        <w:rPr>
          <w:rFonts w:ascii="GHEA Grapalat" w:hAnsi="GHEA Grapalat" w:cs="Sylfaen"/>
          <w:sz w:val="20"/>
          <w:szCs w:val="20"/>
        </w:rPr>
        <w:t xml:space="preserve">года </w:t>
      </w:r>
      <w:r w:rsidRPr="002647CA">
        <w:rPr>
          <w:rFonts w:ascii="GHEA Grapalat" w:hAnsi="GHEA Grapalat" w:cs="Sylfaen"/>
          <w:sz w:val="20"/>
          <w:szCs w:val="20"/>
          <w:lang w:val="es-ES"/>
        </w:rPr>
        <w:t xml:space="preserve"> </w:t>
      </w:r>
      <w:r w:rsidRPr="002647CA">
        <w:rPr>
          <w:rFonts w:ascii="GHEA Grapalat" w:hAnsi="GHEA Grapalat"/>
          <w:sz w:val="20"/>
          <w:szCs w:val="20"/>
        </w:rPr>
        <w:t>заключен</w:t>
      </w:r>
      <w:r w:rsidRPr="002647CA">
        <w:rPr>
          <w:rFonts w:ascii="GHEA Grapalat" w:hAnsi="GHEA Grapalat" w:cs="Sylfaen"/>
          <w:sz w:val="20"/>
          <w:szCs w:val="20"/>
          <w:lang w:val="es-ES"/>
        </w:rPr>
        <w:t xml:space="preserve"> </w:t>
      </w:r>
      <w:r w:rsidRPr="002647CA">
        <w:rPr>
          <w:rFonts w:ascii="GHEA Grapalat" w:hAnsi="GHEA Grapalat" w:cs="Sylfaen"/>
          <w:sz w:val="20"/>
          <w:szCs w:val="20"/>
        </w:rPr>
        <w:t xml:space="preserve">договор факторинга под кодом </w:t>
      </w:r>
      <w:r w:rsidRPr="002647CA">
        <w:rPr>
          <w:rFonts w:ascii="GHEA Grapalat" w:hAnsi="GHEA Grapalat"/>
          <w:lang w:val="es-ES"/>
        </w:rPr>
        <w:t>«</w:t>
      </w:r>
      <w:r w:rsidRPr="002647CA">
        <w:rPr>
          <w:rFonts w:ascii="GHEA Grapalat" w:hAnsi="GHEA Grapalat"/>
          <w:sz w:val="20"/>
          <w:szCs w:val="20"/>
          <w:lang w:val="es-ES"/>
        </w:rPr>
        <w:t>---</w:t>
      </w:r>
      <w:r w:rsidRPr="002647CA">
        <w:rPr>
          <w:rFonts w:ascii="GHEA Grapalat" w:hAnsi="GHEA Grapalat" w:cs="Sylfaen"/>
          <w:sz w:val="20"/>
          <w:szCs w:val="20"/>
          <w:lang w:val="es-ES"/>
        </w:rPr>
        <w:t>------------------</w:t>
      </w:r>
      <w:r w:rsidRPr="002647CA">
        <w:rPr>
          <w:rFonts w:ascii="GHEA Grapalat" w:hAnsi="GHEA Grapalat"/>
          <w:lang w:val="es-ES"/>
        </w:rPr>
        <w:t>»</w:t>
      </w:r>
      <w:r w:rsidRPr="002647CA">
        <w:rPr>
          <w:rFonts w:ascii="GHEA Grapalat" w:hAnsi="GHEA Grapalat"/>
        </w:rPr>
        <w:t>.</w:t>
      </w:r>
      <w:r w:rsidRPr="002647CA">
        <w:rPr>
          <w:rFonts w:ascii="GHEA Grapalat" w:hAnsi="GHEA Grapalat" w:cs="Sylfaen"/>
          <w:sz w:val="20"/>
          <w:szCs w:val="20"/>
          <w:lang w:val="es-ES"/>
        </w:rPr>
        <w:t xml:space="preserve"> </w:t>
      </w:r>
    </w:p>
    <w:p w14:paraId="5759E79D" w14:textId="77777777" w:rsidR="00684668" w:rsidRPr="002647CA" w:rsidRDefault="00684668" w:rsidP="00172186">
      <w:pPr>
        <w:rPr>
          <w:rFonts w:ascii="GHEA Grapalat" w:hAnsi="GHEA Grapalat" w:cs="Sylfaen"/>
          <w:sz w:val="20"/>
          <w:szCs w:val="20"/>
          <w:lang w:val="es-ES"/>
        </w:rPr>
      </w:pPr>
    </w:p>
    <w:p w14:paraId="2F175577" w14:textId="77777777" w:rsidR="00684668" w:rsidRPr="002647CA" w:rsidRDefault="00684668" w:rsidP="00172186">
      <w:pPr>
        <w:pStyle w:val="aff4"/>
        <w:numPr>
          <w:ilvl w:val="0"/>
          <w:numId w:val="37"/>
        </w:numPr>
        <w:ind w:left="0"/>
        <w:contextualSpacing/>
        <w:jc w:val="both"/>
        <w:rPr>
          <w:rFonts w:ascii="GHEA Grapalat" w:hAnsi="GHEA Grapalat" w:cs="Sylfaen"/>
          <w:sz w:val="20"/>
          <w:szCs w:val="20"/>
        </w:rPr>
      </w:pPr>
      <w:r w:rsidRPr="002647CA">
        <w:rPr>
          <w:rFonts w:ascii="GHEA Grapalat" w:hAnsi="GHEA Grapalat" w:cs="Sylfaen"/>
          <w:sz w:val="20"/>
          <w:szCs w:val="20"/>
        </w:rPr>
        <w:t>Согласен с условиями изложенными в пункте 8.12 .</w:t>
      </w:r>
    </w:p>
    <w:p w14:paraId="2D36917F" w14:textId="77777777" w:rsidR="00684668" w:rsidRPr="002647CA" w:rsidRDefault="00684668" w:rsidP="00172186">
      <w:pPr>
        <w:jc w:val="center"/>
        <w:rPr>
          <w:rFonts w:ascii="GHEA Grapalat" w:hAnsi="GHEA Grapalat" w:cs="GHEA Grapalat"/>
          <w:lang w:val="es-ES"/>
        </w:rPr>
      </w:pPr>
    </w:p>
    <w:p w14:paraId="217871C2" w14:textId="77777777" w:rsidR="00684668" w:rsidRPr="002647CA" w:rsidRDefault="00684668" w:rsidP="00172186">
      <w:pPr>
        <w:jc w:val="center"/>
        <w:rPr>
          <w:rFonts w:ascii="GHEA Grapalat" w:hAnsi="GHEA Grapalat" w:cs="Sylfaen"/>
          <w:b/>
          <w:lang w:val="es-ES"/>
        </w:rPr>
      </w:pPr>
    </w:p>
    <w:p w14:paraId="24B0D0EE" w14:textId="77777777" w:rsidR="00684668" w:rsidRPr="002647CA" w:rsidRDefault="00684668" w:rsidP="00172186">
      <w:pPr>
        <w:ind w:firstLine="720"/>
        <w:rPr>
          <w:rFonts w:ascii="GHEA Grapalat" w:hAnsi="GHEA Grapalat"/>
          <w:sz w:val="20"/>
          <w:lang w:val="hy-AM"/>
        </w:rPr>
      </w:pPr>
      <w:r w:rsidRPr="002647CA">
        <w:rPr>
          <w:rFonts w:ascii="GHEA Grapalat" w:hAnsi="GHEA Grapalat"/>
          <w:sz w:val="20"/>
          <w:lang w:val="es-ES"/>
        </w:rPr>
        <w:t xml:space="preserve">     </w:t>
      </w:r>
      <w:r w:rsidRPr="002647CA">
        <w:rPr>
          <w:rFonts w:ascii="GHEA Grapalat" w:hAnsi="GHEA Grapalat"/>
          <w:sz w:val="20"/>
          <w:lang w:val="hy-AM"/>
        </w:rPr>
        <w:t xml:space="preserve">___________________________________________ </w:t>
      </w:r>
      <w:r w:rsidRPr="002647CA">
        <w:rPr>
          <w:rFonts w:ascii="GHEA Grapalat" w:hAnsi="GHEA Grapalat"/>
          <w:sz w:val="20"/>
          <w:lang w:val="hy-AM"/>
        </w:rPr>
        <w:tab/>
        <w:t xml:space="preserve">        </w:t>
      </w:r>
      <w:r w:rsidRPr="002647CA">
        <w:rPr>
          <w:rFonts w:ascii="GHEA Grapalat" w:hAnsi="GHEA Grapalat"/>
          <w:sz w:val="20"/>
          <w:lang w:val="es-ES"/>
        </w:rPr>
        <w:t xml:space="preserve">      </w:t>
      </w:r>
      <w:r w:rsidRPr="002647CA">
        <w:rPr>
          <w:rFonts w:ascii="GHEA Grapalat" w:hAnsi="GHEA Grapalat"/>
          <w:sz w:val="20"/>
          <w:lang w:val="hy-AM"/>
        </w:rPr>
        <w:t xml:space="preserve">_____________ </w:t>
      </w:r>
    </w:p>
    <w:p w14:paraId="2E4C0FCE" w14:textId="77777777" w:rsidR="00684668" w:rsidRPr="002647CA" w:rsidRDefault="00684668" w:rsidP="00172186">
      <w:pPr>
        <w:rPr>
          <w:rFonts w:ascii="GHEA Grapalat" w:hAnsi="GHEA Grapalat"/>
          <w:sz w:val="20"/>
          <w:vertAlign w:val="superscript"/>
          <w:lang w:val="hy-AM"/>
        </w:rPr>
      </w:pPr>
      <w:r w:rsidRPr="002647CA">
        <w:rPr>
          <w:rFonts w:ascii="GHEA Grapalat" w:hAnsi="GHEA Grapalat"/>
          <w:sz w:val="20"/>
          <w:vertAlign w:val="superscript"/>
        </w:rPr>
        <w:t xml:space="preserve">                                                </w:t>
      </w:r>
      <w:r w:rsidRPr="002647CA">
        <w:rPr>
          <w:rFonts w:ascii="GHEA Grapalat" w:hAnsi="GHEA Grapalat"/>
          <w:sz w:val="20"/>
          <w:vertAlign w:val="superscript"/>
          <w:lang w:val="hy-AM"/>
        </w:rPr>
        <w:t>название финансового агента (должность руководителя, имя, фамилия)</w:t>
      </w:r>
      <w:r w:rsidRPr="002647CA">
        <w:rPr>
          <w:rFonts w:ascii="GHEA Grapalat" w:hAnsi="GHEA Grapalat"/>
          <w:sz w:val="20"/>
          <w:vertAlign w:val="superscript"/>
        </w:rPr>
        <w:t xml:space="preserve">                                                         подпись</w:t>
      </w:r>
      <w:r w:rsidRPr="002647CA">
        <w:rPr>
          <w:rFonts w:ascii="GHEA Grapalat" w:hAnsi="GHEA Grapalat"/>
          <w:sz w:val="20"/>
          <w:vertAlign w:val="superscript"/>
          <w:lang w:val="hy-AM"/>
        </w:rPr>
        <w:t xml:space="preserve">                                                                                                                                                                                                                       </w:t>
      </w:r>
    </w:p>
    <w:p w14:paraId="37072768" w14:textId="77777777" w:rsidR="00684668" w:rsidRPr="002647CA" w:rsidRDefault="00684668" w:rsidP="00172186">
      <w:pPr>
        <w:jc w:val="right"/>
        <w:rPr>
          <w:rFonts w:ascii="GHEA Grapalat" w:hAnsi="GHEA Grapalat"/>
          <w:sz w:val="20"/>
          <w:lang w:val="hy-AM"/>
        </w:rPr>
      </w:pPr>
      <w:r w:rsidRPr="002647CA">
        <w:rPr>
          <w:rFonts w:ascii="GHEA Grapalat" w:hAnsi="GHEA Grapalat"/>
          <w:sz w:val="20"/>
          <w:lang w:val="hy-AM"/>
        </w:rPr>
        <w:t xml:space="preserve">    </w:t>
      </w:r>
    </w:p>
    <w:p w14:paraId="287F84E5" w14:textId="77777777" w:rsidR="00684668" w:rsidRPr="002647CA" w:rsidRDefault="00684668" w:rsidP="00172186">
      <w:pPr>
        <w:jc w:val="center"/>
        <w:rPr>
          <w:rFonts w:ascii="GHEA Grapalat" w:hAnsi="GHEA Grapalat" w:cs="Sylfaen"/>
          <w:sz w:val="16"/>
          <w:szCs w:val="16"/>
          <w:lang w:val="es-ES"/>
        </w:rPr>
      </w:pPr>
      <w:r w:rsidRPr="002647CA">
        <w:rPr>
          <w:rFonts w:ascii="GHEA Grapalat" w:hAnsi="GHEA Grapalat"/>
          <w:sz w:val="16"/>
          <w:szCs w:val="16"/>
        </w:rPr>
        <w:t xml:space="preserve">                                                                                                      М. П.</w:t>
      </w:r>
      <w:r w:rsidRPr="002647CA">
        <w:rPr>
          <w:rFonts w:ascii="GHEA Grapalat" w:hAnsi="GHEA Grapalat" w:cs="Sylfaen"/>
          <w:sz w:val="16"/>
          <w:szCs w:val="16"/>
          <w:lang w:val="es-ES"/>
        </w:rPr>
        <w:t xml:space="preserve"> (</w:t>
      </w:r>
      <w:r w:rsidRPr="002647CA">
        <w:rPr>
          <w:rFonts w:ascii="GHEA Grapalat" w:hAnsi="GHEA Grapalat" w:cs="Sylfaen"/>
          <w:sz w:val="16"/>
          <w:szCs w:val="16"/>
        </w:rPr>
        <w:t>при наличии</w:t>
      </w:r>
      <w:r w:rsidRPr="002647CA">
        <w:rPr>
          <w:rFonts w:ascii="GHEA Grapalat" w:hAnsi="GHEA Grapalat" w:cs="Sylfaen"/>
          <w:sz w:val="16"/>
          <w:szCs w:val="16"/>
          <w:lang w:val="es-ES"/>
        </w:rPr>
        <w:t>)</w:t>
      </w:r>
    </w:p>
    <w:p w14:paraId="3F19FCF0" w14:textId="77777777" w:rsidR="00684668" w:rsidRPr="002647CA" w:rsidRDefault="00684668" w:rsidP="00172186">
      <w:pPr>
        <w:jc w:val="center"/>
        <w:rPr>
          <w:rFonts w:ascii="GHEA Grapalat" w:hAnsi="GHEA Grapalat" w:cs="Sylfaen"/>
          <w:sz w:val="16"/>
          <w:szCs w:val="16"/>
          <w:lang w:val="es-ES"/>
        </w:rPr>
      </w:pPr>
      <w:r w:rsidRPr="002647CA">
        <w:rPr>
          <w:rFonts w:ascii="GHEA Grapalat" w:hAnsi="GHEA Grapalat" w:cs="Sylfaen"/>
          <w:sz w:val="16"/>
          <w:szCs w:val="16"/>
          <w:lang w:val="es-ES"/>
        </w:rPr>
        <w:t xml:space="preserve">                                               </w:t>
      </w:r>
    </w:p>
    <w:p w14:paraId="6309626B" w14:textId="77777777" w:rsidR="00684668" w:rsidRPr="002647CA" w:rsidRDefault="00684668" w:rsidP="00172186">
      <w:pPr>
        <w:jc w:val="center"/>
        <w:rPr>
          <w:rFonts w:ascii="GHEA Grapalat" w:hAnsi="GHEA Grapalat" w:cs="Sylfaen"/>
          <w:sz w:val="16"/>
          <w:szCs w:val="16"/>
          <w:lang w:val="es-ES"/>
        </w:rPr>
      </w:pPr>
    </w:p>
    <w:p w14:paraId="7A119DE6" w14:textId="77777777" w:rsidR="00684668" w:rsidRPr="002647CA" w:rsidRDefault="00684668" w:rsidP="00172186">
      <w:pPr>
        <w:jc w:val="right"/>
        <w:rPr>
          <w:rFonts w:ascii="GHEA Grapalat" w:hAnsi="GHEA Grapalat"/>
          <w:sz w:val="20"/>
          <w:lang w:val="hy-AM"/>
        </w:rPr>
      </w:pPr>
      <w:r w:rsidRPr="002647CA">
        <w:rPr>
          <w:rFonts w:ascii="GHEA Grapalat" w:hAnsi="GHEA Grapalat" w:cs="Sylfaen"/>
          <w:sz w:val="20"/>
          <w:szCs w:val="20"/>
          <w:lang w:val="es-ES"/>
        </w:rPr>
        <w:t xml:space="preserve">«--»         20  </w:t>
      </w:r>
      <w:r w:rsidRPr="002647CA">
        <w:rPr>
          <w:rFonts w:ascii="GHEA Grapalat" w:hAnsi="GHEA Grapalat" w:cs="Sylfaen"/>
          <w:sz w:val="20"/>
          <w:szCs w:val="20"/>
        </w:rPr>
        <w:t>г.</w:t>
      </w:r>
      <w:r w:rsidRPr="002647CA">
        <w:rPr>
          <w:rFonts w:ascii="GHEA Grapalat" w:hAnsi="GHEA Grapalat"/>
          <w:sz w:val="20"/>
          <w:lang w:val="hy-AM"/>
        </w:rPr>
        <w:tab/>
        <w:t xml:space="preserve"> </w:t>
      </w:r>
    </w:p>
    <w:p w14:paraId="10E38A80" w14:textId="77777777" w:rsidR="008D352C" w:rsidRPr="002647CA" w:rsidRDefault="008D352C" w:rsidP="00172186">
      <w:pPr>
        <w:widowControl w:val="0"/>
        <w:ind w:firstLine="142"/>
        <w:jc w:val="both"/>
        <w:rPr>
          <w:rFonts w:ascii="GHEA Grapalat" w:hAnsi="GHEA Grapalat"/>
          <w:i/>
        </w:rPr>
      </w:pPr>
    </w:p>
    <w:sectPr w:rsidR="008D352C" w:rsidRPr="002647CA" w:rsidSect="00630CF7">
      <w:footnotePr>
        <w:pos w:val="beneathText"/>
      </w:footnotePr>
      <w:pgSz w:w="11906" w:h="16838" w:code="9"/>
      <w:pgMar w:top="993" w:right="707" w:bottom="1418" w:left="851"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00897" w14:textId="77777777" w:rsidR="009F5745" w:rsidRDefault="009F5745">
      <w:r>
        <w:separator/>
      </w:r>
    </w:p>
  </w:endnote>
  <w:endnote w:type="continuationSeparator" w:id="0">
    <w:p w14:paraId="65D1DB4B" w14:textId="77777777" w:rsidR="009F5745" w:rsidRDefault="009F5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3841"/>
      <w:docPartObj>
        <w:docPartGallery w:val="Page Numbers (Bottom of Page)"/>
        <w:docPartUnique/>
      </w:docPartObj>
    </w:sdtPr>
    <w:sdtEndPr>
      <w:rPr>
        <w:rFonts w:ascii="GHEA Grapalat" w:hAnsi="GHEA Grapalat"/>
        <w:sz w:val="24"/>
        <w:szCs w:val="24"/>
      </w:rPr>
    </w:sdtEndPr>
    <w:sdtContent>
      <w:p w14:paraId="1EC46F49" w14:textId="77777777" w:rsidR="00A34344" w:rsidRPr="003E450C" w:rsidRDefault="00A34344">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773AF1">
          <w:rPr>
            <w:rFonts w:ascii="GHEA Grapalat" w:hAnsi="GHEA Grapalat"/>
            <w:noProof/>
            <w:sz w:val="24"/>
            <w:szCs w:val="24"/>
          </w:rPr>
          <w:t>96</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87A53" w14:textId="77777777" w:rsidR="009F5745" w:rsidRDefault="009F5745">
      <w:r>
        <w:separator/>
      </w:r>
    </w:p>
  </w:footnote>
  <w:footnote w:type="continuationSeparator" w:id="0">
    <w:p w14:paraId="0E73A616" w14:textId="77777777" w:rsidR="009F5745" w:rsidRDefault="009F5745">
      <w:r>
        <w:continuationSeparator/>
      </w:r>
    </w:p>
  </w:footnote>
  <w:footnote w:id="1">
    <w:p w14:paraId="5FAF52E6" w14:textId="77777777" w:rsidR="00A34344" w:rsidRPr="00CD6B60" w:rsidRDefault="00A34344" w:rsidP="00FC69A8">
      <w:pPr>
        <w:pStyle w:val="af2"/>
        <w:jc w:val="both"/>
        <w:rPr>
          <w:rFonts w:ascii="GHEA Grapalat" w:hAnsi="GHEA Grapalat"/>
          <w:i/>
        </w:rPr>
      </w:pPr>
      <w:r>
        <w:rPr>
          <w:rStyle w:val="af7"/>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640C2BCD" w14:textId="77777777" w:rsidR="00A34344" w:rsidRPr="00134FCA" w:rsidRDefault="00A34344" w:rsidP="003F2273">
      <w:pPr>
        <w:widowControl w:val="0"/>
        <w:tabs>
          <w:tab w:val="left" w:pos="1134"/>
        </w:tabs>
        <w:spacing w:after="160"/>
        <w:ind w:firstLine="142"/>
        <w:contextualSpacing/>
        <w:jc w:val="both"/>
        <w:rPr>
          <w:rFonts w:ascii="GHEA Grapalat" w:hAnsi="GHEA Grapalat"/>
          <w:i/>
          <w:sz w:val="18"/>
          <w:szCs w:val="18"/>
        </w:rPr>
      </w:pPr>
      <w:r w:rsidRPr="00134FCA">
        <w:rPr>
          <w:rFonts w:ascii="GHEA Grapalat" w:hAnsi="GHEA Grapalat"/>
          <w:i/>
          <w:sz w:val="18"/>
          <w:szCs w:val="18"/>
        </w:rPr>
        <w:t xml:space="preserve">- 2-ой абзац  пункта 3.1 излагается в следующей редакции: "Участник имеет право требовать от </w:t>
      </w:r>
      <w:r w:rsidRPr="00134FCA">
        <w:rPr>
          <w:rFonts w:ascii="GHEA Grapalat" w:hAnsi="GHEA Grapalat" w:hint="eastAsia"/>
          <w:i/>
          <w:sz w:val="18"/>
          <w:szCs w:val="18"/>
        </w:rPr>
        <w:t>комиссии</w:t>
      </w:r>
      <w:r w:rsidRPr="00134FCA">
        <w:rPr>
          <w:rFonts w:ascii="GHEA Grapalat" w:hAnsi="GHEA Grapalat"/>
          <w:i/>
          <w:sz w:val="18"/>
          <w:szCs w:val="18"/>
        </w:rPr>
        <w:t xml:space="preserve"> </w:t>
      </w:r>
      <w:r w:rsidRPr="00134FCA">
        <w:rPr>
          <w:rFonts w:ascii="GHEA Grapalat" w:hAnsi="GHEA Grapalat" w:hint="eastAsia"/>
          <w:i/>
          <w:sz w:val="18"/>
          <w:szCs w:val="18"/>
        </w:rPr>
        <w:t>разъяснения</w:t>
      </w:r>
      <w:r w:rsidRPr="00134FCA">
        <w:rPr>
          <w:rFonts w:ascii="GHEA Grapalat" w:hAnsi="GHEA Grapalat"/>
          <w:i/>
          <w:sz w:val="18"/>
          <w:szCs w:val="18"/>
        </w:rPr>
        <w:t xml:space="preserve"> </w:t>
      </w:r>
      <w:r w:rsidRPr="00134FCA">
        <w:rPr>
          <w:rFonts w:ascii="GHEA Grapalat" w:hAnsi="GHEA Grapalat" w:hint="eastAsia"/>
          <w:i/>
          <w:sz w:val="18"/>
          <w:szCs w:val="18"/>
        </w:rPr>
        <w:t>приглашения</w:t>
      </w:r>
      <w:r w:rsidRPr="00134FCA">
        <w:rPr>
          <w:rFonts w:ascii="GHEA Grapalat" w:hAnsi="GHEA Grapalat"/>
          <w:i/>
          <w:sz w:val="18"/>
          <w:szCs w:val="18"/>
        </w:rPr>
        <w:t xml:space="preserve">  как минимум за один календарный день до истечения окончательного срока подачи заявок. </w:t>
      </w:r>
      <w:r w:rsidRPr="00134FCA">
        <w:rPr>
          <w:rFonts w:ascii="GHEA Grapalat" w:hAnsi="GHEA Grapalat" w:hint="eastAsia"/>
          <w:i/>
          <w:sz w:val="18"/>
          <w:szCs w:val="18"/>
        </w:rPr>
        <w:t>При</w:t>
      </w:r>
      <w:r w:rsidRPr="00134FCA">
        <w:rPr>
          <w:rFonts w:ascii="GHEA Grapalat" w:hAnsi="GHEA Grapalat"/>
          <w:i/>
          <w:sz w:val="18"/>
          <w:szCs w:val="18"/>
        </w:rPr>
        <w:t xml:space="preserve"> </w:t>
      </w:r>
      <w:r w:rsidRPr="00134FCA">
        <w:rPr>
          <w:rFonts w:ascii="GHEA Grapalat" w:hAnsi="GHEA Grapalat" w:hint="eastAsia"/>
          <w:i/>
          <w:sz w:val="18"/>
          <w:szCs w:val="18"/>
        </w:rPr>
        <w:t>этом</w:t>
      </w:r>
      <w:r w:rsidRPr="00134FCA">
        <w:rPr>
          <w:rFonts w:ascii="GHEA Grapalat" w:hAnsi="GHEA Grapalat"/>
          <w:i/>
          <w:sz w:val="18"/>
          <w:szCs w:val="18"/>
        </w:rPr>
        <w:t xml:space="preserve">, </w:t>
      </w:r>
      <w:r w:rsidRPr="00134FCA">
        <w:rPr>
          <w:rFonts w:ascii="GHEA Grapalat" w:hAnsi="GHEA Grapalat" w:hint="eastAsia"/>
          <w:i/>
          <w:sz w:val="18"/>
          <w:szCs w:val="18"/>
        </w:rPr>
        <w:t>разъяснение</w:t>
      </w:r>
      <w:r w:rsidRPr="00134FCA">
        <w:rPr>
          <w:rFonts w:ascii="GHEA Grapalat" w:hAnsi="GHEA Grapalat"/>
          <w:i/>
          <w:sz w:val="18"/>
          <w:szCs w:val="18"/>
        </w:rPr>
        <w:t xml:space="preserve"> </w:t>
      </w:r>
      <w:r w:rsidRPr="00134FCA">
        <w:rPr>
          <w:rFonts w:ascii="GHEA Grapalat" w:hAnsi="GHEA Grapalat" w:hint="eastAsia"/>
          <w:i/>
          <w:sz w:val="18"/>
          <w:szCs w:val="18"/>
        </w:rPr>
        <w:t>может</w:t>
      </w:r>
      <w:r w:rsidRPr="00134FCA">
        <w:rPr>
          <w:rFonts w:ascii="GHEA Grapalat" w:hAnsi="GHEA Grapalat"/>
          <w:i/>
          <w:sz w:val="18"/>
          <w:szCs w:val="18"/>
        </w:rPr>
        <w:t xml:space="preserve">  быть </w:t>
      </w:r>
      <w:r w:rsidRPr="00134FCA">
        <w:rPr>
          <w:rFonts w:ascii="GHEA Grapalat" w:hAnsi="GHEA Grapalat" w:hint="eastAsia"/>
          <w:i/>
          <w:sz w:val="18"/>
          <w:szCs w:val="18"/>
        </w:rPr>
        <w:t>потребовано</w:t>
      </w:r>
      <w:r w:rsidRPr="00134FCA">
        <w:rPr>
          <w:rFonts w:ascii="GHEA Grapalat" w:hAnsi="GHEA Grapalat"/>
          <w:i/>
          <w:sz w:val="18"/>
          <w:szCs w:val="18"/>
        </w:rPr>
        <w:t xml:space="preserve"> </w:t>
      </w:r>
      <w:r w:rsidRPr="00134FCA">
        <w:rPr>
          <w:rFonts w:ascii="GHEA Grapalat" w:hAnsi="GHEA Grapalat" w:hint="eastAsia"/>
          <w:i/>
          <w:sz w:val="18"/>
          <w:szCs w:val="18"/>
        </w:rPr>
        <w:t>до</w:t>
      </w:r>
      <w:r w:rsidRPr="00134FCA">
        <w:rPr>
          <w:rFonts w:ascii="GHEA Grapalat" w:hAnsi="GHEA Grapalat"/>
          <w:i/>
          <w:sz w:val="18"/>
          <w:szCs w:val="18"/>
        </w:rPr>
        <w:t xml:space="preserve"> 17:00 (</w:t>
      </w:r>
      <w:r w:rsidRPr="00134FCA">
        <w:rPr>
          <w:rFonts w:ascii="GHEA Grapalat" w:hAnsi="GHEA Grapalat" w:hint="eastAsia"/>
          <w:i/>
          <w:sz w:val="18"/>
          <w:szCs w:val="18"/>
        </w:rPr>
        <w:t>по</w:t>
      </w:r>
      <w:r w:rsidRPr="00134FCA">
        <w:rPr>
          <w:rFonts w:ascii="GHEA Grapalat" w:hAnsi="GHEA Grapalat"/>
          <w:i/>
          <w:sz w:val="18"/>
          <w:szCs w:val="18"/>
        </w:rPr>
        <w:t xml:space="preserve"> </w:t>
      </w:r>
      <w:r w:rsidRPr="00134FCA">
        <w:rPr>
          <w:rFonts w:ascii="GHEA Grapalat" w:hAnsi="GHEA Grapalat" w:hint="eastAsia"/>
          <w:i/>
          <w:sz w:val="18"/>
          <w:szCs w:val="18"/>
        </w:rPr>
        <w:t>ереванскому</w:t>
      </w:r>
      <w:r w:rsidRPr="00134FCA">
        <w:rPr>
          <w:rFonts w:ascii="GHEA Grapalat" w:hAnsi="GHEA Grapalat"/>
          <w:i/>
          <w:sz w:val="18"/>
          <w:szCs w:val="18"/>
        </w:rPr>
        <w:t xml:space="preserve"> </w:t>
      </w:r>
      <w:r w:rsidRPr="00134FCA">
        <w:rPr>
          <w:rFonts w:ascii="GHEA Grapalat" w:hAnsi="GHEA Grapalat" w:hint="eastAsia"/>
          <w:i/>
          <w:sz w:val="18"/>
          <w:szCs w:val="18"/>
        </w:rPr>
        <w:t>времени</w:t>
      </w:r>
      <w:r w:rsidRPr="00134FCA">
        <w:rPr>
          <w:rFonts w:ascii="GHEA Grapalat" w:hAnsi="GHEA Grapalat"/>
          <w:i/>
          <w:sz w:val="18"/>
          <w:szCs w:val="18"/>
        </w:rPr>
        <w:t xml:space="preserve">), </w:t>
      </w:r>
      <w:r w:rsidRPr="00134FCA">
        <w:rPr>
          <w:rFonts w:ascii="GHEA Grapalat" w:hAnsi="GHEA Grapalat" w:hint="eastAsia"/>
          <w:i/>
          <w:sz w:val="18"/>
          <w:szCs w:val="18"/>
        </w:rPr>
        <w:t>указанного</w:t>
      </w:r>
      <w:r w:rsidRPr="00134FCA">
        <w:rPr>
          <w:rFonts w:ascii="GHEA Grapalat" w:hAnsi="GHEA Grapalat"/>
          <w:i/>
          <w:sz w:val="18"/>
          <w:szCs w:val="18"/>
        </w:rPr>
        <w:t xml:space="preserve"> </w:t>
      </w:r>
      <w:r w:rsidRPr="00134FCA">
        <w:rPr>
          <w:rFonts w:ascii="GHEA Grapalat" w:hAnsi="GHEA Grapalat" w:hint="eastAsia"/>
          <w:i/>
          <w:sz w:val="18"/>
          <w:szCs w:val="18"/>
        </w:rPr>
        <w:t>в</w:t>
      </w:r>
      <w:r w:rsidRPr="00134FCA">
        <w:rPr>
          <w:rFonts w:ascii="GHEA Grapalat" w:hAnsi="GHEA Grapalat"/>
          <w:i/>
          <w:sz w:val="18"/>
          <w:szCs w:val="18"/>
        </w:rPr>
        <w:t xml:space="preserve"> </w:t>
      </w:r>
      <w:r w:rsidRPr="00134FCA">
        <w:rPr>
          <w:rFonts w:ascii="GHEA Grapalat" w:hAnsi="GHEA Grapalat" w:hint="eastAsia"/>
          <w:i/>
          <w:sz w:val="18"/>
          <w:szCs w:val="18"/>
        </w:rPr>
        <w:t>настоящем</w:t>
      </w:r>
      <w:r w:rsidRPr="00134FCA">
        <w:rPr>
          <w:rFonts w:ascii="GHEA Grapalat" w:hAnsi="GHEA Grapalat"/>
          <w:i/>
          <w:sz w:val="18"/>
          <w:szCs w:val="18"/>
        </w:rPr>
        <w:t xml:space="preserve"> </w:t>
      </w:r>
      <w:r w:rsidRPr="00134FCA">
        <w:rPr>
          <w:rFonts w:ascii="GHEA Grapalat" w:hAnsi="GHEA Grapalat" w:hint="eastAsia"/>
          <w:i/>
          <w:sz w:val="18"/>
          <w:szCs w:val="18"/>
        </w:rPr>
        <w:t>пункте</w:t>
      </w:r>
      <w:r w:rsidRPr="00134FCA">
        <w:rPr>
          <w:rFonts w:ascii="GHEA Grapalat" w:hAnsi="GHEA Grapalat"/>
          <w:i/>
          <w:sz w:val="18"/>
          <w:szCs w:val="18"/>
        </w:rPr>
        <w:t xml:space="preserve"> </w:t>
      </w:r>
      <w:r w:rsidRPr="00134FCA">
        <w:rPr>
          <w:rFonts w:ascii="GHEA Grapalat" w:hAnsi="GHEA Grapalat" w:hint="eastAsia"/>
          <w:i/>
          <w:sz w:val="18"/>
          <w:szCs w:val="18"/>
        </w:rPr>
        <w:t>дня</w:t>
      </w:r>
      <w:r w:rsidRPr="00134FCA">
        <w:rPr>
          <w:rFonts w:ascii="GHEA Grapalat" w:hAnsi="GHEA Grapalat"/>
          <w:i/>
          <w:sz w:val="18"/>
          <w:szCs w:val="18"/>
        </w:rPr>
        <w:t xml:space="preserve">. Участник представляет указанный в настоящем пункте запрос посредством его отправки на электронную почту секретаря комиссии. </w:t>
      </w:r>
      <w:r w:rsidRPr="00134FCA">
        <w:rPr>
          <w:rFonts w:ascii="GHEA Grapalat" w:hAnsi="GHEA Grapalat" w:hint="eastAsia"/>
          <w:i/>
          <w:sz w:val="18"/>
          <w:szCs w:val="18"/>
        </w:rPr>
        <w:t>Комиссия</w:t>
      </w:r>
      <w:r w:rsidRPr="00134FCA">
        <w:rPr>
          <w:rFonts w:ascii="GHEA Grapalat" w:hAnsi="GHEA Grapalat"/>
          <w:i/>
          <w:sz w:val="18"/>
          <w:szCs w:val="18"/>
        </w:rPr>
        <w:t xml:space="preserve"> </w:t>
      </w:r>
      <w:r w:rsidRPr="00134FCA">
        <w:rPr>
          <w:rFonts w:ascii="GHEA Grapalat" w:hAnsi="GHEA Grapalat" w:hint="eastAsia"/>
          <w:i/>
          <w:sz w:val="18"/>
          <w:szCs w:val="18"/>
        </w:rPr>
        <w:t>предоставляет</w:t>
      </w:r>
      <w:r w:rsidRPr="00134FCA">
        <w:rPr>
          <w:rFonts w:ascii="GHEA Grapalat" w:hAnsi="GHEA Grapalat"/>
          <w:i/>
          <w:sz w:val="18"/>
          <w:szCs w:val="18"/>
        </w:rPr>
        <w:t xml:space="preserve"> </w:t>
      </w:r>
      <w:r w:rsidRPr="00134FCA">
        <w:rPr>
          <w:rFonts w:ascii="GHEA Grapalat" w:hAnsi="GHEA Grapalat" w:hint="eastAsia"/>
          <w:i/>
          <w:sz w:val="18"/>
          <w:szCs w:val="18"/>
        </w:rPr>
        <w:t>разъяснение</w:t>
      </w:r>
      <w:r w:rsidRPr="00134FCA">
        <w:rPr>
          <w:rFonts w:ascii="GHEA Grapalat" w:hAnsi="GHEA Grapalat"/>
          <w:i/>
          <w:sz w:val="18"/>
          <w:szCs w:val="18"/>
        </w:rPr>
        <w:t xml:space="preserve"> </w:t>
      </w:r>
      <w:r w:rsidRPr="00134FCA">
        <w:rPr>
          <w:rFonts w:ascii="GHEA Grapalat" w:hAnsi="GHEA Grapalat" w:hint="eastAsia"/>
          <w:i/>
          <w:sz w:val="18"/>
          <w:szCs w:val="18"/>
        </w:rPr>
        <w:t>представившему</w:t>
      </w:r>
      <w:r w:rsidRPr="00134FCA">
        <w:rPr>
          <w:rFonts w:ascii="GHEA Grapalat" w:hAnsi="GHEA Grapalat"/>
          <w:i/>
          <w:sz w:val="18"/>
          <w:szCs w:val="18"/>
        </w:rPr>
        <w:t xml:space="preserve"> </w:t>
      </w:r>
      <w:r w:rsidRPr="00134FCA">
        <w:rPr>
          <w:rFonts w:ascii="GHEA Grapalat" w:hAnsi="GHEA Grapalat" w:hint="eastAsia"/>
          <w:i/>
          <w:sz w:val="18"/>
          <w:szCs w:val="18"/>
        </w:rPr>
        <w:t>запрос</w:t>
      </w:r>
      <w:r w:rsidRPr="00134FCA">
        <w:rPr>
          <w:rFonts w:ascii="GHEA Grapalat" w:hAnsi="GHEA Grapalat"/>
          <w:i/>
          <w:sz w:val="18"/>
          <w:szCs w:val="18"/>
        </w:rPr>
        <w:t xml:space="preserve"> </w:t>
      </w:r>
      <w:r w:rsidRPr="00134FCA">
        <w:rPr>
          <w:rFonts w:ascii="GHEA Grapalat" w:hAnsi="GHEA Grapalat" w:hint="eastAsia"/>
          <w:i/>
          <w:sz w:val="18"/>
          <w:szCs w:val="18"/>
        </w:rPr>
        <w:t>участнику</w:t>
      </w:r>
      <w:r w:rsidRPr="00134FCA">
        <w:rPr>
          <w:rFonts w:ascii="GHEA Grapalat" w:hAnsi="GHEA Grapalat"/>
          <w:i/>
          <w:sz w:val="18"/>
          <w:szCs w:val="18"/>
        </w:rPr>
        <w:t xml:space="preserve"> </w:t>
      </w:r>
      <w:r w:rsidRPr="00134FCA">
        <w:rPr>
          <w:rFonts w:ascii="GHEA Grapalat" w:hAnsi="GHEA Grapalat" w:hint="eastAsia"/>
          <w:i/>
          <w:sz w:val="18"/>
          <w:szCs w:val="18"/>
        </w:rPr>
        <w:t>в</w:t>
      </w:r>
      <w:r w:rsidRPr="00134FCA">
        <w:rPr>
          <w:rFonts w:ascii="GHEA Grapalat" w:hAnsi="GHEA Grapalat"/>
          <w:i/>
          <w:sz w:val="18"/>
          <w:szCs w:val="18"/>
        </w:rPr>
        <w:t xml:space="preserve"> </w:t>
      </w:r>
      <w:r w:rsidRPr="00134FCA">
        <w:rPr>
          <w:rFonts w:ascii="GHEA Grapalat" w:hAnsi="GHEA Grapalat" w:hint="eastAsia"/>
          <w:i/>
          <w:sz w:val="18"/>
          <w:szCs w:val="18"/>
        </w:rPr>
        <w:t>течение</w:t>
      </w:r>
      <w:r w:rsidRPr="00134FCA">
        <w:rPr>
          <w:rFonts w:ascii="GHEA Grapalat" w:hAnsi="GHEA Grapalat"/>
          <w:i/>
          <w:sz w:val="18"/>
          <w:szCs w:val="18"/>
        </w:rPr>
        <w:t xml:space="preserve"> </w:t>
      </w:r>
      <w:r w:rsidRPr="00134FCA">
        <w:rPr>
          <w:rFonts w:ascii="GHEA Grapalat" w:hAnsi="GHEA Grapalat" w:hint="eastAsia"/>
          <w:i/>
          <w:sz w:val="18"/>
          <w:szCs w:val="18"/>
        </w:rPr>
        <w:t>календарного</w:t>
      </w:r>
      <w:r w:rsidRPr="00134FCA">
        <w:rPr>
          <w:rFonts w:ascii="GHEA Grapalat" w:hAnsi="GHEA Grapalat"/>
          <w:i/>
          <w:sz w:val="18"/>
          <w:szCs w:val="18"/>
        </w:rPr>
        <w:t xml:space="preserve"> </w:t>
      </w:r>
      <w:r w:rsidRPr="00134FCA">
        <w:rPr>
          <w:rFonts w:ascii="GHEA Grapalat" w:hAnsi="GHEA Grapalat" w:hint="eastAsia"/>
          <w:i/>
          <w:sz w:val="18"/>
          <w:szCs w:val="18"/>
        </w:rPr>
        <w:t>дня</w:t>
      </w:r>
      <w:r w:rsidRPr="00134FCA">
        <w:rPr>
          <w:rFonts w:ascii="GHEA Grapalat" w:hAnsi="GHEA Grapalat"/>
          <w:i/>
          <w:sz w:val="18"/>
          <w:szCs w:val="18"/>
        </w:rPr>
        <w:t xml:space="preserve">, </w:t>
      </w:r>
      <w:r w:rsidRPr="00134FCA">
        <w:rPr>
          <w:rFonts w:ascii="GHEA Grapalat" w:hAnsi="GHEA Grapalat" w:hint="eastAsia"/>
          <w:i/>
          <w:sz w:val="18"/>
          <w:szCs w:val="18"/>
        </w:rPr>
        <w:t>следующего</w:t>
      </w:r>
      <w:r w:rsidRPr="00134FCA">
        <w:rPr>
          <w:rFonts w:ascii="GHEA Grapalat" w:hAnsi="GHEA Grapalat"/>
          <w:i/>
          <w:sz w:val="18"/>
          <w:szCs w:val="18"/>
        </w:rPr>
        <w:t xml:space="preserve"> </w:t>
      </w:r>
      <w:r w:rsidRPr="00134FCA">
        <w:rPr>
          <w:rFonts w:ascii="GHEA Grapalat" w:hAnsi="GHEA Grapalat" w:hint="eastAsia"/>
          <w:i/>
          <w:sz w:val="18"/>
          <w:szCs w:val="18"/>
        </w:rPr>
        <w:t>за</w:t>
      </w:r>
      <w:r w:rsidRPr="00134FCA">
        <w:rPr>
          <w:rFonts w:ascii="GHEA Grapalat" w:hAnsi="GHEA Grapalat"/>
          <w:i/>
          <w:sz w:val="18"/>
          <w:szCs w:val="18"/>
        </w:rPr>
        <w:t xml:space="preserve"> </w:t>
      </w:r>
      <w:r w:rsidRPr="00134FCA">
        <w:rPr>
          <w:rFonts w:ascii="GHEA Grapalat" w:hAnsi="GHEA Grapalat" w:hint="eastAsia"/>
          <w:i/>
          <w:sz w:val="18"/>
          <w:szCs w:val="18"/>
        </w:rPr>
        <w:t>днем</w:t>
      </w:r>
      <w:r w:rsidRPr="00134FCA">
        <w:rPr>
          <w:rFonts w:ascii="GHEA Grapalat" w:hAnsi="GHEA Grapalat"/>
          <w:i/>
          <w:sz w:val="18"/>
          <w:szCs w:val="18"/>
        </w:rPr>
        <w:t xml:space="preserve"> </w:t>
      </w:r>
      <w:r w:rsidRPr="00134FCA">
        <w:rPr>
          <w:rFonts w:ascii="GHEA Grapalat" w:hAnsi="GHEA Grapalat" w:hint="eastAsia"/>
          <w:i/>
          <w:sz w:val="18"/>
          <w:szCs w:val="18"/>
        </w:rPr>
        <w:t>получения</w:t>
      </w:r>
      <w:r w:rsidRPr="00134FCA">
        <w:rPr>
          <w:rFonts w:ascii="GHEA Grapalat" w:hAnsi="GHEA Grapalat"/>
          <w:i/>
          <w:sz w:val="18"/>
          <w:szCs w:val="18"/>
        </w:rPr>
        <w:t xml:space="preserve"> </w:t>
      </w:r>
      <w:r w:rsidRPr="00134FCA">
        <w:rPr>
          <w:rFonts w:ascii="GHEA Grapalat" w:hAnsi="GHEA Grapalat" w:hint="eastAsia"/>
          <w:i/>
          <w:sz w:val="18"/>
          <w:szCs w:val="18"/>
        </w:rPr>
        <w:t>запроса</w:t>
      </w:r>
      <w:r w:rsidRPr="00134FCA">
        <w:rPr>
          <w:rFonts w:ascii="GHEA Grapalat" w:hAnsi="GHEA Grapalat"/>
          <w:i/>
          <w:sz w:val="18"/>
          <w:szCs w:val="18"/>
        </w:rPr>
        <w:t xml:space="preserve">, </w:t>
      </w:r>
      <w:r w:rsidRPr="00134FCA">
        <w:rPr>
          <w:rFonts w:ascii="GHEA Grapalat" w:hAnsi="GHEA Grapalat" w:hint="eastAsia"/>
          <w:i/>
          <w:sz w:val="18"/>
          <w:szCs w:val="18"/>
        </w:rPr>
        <w:t>но</w:t>
      </w:r>
      <w:r w:rsidRPr="00134FCA">
        <w:rPr>
          <w:rFonts w:ascii="GHEA Grapalat" w:hAnsi="GHEA Grapalat"/>
          <w:i/>
          <w:sz w:val="18"/>
          <w:szCs w:val="18"/>
        </w:rPr>
        <w:t xml:space="preserve"> </w:t>
      </w:r>
      <w:r w:rsidRPr="00134FCA">
        <w:rPr>
          <w:rFonts w:ascii="GHEA Grapalat" w:hAnsi="GHEA Grapalat" w:hint="eastAsia"/>
          <w:i/>
          <w:sz w:val="18"/>
          <w:szCs w:val="18"/>
        </w:rPr>
        <w:t>не</w:t>
      </w:r>
      <w:r w:rsidRPr="00134FCA">
        <w:rPr>
          <w:rFonts w:ascii="GHEA Grapalat" w:hAnsi="GHEA Grapalat"/>
          <w:i/>
          <w:sz w:val="18"/>
          <w:szCs w:val="18"/>
        </w:rPr>
        <w:t xml:space="preserve"> </w:t>
      </w:r>
      <w:r w:rsidRPr="00134FCA">
        <w:rPr>
          <w:rFonts w:ascii="GHEA Grapalat" w:hAnsi="GHEA Grapalat" w:hint="eastAsia"/>
          <w:i/>
          <w:sz w:val="18"/>
          <w:szCs w:val="18"/>
        </w:rPr>
        <w:t>позднее</w:t>
      </w:r>
      <w:r w:rsidRPr="00134FCA">
        <w:rPr>
          <w:rFonts w:ascii="GHEA Grapalat" w:hAnsi="GHEA Grapalat"/>
          <w:i/>
          <w:sz w:val="18"/>
          <w:szCs w:val="18"/>
        </w:rPr>
        <w:t xml:space="preserve"> </w:t>
      </w:r>
      <w:r w:rsidRPr="00134FCA">
        <w:rPr>
          <w:rFonts w:ascii="GHEA Grapalat" w:hAnsi="GHEA Grapalat" w:hint="eastAsia"/>
          <w:i/>
          <w:sz w:val="18"/>
          <w:szCs w:val="18"/>
        </w:rPr>
        <w:t>чем</w:t>
      </w:r>
      <w:r w:rsidRPr="00134FCA">
        <w:rPr>
          <w:rFonts w:ascii="GHEA Grapalat" w:hAnsi="GHEA Grapalat"/>
          <w:i/>
          <w:sz w:val="18"/>
          <w:szCs w:val="18"/>
        </w:rPr>
        <w:t xml:space="preserve"> </w:t>
      </w:r>
      <w:r w:rsidRPr="00134FCA">
        <w:rPr>
          <w:rFonts w:ascii="GHEA Grapalat" w:hAnsi="GHEA Grapalat" w:hint="eastAsia"/>
          <w:i/>
          <w:sz w:val="18"/>
          <w:szCs w:val="18"/>
        </w:rPr>
        <w:t>за</w:t>
      </w:r>
      <w:r w:rsidRPr="00134FCA">
        <w:rPr>
          <w:rFonts w:ascii="GHEA Grapalat" w:hAnsi="GHEA Grapalat"/>
          <w:i/>
          <w:sz w:val="18"/>
          <w:szCs w:val="18"/>
        </w:rPr>
        <w:t xml:space="preserve"> 3 </w:t>
      </w:r>
      <w:r w:rsidRPr="00134FCA">
        <w:rPr>
          <w:rFonts w:ascii="GHEA Grapalat" w:hAnsi="GHEA Grapalat" w:hint="eastAsia"/>
          <w:i/>
          <w:sz w:val="18"/>
          <w:szCs w:val="18"/>
        </w:rPr>
        <w:t>часа</w:t>
      </w:r>
      <w:r w:rsidRPr="00134FCA">
        <w:rPr>
          <w:rFonts w:ascii="GHEA Grapalat" w:hAnsi="GHEA Grapalat"/>
          <w:i/>
          <w:sz w:val="18"/>
          <w:szCs w:val="18"/>
        </w:rPr>
        <w:t xml:space="preserve"> </w:t>
      </w:r>
      <w:r w:rsidRPr="00134FCA">
        <w:rPr>
          <w:rFonts w:ascii="GHEA Grapalat" w:hAnsi="GHEA Grapalat" w:hint="eastAsia"/>
          <w:i/>
          <w:sz w:val="18"/>
          <w:szCs w:val="18"/>
        </w:rPr>
        <w:t>до</w:t>
      </w:r>
      <w:r w:rsidRPr="00134FCA">
        <w:rPr>
          <w:rFonts w:ascii="GHEA Grapalat" w:hAnsi="GHEA Grapalat"/>
          <w:i/>
          <w:sz w:val="18"/>
          <w:szCs w:val="18"/>
        </w:rPr>
        <w:t xml:space="preserve"> истечения окончательного срока подачи заявок на </w:t>
      </w:r>
      <w:proofErr w:type="spellStart"/>
      <w:r w:rsidRPr="00134FCA">
        <w:rPr>
          <w:rFonts w:ascii="GHEA Grapalat" w:hAnsi="GHEA Grapalat"/>
          <w:i/>
          <w:sz w:val="18"/>
          <w:szCs w:val="18"/>
        </w:rPr>
        <w:t>процедуру.Разъяснение</w:t>
      </w:r>
      <w:proofErr w:type="spellEnd"/>
      <w:r w:rsidRPr="00134FCA">
        <w:rPr>
          <w:rFonts w:ascii="GHEA Grapalat" w:hAnsi="GHEA Grapalat"/>
          <w:i/>
          <w:sz w:val="18"/>
          <w:szCs w:val="18"/>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41F9470B" w14:textId="77777777" w:rsidR="00A34344" w:rsidRPr="00134FCA" w:rsidRDefault="00A34344" w:rsidP="003F2273">
      <w:pPr>
        <w:widowControl w:val="0"/>
        <w:tabs>
          <w:tab w:val="left" w:pos="1134"/>
        </w:tabs>
        <w:spacing w:after="160"/>
        <w:ind w:firstLine="142"/>
        <w:contextualSpacing/>
        <w:jc w:val="both"/>
        <w:rPr>
          <w:rFonts w:ascii="GHEA Grapalat" w:hAnsi="GHEA Grapalat"/>
          <w:i/>
          <w:sz w:val="18"/>
          <w:szCs w:val="18"/>
        </w:rPr>
      </w:pPr>
      <w:r w:rsidRPr="00134FCA">
        <w:rPr>
          <w:rFonts w:ascii="GHEA Grapalat" w:hAnsi="GHEA Grapalat"/>
          <w:i/>
          <w:sz w:val="18"/>
          <w:szCs w:val="18"/>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1327363C" w14:textId="77777777" w:rsidR="00A34344" w:rsidRPr="003F2273" w:rsidRDefault="00A34344" w:rsidP="003F2273">
      <w:pPr>
        <w:widowControl w:val="0"/>
        <w:tabs>
          <w:tab w:val="left" w:pos="1134"/>
        </w:tabs>
        <w:spacing w:after="160"/>
        <w:ind w:firstLine="142"/>
        <w:contextualSpacing/>
        <w:jc w:val="both"/>
        <w:rPr>
          <w:rFonts w:ascii="GHEA Grapalat" w:hAnsi="GHEA Grapalat"/>
          <w:i/>
          <w:sz w:val="20"/>
          <w:szCs w:val="20"/>
        </w:rPr>
      </w:pPr>
      <w:r w:rsidRPr="00134FCA">
        <w:rPr>
          <w:rFonts w:ascii="GHEA Grapalat" w:hAnsi="GHEA Grapalat"/>
          <w:i/>
          <w:sz w:val="18"/>
          <w:szCs w:val="18"/>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2647CA">
        <w:rPr>
          <w:rFonts w:ascii="GHEA Grapalat" w:hAnsi="GHEA Grapalat"/>
          <w:i/>
          <w:sz w:val="16"/>
          <w:szCs w:val="16"/>
        </w:rPr>
        <w:t xml:space="preserve"> </w:t>
      </w:r>
    </w:p>
  </w:footnote>
  <w:footnote w:id="2">
    <w:p w14:paraId="6A2161F9" w14:textId="77777777" w:rsidR="00A34344" w:rsidRPr="00810F23" w:rsidRDefault="00A34344">
      <w:pPr>
        <w:pStyle w:val="af2"/>
        <w:rPr>
          <w:rFonts w:ascii="Times New Roman" w:hAnsi="Times New Roman"/>
        </w:rPr>
      </w:pPr>
      <w:r>
        <w:rPr>
          <w:rStyle w:val="af7"/>
        </w:rPr>
        <w:t>8</w:t>
      </w:r>
      <w:r>
        <w:t xml:space="preserve"> </w:t>
      </w:r>
      <w:r w:rsidRPr="00D3436F">
        <w:rPr>
          <w:rFonts w:ascii="GHEA Grapalat" w:hAnsi="GHEA Grapalat"/>
          <w:i/>
        </w:rPr>
        <w:t xml:space="preserve">Подпункт </w:t>
      </w:r>
      <w:r>
        <w:rPr>
          <w:rFonts w:ascii="GHEA Grapalat" w:hAnsi="GHEA Grapalat"/>
          <w:i/>
        </w:rPr>
        <w:t xml:space="preserve">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3">
    <w:p w14:paraId="1DB88B57" w14:textId="77777777" w:rsidR="00A34344" w:rsidRPr="00035859" w:rsidRDefault="00A34344" w:rsidP="00035859">
      <w:pPr>
        <w:pStyle w:val="af2"/>
        <w:jc w:val="both"/>
        <w:rPr>
          <w:sz w:val="18"/>
          <w:szCs w:val="18"/>
        </w:rPr>
      </w:pPr>
      <w:r w:rsidRPr="00035859">
        <w:rPr>
          <w:rStyle w:val="af7"/>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14:paraId="4BC64213" w14:textId="77777777" w:rsidR="00A34344" w:rsidRPr="00035859" w:rsidRDefault="00A34344" w:rsidP="00035859">
      <w:pPr>
        <w:pStyle w:val="af2"/>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w:t>
      </w:r>
      <w:r>
        <w:rPr>
          <w:rFonts w:ascii="GHEA Grapalat" w:hAnsi="GHEA Grapalat"/>
          <w:i/>
          <w:sz w:val="18"/>
          <w:szCs w:val="18"/>
        </w:rPr>
        <w:t>редп</w:t>
      </w:r>
      <w:r w:rsidRPr="00035859">
        <w:rPr>
          <w:rFonts w:ascii="GHEA Grapalat" w:hAnsi="GHEA Grapalat"/>
          <w:i/>
          <w:sz w:val="18"/>
          <w:szCs w:val="18"/>
        </w:rPr>
        <w:t>оследний абзац пункта 7.1 снимается из приглашения, если процедура закупки не организована на основании пункта 2 части 6 статьи 15 Закона.</w:t>
      </w:r>
    </w:p>
    <w:p w14:paraId="0FE1B8F5" w14:textId="77777777" w:rsidR="00A34344" w:rsidRPr="00035859" w:rsidRDefault="00A34344" w:rsidP="00035859">
      <w:pPr>
        <w:pStyle w:val="af2"/>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14:paraId="6181519D" w14:textId="77777777" w:rsidR="00A34344" w:rsidRPr="000811C1" w:rsidRDefault="00A34344">
      <w:pPr>
        <w:pStyle w:val="af2"/>
        <w:rPr>
          <w:rFonts w:asciiTheme="minorHAnsi" w:hAnsiTheme="minorHAnsi"/>
        </w:rPr>
      </w:pPr>
    </w:p>
  </w:footnote>
  <w:footnote w:id="4">
    <w:p w14:paraId="3924E03B" w14:textId="77777777" w:rsidR="00A34344" w:rsidRPr="00FE2AA4" w:rsidRDefault="00A34344">
      <w:pPr>
        <w:pStyle w:val="af2"/>
        <w:rPr>
          <w:rFonts w:asciiTheme="minorHAnsi" w:hAnsiTheme="minorHAnsi"/>
          <w:i/>
        </w:rPr>
      </w:pPr>
      <w:r>
        <w:rPr>
          <w:rStyle w:val="af7"/>
        </w:rPr>
        <w:t>10</w:t>
      </w:r>
      <w:r w:rsidRPr="00FE2AA4">
        <w:rPr>
          <w:i/>
        </w:rPr>
        <w:t xml:space="preserve"> </w:t>
      </w:r>
      <w:r w:rsidRPr="00FE2AA4">
        <w:rPr>
          <w:rFonts w:asciiTheme="minorHAnsi" w:hAnsiTheme="minorHAnsi"/>
          <w:i/>
        </w:rPr>
        <w:t>Устанавливается заказчиком.</w:t>
      </w:r>
    </w:p>
  </w:footnote>
  <w:footnote w:id="5">
    <w:p w14:paraId="56BB1C5C" w14:textId="77777777" w:rsidR="00A34344" w:rsidRPr="008842CE" w:rsidRDefault="00A34344" w:rsidP="0093610F">
      <w:pPr>
        <w:pStyle w:val="af2"/>
        <w:widowControl w:val="0"/>
        <w:jc w:val="both"/>
        <w:rPr>
          <w:rFonts w:ascii="GHEA Grapalat" w:hAnsi="GHEA Grapalat"/>
          <w:lang w:val="af-ZA"/>
        </w:rPr>
      </w:pPr>
      <w:r>
        <w:rPr>
          <w:rStyle w:val="af7"/>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33BE8F6" w14:textId="77777777" w:rsidR="00A34344" w:rsidRPr="000811C1" w:rsidRDefault="00A34344">
      <w:pPr>
        <w:pStyle w:val="af2"/>
        <w:rPr>
          <w:lang w:val="af-ZA"/>
        </w:rPr>
      </w:pPr>
    </w:p>
  </w:footnote>
  <w:footnote w:id="6">
    <w:p w14:paraId="1D4B8A4B" w14:textId="77777777" w:rsidR="00A34344" w:rsidRPr="008E4439" w:rsidRDefault="00A34344" w:rsidP="000811C1">
      <w:pPr>
        <w:pStyle w:val="a3"/>
        <w:widowControl w:val="0"/>
        <w:spacing w:after="160" w:line="240" w:lineRule="auto"/>
        <w:ind w:firstLine="0"/>
        <w:jc w:val="left"/>
        <w:rPr>
          <w:rFonts w:ascii="GHEA Grapalat" w:hAnsi="GHEA Grapalat"/>
          <w:u w:val="single"/>
        </w:rPr>
      </w:pPr>
      <w:r>
        <w:rPr>
          <w:rStyle w:val="af7"/>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76052753" w14:textId="77777777" w:rsidR="00A34344" w:rsidRPr="000811C1" w:rsidRDefault="00A34344" w:rsidP="0027573B">
      <w:pPr>
        <w:pStyle w:val="af2"/>
        <w:rPr>
          <w:rFonts w:ascii="Sylfaen" w:hAnsi="Sylfaen"/>
          <w:sz w:val="18"/>
          <w:szCs w:val="18"/>
        </w:rPr>
      </w:pPr>
    </w:p>
  </w:footnote>
  <w:footnote w:id="7">
    <w:p w14:paraId="3EC29151" w14:textId="77777777" w:rsidR="00A34344" w:rsidRPr="00A31673" w:rsidRDefault="00A34344">
      <w:pPr>
        <w:pStyle w:val="af2"/>
      </w:pPr>
      <w:r>
        <w:rPr>
          <w:rStyle w:val="af7"/>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14:paraId="1B85CFFE" w14:textId="77777777" w:rsidR="002647CA" w:rsidRDefault="002647CA" w:rsidP="002647CA">
      <w:pPr>
        <w:jc w:val="both"/>
      </w:pPr>
    </w:p>
    <w:p w14:paraId="778906A2" w14:textId="77777777" w:rsidR="002647CA" w:rsidRPr="00743644" w:rsidRDefault="002647CA" w:rsidP="002647CA">
      <w:pPr>
        <w:jc w:val="both"/>
        <w:rPr>
          <w:rFonts w:ascii="GHEA Grapalat" w:hAnsi="GHEA Grapalat"/>
          <w:i/>
          <w:sz w:val="18"/>
        </w:rPr>
      </w:pPr>
    </w:p>
    <w:p w14:paraId="5ED05A01" w14:textId="77777777" w:rsidR="002647CA" w:rsidRPr="00743644" w:rsidRDefault="002647CA" w:rsidP="002647CA">
      <w:pPr>
        <w:jc w:val="both"/>
        <w:rPr>
          <w:rFonts w:ascii="GHEA Grapalat" w:hAnsi="GHEA Grapalat"/>
          <w:i/>
          <w:sz w:val="20"/>
        </w:rPr>
      </w:pPr>
      <w:r w:rsidRPr="00743644">
        <w:rPr>
          <w:rFonts w:ascii="GHEA Grapalat" w:hAnsi="GHEA Grapalat"/>
          <w:i/>
          <w:sz w:val="18"/>
        </w:rPr>
        <w:t>** -</w:t>
      </w:r>
      <w:r w:rsidRPr="00743644">
        <w:rPr>
          <w:rFonts w:ascii="GHEA Grapalat" w:hAnsi="GHEA Grapalat"/>
          <w:i/>
          <w:sz w:val="20"/>
        </w:rPr>
        <w:t xml:space="preserve"> </w:t>
      </w:r>
      <w:r w:rsidRPr="00743644">
        <w:rPr>
          <w:rFonts w:ascii="GHEA Grapalat" w:hAnsi="GHEA Grapalat"/>
          <w:i/>
          <w:sz w:val="18"/>
        </w:rPr>
        <w:t xml:space="preserve">участник </w:t>
      </w:r>
      <w:r w:rsidRPr="00743644">
        <w:rPr>
          <w:rFonts w:ascii="GHEA Grapalat" w:hAnsi="GHEA Grapalat"/>
          <w:i/>
          <w:sz w:val="20"/>
        </w:rPr>
        <w:t>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43644">
        <w:rPr>
          <w:rFonts w:ascii="GHEA Grapalat" w:hAnsi="GHEA Grapalat"/>
          <w:i/>
          <w:sz w:val="18"/>
        </w:rPr>
        <w:t>;</w:t>
      </w:r>
    </w:p>
    <w:p w14:paraId="7A19BA97" w14:textId="77777777" w:rsidR="002647CA" w:rsidRPr="00743644" w:rsidRDefault="002647CA" w:rsidP="002647CA">
      <w:pPr>
        <w:jc w:val="both"/>
        <w:rPr>
          <w:rFonts w:ascii="GHEA Grapalat" w:hAnsi="GHEA Grapalat"/>
          <w:i/>
          <w:sz w:val="18"/>
        </w:rPr>
      </w:pPr>
      <w:r w:rsidRPr="00743644">
        <w:rPr>
          <w:rFonts w:ascii="GHEA Grapalat" w:hAnsi="GHEA Grapalat"/>
          <w:i/>
          <w:sz w:val="18"/>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sidRPr="00743644">
        <w:rPr>
          <w:rFonts w:ascii="GHEA Grapalat" w:hAnsi="GHEA Grapalat"/>
          <w:i/>
          <w:sz w:val="20"/>
        </w:rPr>
        <w:t>2</w:t>
      </w:r>
      <w:r w:rsidRPr="00743644">
        <w:rPr>
          <w:rFonts w:ascii="GHEA Grapalat" w:hAnsi="GHEA Grapalat"/>
          <w:i/>
          <w:sz w:val="18"/>
        </w:rPr>
        <w:t>";</w:t>
      </w:r>
    </w:p>
    <w:p w14:paraId="48183814" w14:textId="77777777" w:rsidR="002647CA" w:rsidRPr="00743644" w:rsidRDefault="002647CA" w:rsidP="002647CA">
      <w:pPr>
        <w:jc w:val="both"/>
        <w:rPr>
          <w:rFonts w:ascii="GHEA Grapalat" w:hAnsi="GHEA Grapalat"/>
          <w:i/>
          <w:sz w:val="18"/>
        </w:rPr>
      </w:pPr>
      <w:r w:rsidRPr="00743644">
        <w:rPr>
          <w:rFonts w:ascii="GHEA Grapalat" w:hAnsi="GHEA Grapalat"/>
          <w:i/>
          <w:sz w:val="18"/>
        </w:rPr>
        <w:t>- если участник является индивидуальным предпринимателем или физическим лицом- информация о реальных бенефициарах не представляется</w:t>
      </w:r>
    </w:p>
    <w:p w14:paraId="642C2F9B" w14:textId="77777777" w:rsidR="002647CA" w:rsidRPr="00743644" w:rsidRDefault="002647CA" w:rsidP="002647CA">
      <w:pPr>
        <w:jc w:val="both"/>
        <w:rPr>
          <w:rFonts w:ascii="GHEA Grapalat" w:hAnsi="GHEA Grapalat"/>
          <w:i/>
          <w:sz w:val="18"/>
          <w:lang w:val="af-ZA"/>
        </w:rPr>
      </w:pPr>
      <w:r w:rsidRPr="00743644">
        <w:rPr>
          <w:rFonts w:ascii="GHEA Grapalat" w:hAnsi="GHEA Grapalat"/>
          <w:i/>
          <w:sz w:val="18"/>
        </w:rPr>
        <w:t xml:space="preserve"> </w:t>
      </w:r>
    </w:p>
    <w:p w14:paraId="0E2B2D12" w14:textId="77777777" w:rsidR="002647CA" w:rsidRPr="00743644" w:rsidRDefault="002647CA" w:rsidP="002647CA">
      <w:pPr>
        <w:pStyle w:val="af2"/>
        <w:rPr>
          <w:rFonts w:asciiTheme="minorHAnsi" w:hAnsiTheme="minorHAnsi"/>
          <w:i/>
          <w:sz w:val="18"/>
          <w:lang w:val="af-ZA"/>
        </w:rPr>
      </w:pPr>
    </w:p>
  </w:footnote>
  <w:footnote w:id="9">
    <w:p w14:paraId="296CC443" w14:textId="77777777" w:rsidR="002647CA" w:rsidRPr="00743644" w:rsidRDefault="002647CA" w:rsidP="002647CA">
      <w:pPr>
        <w:pStyle w:val="af2"/>
        <w:rPr>
          <w:rFonts w:ascii="Sylfaen" w:hAnsi="Sylfaen"/>
          <w:sz w:val="18"/>
          <w:lang w:val="hy-AM"/>
        </w:rPr>
      </w:pPr>
      <w:r w:rsidRPr="00743644">
        <w:rPr>
          <w:rStyle w:val="af7"/>
        </w:rPr>
        <w:t>***</w:t>
      </w:r>
      <w:r w:rsidRPr="00743644">
        <w:t xml:space="preserve"> </w:t>
      </w:r>
      <w:r w:rsidRPr="00743644">
        <w:rPr>
          <w:rFonts w:asciiTheme="minorHAnsi" w:hAnsiTheme="minorHAnsi"/>
          <w:b/>
          <w:sz w:val="18"/>
        </w:rPr>
        <w:t>Если предметом закупок не являются строительные работы, то данный абзац и Пр</w:t>
      </w:r>
      <w:r w:rsidRPr="00743644">
        <w:rPr>
          <w:rFonts w:asciiTheme="minorHAnsi" w:hAnsiTheme="minorHAnsi"/>
          <w:b/>
        </w:rPr>
        <w:t>и</w:t>
      </w:r>
      <w:r w:rsidRPr="00743644">
        <w:rPr>
          <w:rFonts w:asciiTheme="minorHAnsi" w:hAnsiTheme="minorHAnsi"/>
          <w:b/>
          <w:sz w:val="18"/>
        </w:rPr>
        <w:t>ложение 1.1 исключаются.</w:t>
      </w:r>
    </w:p>
  </w:footnote>
  <w:footnote w:id="10">
    <w:p w14:paraId="79AA55A4" w14:textId="77777777" w:rsidR="002647CA" w:rsidRPr="00D3436F" w:rsidRDefault="002647CA" w:rsidP="002647CA">
      <w:pPr>
        <w:widowControl w:val="0"/>
        <w:ind w:right="309"/>
        <w:jc w:val="both"/>
        <w:rPr>
          <w:rFonts w:ascii="GHEA Grapalat" w:hAnsi="GHEA Grapalat"/>
          <w:i/>
          <w:sz w:val="20"/>
          <w:szCs w:val="20"/>
          <w:lang w:val="es-ES"/>
        </w:rPr>
      </w:pPr>
      <w:r>
        <w:rPr>
          <w:rStyle w:val="af7"/>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14:paraId="16A477DB" w14:textId="77777777" w:rsidR="002647CA" w:rsidRPr="00D3436F" w:rsidRDefault="002647CA" w:rsidP="002647CA">
      <w:pPr>
        <w:pStyle w:val="af2"/>
        <w:rPr>
          <w:lang w:val="es-ES"/>
        </w:rPr>
      </w:pPr>
    </w:p>
  </w:footnote>
  <w:footnote w:id="11">
    <w:p w14:paraId="455596D4" w14:textId="77777777" w:rsidR="00A34344" w:rsidRPr="008842CE" w:rsidRDefault="00A34344" w:rsidP="000A214C">
      <w:pPr>
        <w:pStyle w:val="af2"/>
        <w:jc w:val="both"/>
      </w:pPr>
    </w:p>
  </w:footnote>
  <w:footnote w:id="12">
    <w:p w14:paraId="3F7C6675" w14:textId="77777777" w:rsidR="00BB3C02" w:rsidRPr="008842CE" w:rsidRDefault="00BB3C02" w:rsidP="00BB3C02">
      <w:pPr>
        <w:pStyle w:val="af2"/>
        <w:jc w:val="both"/>
        <w:rPr>
          <w:rFonts w:ascii="GHEA Grapalat" w:hAnsi="GHEA Grapalat"/>
        </w:rPr>
      </w:pPr>
    </w:p>
  </w:footnote>
  <w:footnote w:id="13">
    <w:p w14:paraId="3806A542" w14:textId="77777777" w:rsidR="00A34344" w:rsidRPr="00124BE9" w:rsidRDefault="00A34344" w:rsidP="00BB28C8">
      <w:pPr>
        <w:pStyle w:val="af2"/>
        <w:widowControl w:val="0"/>
        <w:jc w:val="both"/>
        <w:rPr>
          <w:rFonts w:ascii="GHEA Grapalat" w:hAnsi="GHEA Grapalat"/>
          <w:lang w:val="hy-AM"/>
        </w:rPr>
      </w:pPr>
      <w:r>
        <w:rPr>
          <w:rStyle w:val="af7"/>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71FE9FFA" w14:textId="77777777" w:rsidR="00A34344" w:rsidRPr="00124BE9" w:rsidRDefault="00A34344" w:rsidP="00BB28C8">
      <w:pPr>
        <w:pStyle w:val="af2"/>
        <w:widowControl w:val="0"/>
        <w:jc w:val="both"/>
        <w:rPr>
          <w:rFonts w:ascii="GHEA Grapalat" w:hAnsi="GHEA Grapalat"/>
          <w:lang w:val="hy-AM"/>
        </w:rPr>
      </w:pPr>
    </w:p>
  </w:footnote>
  <w:footnote w:id="14">
    <w:p w14:paraId="504C3334" w14:textId="77777777" w:rsidR="00A34344" w:rsidRPr="00611272" w:rsidRDefault="00A34344" w:rsidP="00BB28C8">
      <w:pPr>
        <w:pStyle w:val="af2"/>
        <w:widowControl w:val="0"/>
        <w:jc w:val="both"/>
        <w:rPr>
          <w:rFonts w:ascii="GHEA Grapalat" w:hAnsi="GHEA Grapalat"/>
          <w:sz w:val="16"/>
          <w:szCs w:val="16"/>
          <w:lang w:val="hy-AM"/>
        </w:rPr>
      </w:pPr>
      <w:r w:rsidRPr="00611272">
        <w:rPr>
          <w:rStyle w:val="af7"/>
          <w:sz w:val="16"/>
          <w:szCs w:val="16"/>
        </w:rPr>
        <w:t>26</w:t>
      </w:r>
      <w:r w:rsidRPr="00611272">
        <w:rPr>
          <w:rFonts w:ascii="GHEA Grapalat" w:hAnsi="GHEA Grapalat"/>
          <w:sz w:val="16"/>
          <w:szCs w:val="16"/>
        </w:rPr>
        <w:t xml:space="preserve"> </w:t>
      </w:r>
      <w:r w:rsidRPr="00611272">
        <w:rPr>
          <w:rFonts w:ascii="GHEA Grapalat" w:hAnsi="GHEA Grapalat"/>
          <w:i/>
          <w:sz w:val="16"/>
          <w:szCs w:val="16"/>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5">
    <w:p w14:paraId="165535A0" w14:textId="77777777" w:rsidR="00A34344" w:rsidRPr="00611272" w:rsidRDefault="00A34344" w:rsidP="00BB28C8">
      <w:pPr>
        <w:pStyle w:val="af2"/>
        <w:widowControl w:val="0"/>
        <w:jc w:val="both"/>
        <w:rPr>
          <w:rFonts w:ascii="GHEA Grapalat" w:hAnsi="GHEA Grapalat"/>
          <w:i/>
          <w:sz w:val="16"/>
          <w:szCs w:val="16"/>
        </w:rPr>
      </w:pPr>
      <w:r w:rsidRPr="00611272">
        <w:rPr>
          <w:rStyle w:val="af7"/>
          <w:sz w:val="16"/>
          <w:szCs w:val="16"/>
        </w:rPr>
        <w:t>27</w:t>
      </w:r>
      <w:r w:rsidRPr="00611272">
        <w:rPr>
          <w:rFonts w:ascii="GHEA Grapalat" w:hAnsi="GHEA Grapalat"/>
          <w:sz w:val="16"/>
          <w:szCs w:val="16"/>
        </w:rPr>
        <w:t xml:space="preserve"> </w:t>
      </w:r>
      <w:r w:rsidRPr="00611272">
        <w:rPr>
          <w:rFonts w:ascii="GHEA Grapalat" w:hAnsi="GHEA Grapalat"/>
          <w:i/>
          <w:sz w:val="16"/>
          <w:szCs w:val="16"/>
        </w:rPr>
        <w:t>Настоящий пункт исключается из проекта договора, если он не применим.</w:t>
      </w:r>
    </w:p>
    <w:p w14:paraId="5DF6E588" w14:textId="77777777" w:rsidR="00A34344" w:rsidRPr="00611272" w:rsidRDefault="00A34344" w:rsidP="00BB28C8">
      <w:pPr>
        <w:pStyle w:val="af2"/>
        <w:widowControl w:val="0"/>
        <w:jc w:val="both"/>
        <w:rPr>
          <w:rFonts w:ascii="GHEA Grapalat" w:hAnsi="GHEA Grapalat"/>
          <w:sz w:val="16"/>
          <w:szCs w:val="16"/>
          <w:lang w:val="hy-AM"/>
        </w:rPr>
      </w:pPr>
      <w:r w:rsidRPr="00611272">
        <w:rPr>
          <w:rFonts w:ascii="GHEA Grapalat" w:hAnsi="GHEA Grapalat"/>
          <w:i/>
          <w:sz w:val="16"/>
          <w:szCs w:val="16"/>
          <w:vertAlign w:val="superscript"/>
        </w:rPr>
        <w:t>27.1</w:t>
      </w:r>
      <w:r w:rsidRPr="00611272">
        <w:rPr>
          <w:rFonts w:ascii="GHEA Grapalat" w:hAnsi="GHEA Grapalat"/>
          <w:i/>
          <w:sz w:val="16"/>
          <w:szCs w:val="16"/>
        </w:rPr>
        <w:t xml:space="preserve"> Пункт 2 пункта 4.1 исключается из проекта договора, если предметом закупки не является строительная программа.</w:t>
      </w:r>
    </w:p>
    <w:p w14:paraId="63D08B44" w14:textId="77777777" w:rsidR="00A34344" w:rsidRPr="00124BE9" w:rsidRDefault="00A34344" w:rsidP="00BB28C8">
      <w:pPr>
        <w:pStyle w:val="af2"/>
        <w:widowControl w:val="0"/>
        <w:jc w:val="both"/>
        <w:rPr>
          <w:rFonts w:ascii="GHEA Grapalat" w:hAnsi="GHEA Grapalat"/>
          <w:lang w:val="hy-AM"/>
        </w:rPr>
      </w:pPr>
    </w:p>
  </w:footnote>
  <w:footnote w:id="16">
    <w:p w14:paraId="3F6A8A58" w14:textId="77777777" w:rsidR="00A34344" w:rsidRPr="00AC7DC5" w:rsidRDefault="00A34344" w:rsidP="00BB28C8">
      <w:pPr>
        <w:pStyle w:val="af2"/>
        <w:jc w:val="both"/>
        <w:rPr>
          <w:rFonts w:ascii="GHEA Grapalat" w:hAnsi="GHEA Grapalat"/>
          <w:i/>
        </w:rPr>
      </w:pPr>
      <w:r>
        <w:rPr>
          <w:rStyle w:val="af7"/>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14:paraId="754A25D0" w14:textId="77777777" w:rsidR="00A34344" w:rsidRPr="00552088" w:rsidRDefault="00A34344"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38998038" w14:textId="77777777" w:rsidR="00A34344" w:rsidRPr="004078D0" w:rsidRDefault="00A34344" w:rsidP="00BB28C8">
      <w:pPr>
        <w:pStyle w:val="af2"/>
        <w:widowControl w:val="0"/>
        <w:jc w:val="both"/>
        <w:rPr>
          <w:rFonts w:ascii="GHEA Grapalat" w:hAnsi="GHEA Grapalat"/>
          <w:sz w:val="2"/>
          <w:szCs w:val="2"/>
          <w:lang w:val="hy-AM"/>
        </w:rPr>
      </w:pPr>
    </w:p>
    <w:p w14:paraId="73D8AE4C" w14:textId="77777777" w:rsidR="00A34344" w:rsidRPr="004078D0" w:rsidRDefault="00A34344" w:rsidP="00BB28C8">
      <w:pPr>
        <w:pStyle w:val="af2"/>
        <w:widowControl w:val="0"/>
        <w:jc w:val="both"/>
        <w:rPr>
          <w:rFonts w:ascii="GHEA Grapalat" w:hAnsi="GHEA Grapalat"/>
          <w:sz w:val="2"/>
          <w:szCs w:val="2"/>
          <w:lang w:val="hy-AM"/>
        </w:rPr>
      </w:pPr>
    </w:p>
  </w:footnote>
  <w:footnote w:id="17">
    <w:p w14:paraId="5AA37E29" w14:textId="77777777" w:rsidR="00A34344" w:rsidRPr="00BB3C02" w:rsidRDefault="00A34344" w:rsidP="00BB28C8">
      <w:pPr>
        <w:pStyle w:val="af2"/>
        <w:widowControl w:val="0"/>
        <w:jc w:val="both"/>
        <w:rPr>
          <w:rFonts w:ascii="GHEA Grapalat" w:hAnsi="GHEA Grapalat"/>
          <w:i/>
          <w:sz w:val="18"/>
          <w:szCs w:val="18"/>
        </w:rPr>
      </w:pPr>
      <w:r w:rsidRPr="00BB3C02">
        <w:rPr>
          <w:rFonts w:ascii="GHEA Grapalat" w:hAnsi="GHEA Grapalat"/>
          <w:i/>
          <w:sz w:val="18"/>
          <w:szCs w:val="18"/>
          <w:vertAlign w:val="superscript"/>
        </w:rPr>
        <w:t>31</w:t>
      </w:r>
      <w:r w:rsidRPr="00BB3C02">
        <w:rPr>
          <w:rFonts w:ascii="GHEA Grapalat" w:hAnsi="GHEA Grapalat"/>
          <w:i/>
          <w:sz w:val="18"/>
          <w:szCs w:val="18"/>
        </w:rPr>
        <w:t xml:space="preserve"> В случае закупок, не создающих обязательств за счет средств государственного бюджета, настоящее предложение исключается из договора.</w:t>
      </w:r>
    </w:p>
    <w:p w14:paraId="4D2BE21B" w14:textId="77777777" w:rsidR="00A34344" w:rsidRPr="00124BE9" w:rsidRDefault="00A34344" w:rsidP="00BB28C8">
      <w:pPr>
        <w:pStyle w:val="af2"/>
        <w:widowControl w:val="0"/>
        <w:jc w:val="both"/>
        <w:rPr>
          <w:rFonts w:ascii="GHEA Grapalat" w:hAnsi="GHEA Grapalat"/>
          <w:lang w:val="hy-AM"/>
        </w:rPr>
      </w:pPr>
      <w:r w:rsidRPr="00BB3C02">
        <w:rPr>
          <w:rFonts w:ascii="GHEA Grapalat" w:hAnsi="GHEA Grapalat"/>
          <w:i/>
          <w:sz w:val="18"/>
          <w:szCs w:val="18"/>
          <w:vertAlign w:val="superscript"/>
        </w:rPr>
        <w:t>31.1</w:t>
      </w:r>
      <w:r w:rsidRPr="00BB3C02">
        <w:rPr>
          <w:rFonts w:ascii="GHEA Grapalat" w:hAnsi="GHEA Grapalat"/>
          <w:i/>
          <w:sz w:val="18"/>
          <w:szCs w:val="18"/>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 .</w:t>
      </w:r>
    </w:p>
  </w:footnote>
  <w:footnote w:id="18">
    <w:p w14:paraId="278DFF46" w14:textId="77777777" w:rsidR="00A34344" w:rsidRPr="00BB3C02" w:rsidRDefault="00A34344" w:rsidP="00BB28C8">
      <w:pPr>
        <w:pStyle w:val="af2"/>
        <w:widowControl w:val="0"/>
        <w:jc w:val="both"/>
        <w:rPr>
          <w:rFonts w:ascii="GHEA Grapalat" w:hAnsi="GHEA Grapalat"/>
          <w:sz w:val="18"/>
          <w:szCs w:val="18"/>
          <w:lang w:val="hy-AM"/>
        </w:rPr>
      </w:pPr>
      <w:r w:rsidRPr="00BB3C02">
        <w:rPr>
          <w:rStyle w:val="af7"/>
          <w:sz w:val="18"/>
          <w:szCs w:val="18"/>
        </w:rPr>
        <w:t>32</w:t>
      </w:r>
      <w:r w:rsidRPr="00BB3C02">
        <w:rPr>
          <w:rFonts w:ascii="GHEA Grapalat" w:hAnsi="GHEA Grapalat"/>
          <w:sz w:val="18"/>
          <w:szCs w:val="18"/>
        </w:rPr>
        <w:t xml:space="preserve"> </w:t>
      </w:r>
      <w:r w:rsidRPr="00BB3C02">
        <w:rPr>
          <w:rFonts w:ascii="GHEA Grapalat" w:hAnsi="GHEA Grapalat"/>
          <w:i/>
          <w:sz w:val="18"/>
          <w:szCs w:val="18"/>
        </w:rPr>
        <w:t>Настоящий пункт исключается из договора, если договор не осуществляется посредством заключения договора субподряда.</w:t>
      </w:r>
    </w:p>
  </w:footnote>
  <w:footnote w:id="19">
    <w:p w14:paraId="0D86F5A0" w14:textId="77777777" w:rsidR="00A34344" w:rsidRPr="00BB3C02" w:rsidRDefault="00A34344" w:rsidP="00BB28C8">
      <w:pPr>
        <w:pStyle w:val="af2"/>
        <w:widowControl w:val="0"/>
        <w:jc w:val="both"/>
        <w:rPr>
          <w:rFonts w:ascii="GHEA Grapalat" w:hAnsi="GHEA Grapalat"/>
          <w:sz w:val="18"/>
          <w:szCs w:val="18"/>
          <w:lang w:val="hy-AM"/>
        </w:rPr>
      </w:pPr>
      <w:r w:rsidRPr="00BB3C02">
        <w:rPr>
          <w:rStyle w:val="af7"/>
          <w:sz w:val="18"/>
          <w:szCs w:val="18"/>
        </w:rPr>
        <w:t>33</w:t>
      </w:r>
      <w:r w:rsidRPr="00BB3C02">
        <w:rPr>
          <w:sz w:val="18"/>
          <w:szCs w:val="18"/>
        </w:rPr>
        <w:t xml:space="preserve"> </w:t>
      </w:r>
      <w:r w:rsidRPr="00BB3C02">
        <w:rPr>
          <w:rFonts w:ascii="GHEA Grapalat" w:hAnsi="GHEA Grapalat"/>
          <w:i/>
          <w:sz w:val="18"/>
          <w:szCs w:val="18"/>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D89C2C3" w14:textId="77777777" w:rsidR="00A34344" w:rsidRPr="001C4E24" w:rsidRDefault="00A34344" w:rsidP="00BB28C8">
      <w:pPr>
        <w:pStyle w:val="af2"/>
        <w:rPr>
          <w:lang w:val="hy-AM"/>
        </w:rPr>
      </w:pPr>
    </w:p>
  </w:footnote>
  <w:footnote w:id="20">
    <w:p w14:paraId="69A7AD0C" w14:textId="77777777" w:rsidR="0028173D" w:rsidRPr="00AE5122" w:rsidRDefault="0028173D" w:rsidP="0028173D">
      <w:pPr>
        <w:pStyle w:val="af2"/>
        <w:widowControl w:val="0"/>
        <w:rPr>
          <w:rFonts w:asciiTheme="minorHAnsi" w:hAnsiTheme="minorHAnsi"/>
          <w:sz w:val="18"/>
          <w:szCs w:val="18"/>
        </w:rPr>
      </w:pPr>
      <w:r w:rsidRPr="00000DB7">
        <w:rPr>
          <w:rStyle w:val="af7"/>
          <w:sz w:val="18"/>
          <w:szCs w:val="18"/>
        </w:rPr>
        <w:t>**</w:t>
      </w:r>
      <w:r w:rsidRPr="00000DB7">
        <w:rPr>
          <w:sz w:val="18"/>
          <w:szCs w:val="18"/>
        </w:rPr>
        <w:t xml:space="preserve"> </w:t>
      </w:r>
      <w:r w:rsidRPr="00000DB7">
        <w:rPr>
          <w:rFonts w:ascii="GHEA Grapalat" w:hAnsi="GHEA Grapalat"/>
          <w:i/>
          <w:sz w:val="18"/>
          <w:szCs w:val="18"/>
        </w:rPr>
        <w:t xml:space="preserve">Если договор заключается на основании части 6 статьи 15 Закона РА "О закупках", то в </w:t>
      </w:r>
      <w:proofErr w:type="spellStart"/>
      <w:r w:rsidRPr="00000DB7">
        <w:rPr>
          <w:rFonts w:ascii="GHEA Grapalat" w:hAnsi="GHEA Grapalat"/>
          <w:i/>
          <w:sz w:val="18"/>
          <w:szCs w:val="18"/>
        </w:rPr>
        <w:t>качественачала</w:t>
      </w:r>
      <w:proofErr w:type="spellEnd"/>
      <w:r w:rsidRPr="00000DB7">
        <w:rPr>
          <w:rFonts w:ascii="GHEA Grapalat" w:hAnsi="GHEA Grapalat"/>
          <w:i/>
          <w:sz w:val="18"/>
          <w:szCs w:val="18"/>
        </w:rPr>
        <w:t xml:space="preserve"> срока в графе "Начало" указывается день вступления в силу заключаемого между сторонами соглашения в случае </w:t>
      </w:r>
      <w:proofErr w:type="spellStart"/>
      <w:r w:rsidRPr="00000DB7">
        <w:rPr>
          <w:rFonts w:ascii="GHEA Grapalat" w:hAnsi="GHEA Grapalat"/>
          <w:i/>
          <w:sz w:val="18"/>
          <w:szCs w:val="18"/>
        </w:rPr>
        <w:t>предусмотрения</w:t>
      </w:r>
      <w:proofErr w:type="spellEnd"/>
      <w:r w:rsidRPr="00000DB7">
        <w:rPr>
          <w:rFonts w:ascii="GHEA Grapalat" w:hAnsi="GHEA Grapalat"/>
          <w:i/>
          <w:sz w:val="18"/>
          <w:szCs w:val="18"/>
        </w:rPr>
        <w:t xml:space="preserve"> финансовых средств, а в графе  " конец " срок исполнения устанавливается в календарных днях.</w:t>
      </w:r>
    </w:p>
  </w:footnote>
  <w:footnote w:id="21">
    <w:p w14:paraId="426847D8" w14:textId="77777777" w:rsidR="00B27F56" w:rsidRPr="00743644" w:rsidRDefault="00B27F56" w:rsidP="00B27F56">
      <w:pPr>
        <w:pStyle w:val="af2"/>
        <w:widowControl w:val="0"/>
        <w:jc w:val="both"/>
      </w:pPr>
      <w:r w:rsidRPr="00743644">
        <w:rPr>
          <w:rStyle w:val="af7"/>
        </w:rPr>
        <w:t>*</w:t>
      </w:r>
      <w:r w:rsidRPr="00743644">
        <w:t xml:space="preserve"> </w:t>
      </w:r>
      <w:r w:rsidRPr="00743644">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743644">
        <w:rPr>
          <w:rFonts w:ascii="GHEA Grapalat" w:hAnsi="GHEA Grapalat"/>
          <w:i/>
        </w:rPr>
        <w:t>предусмотрения</w:t>
      </w:r>
      <w:proofErr w:type="spellEnd"/>
      <w:r w:rsidRPr="00743644">
        <w:rPr>
          <w:rFonts w:ascii="GHEA Grapalat" w:hAnsi="GHEA Grapalat"/>
          <w:i/>
        </w:rPr>
        <w:t xml:space="preserve"> финансовых средств, в качестве его неотъемлемой части.</w:t>
      </w:r>
    </w:p>
  </w:footnote>
  <w:footnote w:id="22">
    <w:p w14:paraId="35990D93" w14:textId="77777777" w:rsidR="00B27F56" w:rsidRPr="00281FB7" w:rsidRDefault="00B27F56" w:rsidP="00B27F56">
      <w:pPr>
        <w:pStyle w:val="af2"/>
        <w:widowControl w:val="0"/>
        <w:jc w:val="both"/>
        <w:rPr>
          <w:sz w:val="18"/>
          <w:szCs w:val="18"/>
        </w:rPr>
      </w:pPr>
      <w:r w:rsidRPr="00281FB7">
        <w:rPr>
          <w:rStyle w:val="af7"/>
          <w:sz w:val="18"/>
          <w:szCs w:val="18"/>
        </w:rPr>
        <w:t>**</w:t>
      </w:r>
      <w:r w:rsidRPr="00281FB7">
        <w:rPr>
          <w:sz w:val="18"/>
          <w:szCs w:val="18"/>
        </w:rPr>
        <w:t xml:space="preserve"> </w:t>
      </w:r>
      <w:r w:rsidRPr="00281FB7">
        <w:rPr>
          <w:rFonts w:ascii="GHEA Grapalat" w:hAnsi="GHEA Grapalat"/>
          <w:i/>
          <w:sz w:val="18"/>
          <w:szCs w:val="18"/>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5E03B48"/>
    <w:multiLevelType w:val="hybridMultilevel"/>
    <w:tmpl w:val="BBC4D022"/>
    <w:lvl w:ilvl="0" w:tplc="35C670BC">
      <w:start w:val="1"/>
      <w:numFmt w:val="decimal"/>
      <w:lvlText w:val="%1."/>
      <w:lvlJc w:val="left"/>
      <w:pPr>
        <w:ind w:left="360" w:hanging="360"/>
      </w:pPr>
      <w:rPr>
        <w:b/>
        <w:color w:val="auto"/>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4"/>
  </w:num>
  <w:num w:numId="2">
    <w:abstractNumId w:val="11"/>
  </w:num>
  <w:num w:numId="3">
    <w:abstractNumId w:val="22"/>
  </w:num>
  <w:num w:numId="4">
    <w:abstractNumId w:val="17"/>
  </w:num>
  <w:num w:numId="5">
    <w:abstractNumId w:val="27"/>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9"/>
  </w:num>
  <w:num w:numId="12">
    <w:abstractNumId w:val="32"/>
  </w:num>
  <w:num w:numId="13">
    <w:abstractNumId w:val="29"/>
  </w:num>
  <w:num w:numId="14">
    <w:abstractNumId w:val="14"/>
  </w:num>
  <w:num w:numId="15">
    <w:abstractNumId w:val="31"/>
  </w:num>
  <w:num w:numId="16">
    <w:abstractNumId w:val="16"/>
  </w:num>
  <w:num w:numId="17">
    <w:abstractNumId w:val="6"/>
  </w:num>
  <w:num w:numId="18">
    <w:abstractNumId w:val="1"/>
  </w:num>
  <w:num w:numId="19">
    <w:abstractNumId w:val="18"/>
  </w:num>
  <w:num w:numId="20">
    <w:abstractNumId w:val="1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8"/>
  </w:num>
  <w:num w:numId="24">
    <w:abstractNumId w:val="21"/>
  </w:num>
  <w:num w:numId="25">
    <w:abstractNumId w:val="23"/>
  </w:num>
  <w:num w:numId="26">
    <w:abstractNumId w:val="15"/>
  </w:num>
  <w:num w:numId="27">
    <w:abstractNumId w:val="7"/>
  </w:num>
  <w:num w:numId="28">
    <w:abstractNumId w:val="12"/>
  </w:num>
  <w:num w:numId="29">
    <w:abstractNumId w:val="4"/>
  </w:num>
  <w:num w:numId="30">
    <w:abstractNumId w:val="3"/>
  </w:num>
  <w:num w:numId="31">
    <w:abstractNumId w:val="0"/>
  </w:num>
  <w:num w:numId="32">
    <w:abstractNumId w:val="10"/>
  </w:num>
  <w:num w:numId="33">
    <w:abstractNumId w:val="28"/>
  </w:num>
  <w:num w:numId="34">
    <w:abstractNumId w:val="26"/>
  </w:num>
  <w:num w:numId="35">
    <w:abstractNumId w:val="30"/>
  </w:num>
  <w:num w:numId="36">
    <w:abstractNumId w:val="2"/>
  </w:num>
  <w:num w:numId="37">
    <w:abstractNumId w:val="2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472F"/>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0FEE"/>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6A"/>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29C"/>
    <w:rsid w:val="00073430"/>
    <w:rsid w:val="000735B0"/>
    <w:rsid w:val="000736E7"/>
    <w:rsid w:val="00073A04"/>
    <w:rsid w:val="00073A09"/>
    <w:rsid w:val="00074CC1"/>
    <w:rsid w:val="00074F4F"/>
    <w:rsid w:val="000752B1"/>
    <w:rsid w:val="0007599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6F51"/>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0C8"/>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632"/>
    <w:rsid w:val="000F494F"/>
    <w:rsid w:val="000F4B86"/>
    <w:rsid w:val="000F4D7B"/>
    <w:rsid w:val="000F5032"/>
    <w:rsid w:val="000F5900"/>
    <w:rsid w:val="000F60F8"/>
    <w:rsid w:val="000F6C24"/>
    <w:rsid w:val="000F7026"/>
    <w:rsid w:val="000F73EA"/>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CA"/>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7AE"/>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346"/>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186"/>
    <w:rsid w:val="001723D6"/>
    <w:rsid w:val="001724D7"/>
    <w:rsid w:val="0017292A"/>
    <w:rsid w:val="00172BC4"/>
    <w:rsid w:val="001732FB"/>
    <w:rsid w:val="00173390"/>
    <w:rsid w:val="001735C2"/>
    <w:rsid w:val="00174304"/>
    <w:rsid w:val="00174DAB"/>
    <w:rsid w:val="00174FE1"/>
    <w:rsid w:val="001759E3"/>
    <w:rsid w:val="00175F8F"/>
    <w:rsid w:val="00175FDC"/>
    <w:rsid w:val="001763F5"/>
    <w:rsid w:val="00176A38"/>
    <w:rsid w:val="00176A92"/>
    <w:rsid w:val="00176CBE"/>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B48"/>
    <w:rsid w:val="00187EDB"/>
    <w:rsid w:val="00190792"/>
    <w:rsid w:val="00191D27"/>
    <w:rsid w:val="00191D5F"/>
    <w:rsid w:val="001924D2"/>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2C"/>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5BCB"/>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4FD5"/>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548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4B5D"/>
    <w:rsid w:val="002452F5"/>
    <w:rsid w:val="00246C8C"/>
    <w:rsid w:val="00250192"/>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47CA"/>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CB9"/>
    <w:rsid w:val="00274F0E"/>
    <w:rsid w:val="002754C4"/>
    <w:rsid w:val="0027573B"/>
    <w:rsid w:val="00276441"/>
    <w:rsid w:val="00276B03"/>
    <w:rsid w:val="0027775F"/>
    <w:rsid w:val="00277D41"/>
    <w:rsid w:val="00277F14"/>
    <w:rsid w:val="00280E91"/>
    <w:rsid w:val="0028173D"/>
    <w:rsid w:val="00281D16"/>
    <w:rsid w:val="00283198"/>
    <w:rsid w:val="00283E26"/>
    <w:rsid w:val="00283F0A"/>
    <w:rsid w:val="002845EA"/>
    <w:rsid w:val="002846B1"/>
    <w:rsid w:val="002849A6"/>
    <w:rsid w:val="00284C6E"/>
    <w:rsid w:val="00285215"/>
    <w:rsid w:val="00286CDB"/>
    <w:rsid w:val="0028726A"/>
    <w:rsid w:val="002873B9"/>
    <w:rsid w:val="00291919"/>
    <w:rsid w:val="00291EFF"/>
    <w:rsid w:val="002926D4"/>
    <w:rsid w:val="00293A25"/>
    <w:rsid w:val="00293A76"/>
    <w:rsid w:val="002941F2"/>
    <w:rsid w:val="0029453A"/>
    <w:rsid w:val="00294875"/>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458"/>
    <w:rsid w:val="002A4554"/>
    <w:rsid w:val="002A464D"/>
    <w:rsid w:val="002A4BE0"/>
    <w:rsid w:val="002A665D"/>
    <w:rsid w:val="002A717E"/>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0E94"/>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3C68"/>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5CB0"/>
    <w:rsid w:val="003468B8"/>
    <w:rsid w:val="00347499"/>
    <w:rsid w:val="003475E1"/>
    <w:rsid w:val="0034777A"/>
    <w:rsid w:val="003500D1"/>
    <w:rsid w:val="00350210"/>
    <w:rsid w:val="003529EA"/>
    <w:rsid w:val="00352DB8"/>
    <w:rsid w:val="00353E91"/>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B4E"/>
    <w:rsid w:val="003B0CA7"/>
    <w:rsid w:val="003B0D6E"/>
    <w:rsid w:val="003B0E7B"/>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72"/>
    <w:rsid w:val="003E40A7"/>
    <w:rsid w:val="003E4184"/>
    <w:rsid w:val="003E5D5B"/>
    <w:rsid w:val="003E6971"/>
    <w:rsid w:val="003E6DE2"/>
    <w:rsid w:val="003E6FA4"/>
    <w:rsid w:val="003E7802"/>
    <w:rsid w:val="003F1EEA"/>
    <w:rsid w:val="003F208A"/>
    <w:rsid w:val="003F2273"/>
    <w:rsid w:val="003F264A"/>
    <w:rsid w:val="003F28E4"/>
    <w:rsid w:val="003F300B"/>
    <w:rsid w:val="003F374D"/>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0C31"/>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776"/>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193"/>
    <w:rsid w:val="004D134A"/>
    <w:rsid w:val="004D1C32"/>
    <w:rsid w:val="004D1E87"/>
    <w:rsid w:val="004D2727"/>
    <w:rsid w:val="004D28BA"/>
    <w:rsid w:val="004D2B0B"/>
    <w:rsid w:val="004D2B4B"/>
    <w:rsid w:val="004D466D"/>
    <w:rsid w:val="004D54B3"/>
    <w:rsid w:val="004D5671"/>
    <w:rsid w:val="004D5FF6"/>
    <w:rsid w:val="004D6073"/>
    <w:rsid w:val="004D64A9"/>
    <w:rsid w:val="004D687E"/>
    <w:rsid w:val="004D6ADF"/>
    <w:rsid w:val="004D6EE7"/>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5E60"/>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454"/>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4D08"/>
    <w:rsid w:val="005A57B8"/>
    <w:rsid w:val="005A6435"/>
    <w:rsid w:val="005A79EE"/>
    <w:rsid w:val="005A7FD2"/>
    <w:rsid w:val="005B086C"/>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C7DC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685"/>
    <w:rsid w:val="005F0715"/>
    <w:rsid w:val="005F09CE"/>
    <w:rsid w:val="005F156A"/>
    <w:rsid w:val="005F1793"/>
    <w:rsid w:val="005F1DBB"/>
    <w:rsid w:val="005F1F95"/>
    <w:rsid w:val="005F25EF"/>
    <w:rsid w:val="005F2C25"/>
    <w:rsid w:val="005F2F3B"/>
    <w:rsid w:val="005F30D1"/>
    <w:rsid w:val="005F3820"/>
    <w:rsid w:val="005F40EC"/>
    <w:rsid w:val="005F53F2"/>
    <w:rsid w:val="005F5608"/>
    <w:rsid w:val="005F581A"/>
    <w:rsid w:val="005F7B34"/>
    <w:rsid w:val="005F7C1D"/>
    <w:rsid w:val="0060038D"/>
    <w:rsid w:val="00603B42"/>
    <w:rsid w:val="00604F03"/>
    <w:rsid w:val="0060526C"/>
    <w:rsid w:val="0060591F"/>
    <w:rsid w:val="00605DF5"/>
    <w:rsid w:val="00605E16"/>
    <w:rsid w:val="00605F9B"/>
    <w:rsid w:val="00606328"/>
    <w:rsid w:val="0060652B"/>
    <w:rsid w:val="00606B84"/>
    <w:rsid w:val="00607120"/>
    <w:rsid w:val="00607F7B"/>
    <w:rsid w:val="006105DA"/>
    <w:rsid w:val="00610893"/>
    <w:rsid w:val="00611272"/>
    <w:rsid w:val="00611998"/>
    <w:rsid w:val="00611BAA"/>
    <w:rsid w:val="00611FA7"/>
    <w:rsid w:val="006132ED"/>
    <w:rsid w:val="00614934"/>
    <w:rsid w:val="0061522D"/>
    <w:rsid w:val="006154C5"/>
    <w:rsid w:val="006154D9"/>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0CF7"/>
    <w:rsid w:val="0063101C"/>
    <w:rsid w:val="00631432"/>
    <w:rsid w:val="00631744"/>
    <w:rsid w:val="00632AC2"/>
    <w:rsid w:val="00632EAC"/>
    <w:rsid w:val="00633389"/>
    <w:rsid w:val="006333F6"/>
    <w:rsid w:val="00633471"/>
    <w:rsid w:val="0063365D"/>
    <w:rsid w:val="006337A5"/>
    <w:rsid w:val="00633AED"/>
    <w:rsid w:val="00633E1E"/>
    <w:rsid w:val="00634DC9"/>
    <w:rsid w:val="006356C0"/>
    <w:rsid w:val="00635D52"/>
    <w:rsid w:val="006365A9"/>
    <w:rsid w:val="00636A8E"/>
    <w:rsid w:val="006371D0"/>
    <w:rsid w:val="00637246"/>
    <w:rsid w:val="00637856"/>
    <w:rsid w:val="00637DAB"/>
    <w:rsid w:val="00640A7D"/>
    <w:rsid w:val="006417C7"/>
    <w:rsid w:val="00642172"/>
    <w:rsid w:val="006422E0"/>
    <w:rsid w:val="00642EFE"/>
    <w:rsid w:val="0064473D"/>
    <w:rsid w:val="00644850"/>
    <w:rsid w:val="00644CE2"/>
    <w:rsid w:val="00645866"/>
    <w:rsid w:val="00645DDB"/>
    <w:rsid w:val="00645F07"/>
    <w:rsid w:val="00645FC9"/>
    <w:rsid w:val="0064738A"/>
    <w:rsid w:val="00650073"/>
    <w:rsid w:val="00650458"/>
    <w:rsid w:val="006505D2"/>
    <w:rsid w:val="00650850"/>
    <w:rsid w:val="0065124D"/>
    <w:rsid w:val="00651408"/>
    <w:rsid w:val="006519EF"/>
    <w:rsid w:val="00651E02"/>
    <w:rsid w:val="0065206B"/>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621D"/>
    <w:rsid w:val="00666775"/>
    <w:rsid w:val="006670C1"/>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4668"/>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2BC"/>
    <w:rsid w:val="006A132A"/>
    <w:rsid w:val="006A134C"/>
    <w:rsid w:val="006A13FB"/>
    <w:rsid w:val="006A14B3"/>
    <w:rsid w:val="006A1922"/>
    <w:rsid w:val="006A1F61"/>
    <w:rsid w:val="006A202F"/>
    <w:rsid w:val="006A26BE"/>
    <w:rsid w:val="006A2AED"/>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2D49"/>
    <w:rsid w:val="00735365"/>
    <w:rsid w:val="00735AA4"/>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AF1"/>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1DD6"/>
    <w:rsid w:val="007B207A"/>
    <w:rsid w:val="007B2EA4"/>
    <w:rsid w:val="007B36E4"/>
    <w:rsid w:val="007B3E05"/>
    <w:rsid w:val="007B3F5F"/>
    <w:rsid w:val="007B5DE4"/>
    <w:rsid w:val="007B6811"/>
    <w:rsid w:val="007B6B6E"/>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03DD"/>
    <w:rsid w:val="007F12DE"/>
    <w:rsid w:val="007F1314"/>
    <w:rsid w:val="007F1DE5"/>
    <w:rsid w:val="007F281F"/>
    <w:rsid w:val="007F503F"/>
    <w:rsid w:val="007F50E2"/>
    <w:rsid w:val="007F535B"/>
    <w:rsid w:val="007F58FE"/>
    <w:rsid w:val="007F5A5F"/>
    <w:rsid w:val="007F6722"/>
    <w:rsid w:val="007F7C4E"/>
    <w:rsid w:val="008013BF"/>
    <w:rsid w:val="008013DA"/>
    <w:rsid w:val="00801AC7"/>
    <w:rsid w:val="00802408"/>
    <w:rsid w:val="00802C55"/>
    <w:rsid w:val="00803069"/>
    <w:rsid w:val="008030B6"/>
    <w:rsid w:val="00803ED8"/>
    <w:rsid w:val="008040A9"/>
    <w:rsid w:val="0080437A"/>
    <w:rsid w:val="00804EE9"/>
    <w:rsid w:val="008055DB"/>
    <w:rsid w:val="00806EF0"/>
    <w:rsid w:val="00807146"/>
    <w:rsid w:val="00807178"/>
    <w:rsid w:val="0080777B"/>
    <w:rsid w:val="00807F1E"/>
    <w:rsid w:val="00807F3B"/>
    <w:rsid w:val="008104AB"/>
    <w:rsid w:val="008105B4"/>
    <w:rsid w:val="008106C0"/>
    <w:rsid w:val="00810F23"/>
    <w:rsid w:val="008111A5"/>
    <w:rsid w:val="00811D16"/>
    <w:rsid w:val="0081220F"/>
    <w:rsid w:val="00812B4F"/>
    <w:rsid w:val="00813D84"/>
    <w:rsid w:val="00813F3D"/>
    <w:rsid w:val="00814DBD"/>
    <w:rsid w:val="0081568C"/>
    <w:rsid w:val="00816505"/>
    <w:rsid w:val="0081738C"/>
    <w:rsid w:val="00817E19"/>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57D09"/>
    <w:rsid w:val="0086004A"/>
    <w:rsid w:val="0086005A"/>
    <w:rsid w:val="008601B2"/>
    <w:rsid w:val="008602B6"/>
    <w:rsid w:val="0086059D"/>
    <w:rsid w:val="00860B3B"/>
    <w:rsid w:val="008611F2"/>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4DEE"/>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470"/>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9CD"/>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15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857"/>
    <w:rsid w:val="00944C2A"/>
    <w:rsid w:val="0094684E"/>
    <w:rsid w:val="009471C4"/>
    <w:rsid w:val="00947B00"/>
    <w:rsid w:val="00947D03"/>
    <w:rsid w:val="0095176C"/>
    <w:rsid w:val="0095199F"/>
    <w:rsid w:val="00951CE5"/>
    <w:rsid w:val="00952531"/>
    <w:rsid w:val="009529E8"/>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E05"/>
    <w:rsid w:val="00965FCF"/>
    <w:rsid w:val="009666E0"/>
    <w:rsid w:val="00967049"/>
    <w:rsid w:val="009673B8"/>
    <w:rsid w:val="00970000"/>
    <w:rsid w:val="0097080F"/>
    <w:rsid w:val="00970BDC"/>
    <w:rsid w:val="00971BF8"/>
    <w:rsid w:val="00971CAE"/>
    <w:rsid w:val="00971F12"/>
    <w:rsid w:val="00971F4A"/>
    <w:rsid w:val="00972C1A"/>
    <w:rsid w:val="009732B6"/>
    <w:rsid w:val="00973601"/>
    <w:rsid w:val="0097362A"/>
    <w:rsid w:val="00973BAB"/>
    <w:rsid w:val="00973FB1"/>
    <w:rsid w:val="009771B9"/>
    <w:rsid w:val="009775DB"/>
    <w:rsid w:val="00980570"/>
    <w:rsid w:val="00981214"/>
    <w:rsid w:val="009813C4"/>
    <w:rsid w:val="00981540"/>
    <w:rsid w:val="009822B2"/>
    <w:rsid w:val="0098244A"/>
    <w:rsid w:val="00983AF5"/>
    <w:rsid w:val="00984456"/>
    <w:rsid w:val="009847A0"/>
    <w:rsid w:val="00984BDB"/>
    <w:rsid w:val="00984DE5"/>
    <w:rsid w:val="00985291"/>
    <w:rsid w:val="00985A25"/>
    <w:rsid w:val="009865B0"/>
    <w:rsid w:val="009873F3"/>
    <w:rsid w:val="00987B87"/>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459"/>
    <w:rsid w:val="009E57F9"/>
    <w:rsid w:val="009E7100"/>
    <w:rsid w:val="009F0660"/>
    <w:rsid w:val="009F06BA"/>
    <w:rsid w:val="009F0885"/>
    <w:rsid w:val="009F08F7"/>
    <w:rsid w:val="009F0AB3"/>
    <w:rsid w:val="009F0E95"/>
    <w:rsid w:val="009F10E4"/>
    <w:rsid w:val="009F18D0"/>
    <w:rsid w:val="009F1FF7"/>
    <w:rsid w:val="009F2BD9"/>
    <w:rsid w:val="009F2C5D"/>
    <w:rsid w:val="009F30E4"/>
    <w:rsid w:val="009F337A"/>
    <w:rsid w:val="009F4638"/>
    <w:rsid w:val="009F4D9F"/>
    <w:rsid w:val="009F5745"/>
    <w:rsid w:val="009F5D9B"/>
    <w:rsid w:val="009F64A7"/>
    <w:rsid w:val="009F7683"/>
    <w:rsid w:val="009F799F"/>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344"/>
    <w:rsid w:val="00A34587"/>
    <w:rsid w:val="00A3469E"/>
    <w:rsid w:val="00A34DFE"/>
    <w:rsid w:val="00A35FB1"/>
    <w:rsid w:val="00A36591"/>
    <w:rsid w:val="00A369EB"/>
    <w:rsid w:val="00A36EEB"/>
    <w:rsid w:val="00A37070"/>
    <w:rsid w:val="00A3793B"/>
    <w:rsid w:val="00A4028C"/>
    <w:rsid w:val="00A40446"/>
    <w:rsid w:val="00A4096A"/>
    <w:rsid w:val="00A412F1"/>
    <w:rsid w:val="00A41F94"/>
    <w:rsid w:val="00A425B6"/>
    <w:rsid w:val="00A42E71"/>
    <w:rsid w:val="00A43166"/>
    <w:rsid w:val="00A4360B"/>
    <w:rsid w:val="00A43D3A"/>
    <w:rsid w:val="00A4426D"/>
    <w:rsid w:val="00A44830"/>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4F5C"/>
    <w:rsid w:val="00A5512C"/>
    <w:rsid w:val="00A55E59"/>
    <w:rsid w:val="00A55FEE"/>
    <w:rsid w:val="00A56536"/>
    <w:rsid w:val="00A56AF7"/>
    <w:rsid w:val="00A57259"/>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D88"/>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1B3"/>
    <w:rsid w:val="00AB73AB"/>
    <w:rsid w:val="00AB77E2"/>
    <w:rsid w:val="00AB7D2E"/>
    <w:rsid w:val="00AC0541"/>
    <w:rsid w:val="00AC082E"/>
    <w:rsid w:val="00AC0E56"/>
    <w:rsid w:val="00AC1416"/>
    <w:rsid w:val="00AC30D5"/>
    <w:rsid w:val="00AC3410"/>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57CC"/>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EC7"/>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57C"/>
    <w:rsid w:val="00B266CC"/>
    <w:rsid w:val="00B2681D"/>
    <w:rsid w:val="00B2752E"/>
    <w:rsid w:val="00B27F56"/>
    <w:rsid w:val="00B27FD9"/>
    <w:rsid w:val="00B30203"/>
    <w:rsid w:val="00B30456"/>
    <w:rsid w:val="00B304E3"/>
    <w:rsid w:val="00B30994"/>
    <w:rsid w:val="00B32124"/>
    <w:rsid w:val="00B32C46"/>
    <w:rsid w:val="00B32D39"/>
    <w:rsid w:val="00B333DF"/>
    <w:rsid w:val="00B34CEA"/>
    <w:rsid w:val="00B34CF9"/>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679"/>
    <w:rsid w:val="00B74B63"/>
    <w:rsid w:val="00B74B9D"/>
    <w:rsid w:val="00B74BB0"/>
    <w:rsid w:val="00B75687"/>
    <w:rsid w:val="00B80444"/>
    <w:rsid w:val="00B80C17"/>
    <w:rsid w:val="00B81AD3"/>
    <w:rsid w:val="00B853BF"/>
    <w:rsid w:val="00B8636F"/>
    <w:rsid w:val="00B86BCB"/>
    <w:rsid w:val="00B86C5F"/>
    <w:rsid w:val="00B87D26"/>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6F0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3C02"/>
    <w:rsid w:val="00BB4ADD"/>
    <w:rsid w:val="00BB4D52"/>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0E5"/>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20"/>
    <w:rsid w:val="00BD6E80"/>
    <w:rsid w:val="00BD6EF7"/>
    <w:rsid w:val="00BD72E6"/>
    <w:rsid w:val="00BE01AE"/>
    <w:rsid w:val="00BE0A59"/>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6"/>
    <w:rsid w:val="00BF0FF8"/>
    <w:rsid w:val="00BF154A"/>
    <w:rsid w:val="00BF1D90"/>
    <w:rsid w:val="00BF270F"/>
    <w:rsid w:val="00BF3134"/>
    <w:rsid w:val="00BF46D6"/>
    <w:rsid w:val="00BF4D4C"/>
    <w:rsid w:val="00BF4E90"/>
    <w:rsid w:val="00BF4FFD"/>
    <w:rsid w:val="00BF52B3"/>
    <w:rsid w:val="00BF5421"/>
    <w:rsid w:val="00BF603D"/>
    <w:rsid w:val="00BF68F7"/>
    <w:rsid w:val="00BF7253"/>
    <w:rsid w:val="00BF762F"/>
    <w:rsid w:val="00BF79C6"/>
    <w:rsid w:val="00BF7C26"/>
    <w:rsid w:val="00C0080D"/>
    <w:rsid w:val="00C008F7"/>
    <w:rsid w:val="00C00E33"/>
    <w:rsid w:val="00C010D8"/>
    <w:rsid w:val="00C01222"/>
    <w:rsid w:val="00C024D3"/>
    <w:rsid w:val="00C02868"/>
    <w:rsid w:val="00C029B6"/>
    <w:rsid w:val="00C03431"/>
    <w:rsid w:val="00C03625"/>
    <w:rsid w:val="00C0413D"/>
    <w:rsid w:val="00C04176"/>
    <w:rsid w:val="00C056E1"/>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AF"/>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CA1"/>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3E"/>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5886"/>
    <w:rsid w:val="00CF7A4E"/>
    <w:rsid w:val="00D00401"/>
    <w:rsid w:val="00D0068C"/>
    <w:rsid w:val="00D008B5"/>
    <w:rsid w:val="00D00A05"/>
    <w:rsid w:val="00D00A61"/>
    <w:rsid w:val="00D00BED"/>
    <w:rsid w:val="00D00DA3"/>
    <w:rsid w:val="00D0167F"/>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C38"/>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0E6"/>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2E02"/>
    <w:rsid w:val="00DB3E17"/>
    <w:rsid w:val="00DB40C0"/>
    <w:rsid w:val="00DB41B7"/>
    <w:rsid w:val="00DB4273"/>
    <w:rsid w:val="00DB4CC7"/>
    <w:rsid w:val="00DB5AD0"/>
    <w:rsid w:val="00DB6244"/>
    <w:rsid w:val="00DB64C8"/>
    <w:rsid w:val="00DB6629"/>
    <w:rsid w:val="00DB680A"/>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1F22"/>
    <w:rsid w:val="00DE2562"/>
    <w:rsid w:val="00DE26E4"/>
    <w:rsid w:val="00DE3244"/>
    <w:rsid w:val="00DE3538"/>
    <w:rsid w:val="00DE3C28"/>
    <w:rsid w:val="00DE3F97"/>
    <w:rsid w:val="00DE4E15"/>
    <w:rsid w:val="00DE54C9"/>
    <w:rsid w:val="00DE5B89"/>
    <w:rsid w:val="00DE65EA"/>
    <w:rsid w:val="00DE6D5B"/>
    <w:rsid w:val="00DE7706"/>
    <w:rsid w:val="00DE7753"/>
    <w:rsid w:val="00DE7F8F"/>
    <w:rsid w:val="00DF01E3"/>
    <w:rsid w:val="00DF0938"/>
    <w:rsid w:val="00DF09E7"/>
    <w:rsid w:val="00DF0BD2"/>
    <w:rsid w:val="00DF11C4"/>
    <w:rsid w:val="00DF1625"/>
    <w:rsid w:val="00DF19A1"/>
    <w:rsid w:val="00DF29A3"/>
    <w:rsid w:val="00DF2F68"/>
    <w:rsid w:val="00DF3688"/>
    <w:rsid w:val="00DF44E3"/>
    <w:rsid w:val="00DF5182"/>
    <w:rsid w:val="00DF749E"/>
    <w:rsid w:val="00E004B7"/>
    <w:rsid w:val="00E006C3"/>
    <w:rsid w:val="00E00AD1"/>
    <w:rsid w:val="00E01503"/>
    <w:rsid w:val="00E020C1"/>
    <w:rsid w:val="00E02310"/>
    <w:rsid w:val="00E02449"/>
    <w:rsid w:val="00E02F60"/>
    <w:rsid w:val="00E03813"/>
    <w:rsid w:val="00E03834"/>
    <w:rsid w:val="00E040F0"/>
    <w:rsid w:val="00E0418D"/>
    <w:rsid w:val="00E042BC"/>
    <w:rsid w:val="00E04589"/>
    <w:rsid w:val="00E045AE"/>
    <w:rsid w:val="00E046C2"/>
    <w:rsid w:val="00E04C40"/>
    <w:rsid w:val="00E04FA9"/>
    <w:rsid w:val="00E0545A"/>
    <w:rsid w:val="00E05709"/>
    <w:rsid w:val="00E05CF6"/>
    <w:rsid w:val="00E05F32"/>
    <w:rsid w:val="00E05FDF"/>
    <w:rsid w:val="00E06E9D"/>
    <w:rsid w:val="00E070E6"/>
    <w:rsid w:val="00E10031"/>
    <w:rsid w:val="00E10638"/>
    <w:rsid w:val="00E10BB7"/>
    <w:rsid w:val="00E12144"/>
    <w:rsid w:val="00E123CE"/>
    <w:rsid w:val="00E12E48"/>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A46"/>
    <w:rsid w:val="00E25B05"/>
    <w:rsid w:val="00E25D59"/>
    <w:rsid w:val="00E2620A"/>
    <w:rsid w:val="00E2624C"/>
    <w:rsid w:val="00E26284"/>
    <w:rsid w:val="00E2654E"/>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589"/>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97C"/>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B3D"/>
    <w:rsid w:val="00EB1587"/>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494A"/>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C24"/>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0DF9"/>
    <w:rsid w:val="00F4140F"/>
    <w:rsid w:val="00F41477"/>
    <w:rsid w:val="00F42139"/>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91B"/>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3B3"/>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25B"/>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D76917"/>
  <w15:docId w15:val="{FF94B587-9509-4A3D-9BC0-D9071AF5E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Знак Знак,Знак,webb"/>
    <w:basedOn w:val="a"/>
    <w:link w:val="af5"/>
    <w:uiPriority w:val="99"/>
    <w:qFormat/>
    <w:rsid w:val="00096865"/>
    <w:pPr>
      <w:spacing w:before="100" w:beforeAutospacing="1" w:after="100" w:afterAutospacing="1"/>
    </w:pPr>
  </w:style>
  <w:style w:type="character" w:styleId="af6">
    <w:name w:val="Strong"/>
    <w:qFormat/>
    <w:rsid w:val="00096865"/>
    <w:rPr>
      <w:b/>
      <w:bCs/>
    </w:rPr>
  </w:style>
  <w:style w:type="character" w:styleId="af7">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8">
    <w:name w:val="annotation reference"/>
    <w:semiHidden/>
    <w:rsid w:val="007602A3"/>
    <w:rPr>
      <w:sz w:val="16"/>
      <w:szCs w:val="16"/>
    </w:rPr>
  </w:style>
  <w:style w:type="paragraph" w:styleId="af9">
    <w:name w:val="annotation text"/>
    <w:basedOn w:val="a"/>
    <w:link w:val="afa"/>
    <w:semiHidden/>
    <w:rsid w:val="007602A3"/>
    <w:rPr>
      <w:rFonts w:ascii="Times Armenian" w:hAnsi="Times Armenian"/>
      <w:sz w:val="20"/>
      <w:szCs w:val="20"/>
    </w:rPr>
  </w:style>
  <w:style w:type="paragraph" w:styleId="afb">
    <w:name w:val="annotation subject"/>
    <w:basedOn w:val="af9"/>
    <w:next w:val="af9"/>
    <w:link w:val="afc"/>
    <w:semiHidden/>
    <w:rsid w:val="007602A3"/>
    <w:rPr>
      <w:b/>
      <w:bCs/>
    </w:rPr>
  </w:style>
  <w:style w:type="paragraph" w:styleId="afd">
    <w:name w:val="endnote text"/>
    <w:basedOn w:val="a"/>
    <w:link w:val="afe"/>
    <w:semiHidden/>
    <w:rsid w:val="007602A3"/>
    <w:rPr>
      <w:rFonts w:ascii="Times Armenian" w:hAnsi="Times Armenian"/>
      <w:sz w:val="20"/>
      <w:szCs w:val="20"/>
    </w:rPr>
  </w:style>
  <w:style w:type="character" w:styleId="aff">
    <w:name w:val="endnote reference"/>
    <w:semiHidden/>
    <w:rsid w:val="007602A3"/>
    <w:rPr>
      <w:vertAlign w:val="superscript"/>
    </w:rPr>
  </w:style>
  <w:style w:type="paragraph" w:styleId="aff0">
    <w:name w:val="Document Map"/>
    <w:basedOn w:val="a"/>
    <w:link w:val="aff1"/>
    <w:semiHidden/>
    <w:rsid w:val="007602A3"/>
    <w:pPr>
      <w:shd w:val="clear" w:color="auto" w:fill="000080"/>
    </w:pPr>
    <w:rPr>
      <w:rFonts w:ascii="Tahoma" w:hAnsi="Tahoma" w:cs="Tahoma"/>
      <w:sz w:val="20"/>
      <w:szCs w:val="20"/>
    </w:rPr>
  </w:style>
  <w:style w:type="paragraph" w:styleId="aff2">
    <w:name w:val="Revision"/>
    <w:hidden/>
    <w:semiHidden/>
    <w:rsid w:val="007602A3"/>
    <w:rPr>
      <w:rFonts w:ascii="Times Armenian" w:hAnsi="Times Armenian"/>
      <w:sz w:val="24"/>
    </w:rPr>
  </w:style>
  <w:style w:type="table" w:styleId="aff3">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4">
    <w:name w:val="List Paragraph"/>
    <w:aliases w:val="List_Paragraph,Multilevel para_II,List Paragraph (numbered (a)),OBC Bullet,List Paragraph11,Normal numbered,Paragraphe de liste PBLH,Bullets,References,IBL List Paragraph,title 3,Table/Figure Heading,Lapis Bulleted List,Dot pt,No Spacing1"/>
    <w:basedOn w:val="a"/>
    <w:link w:val="aff5"/>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6">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7">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5">
    <w:name w:val="Абзац списка Знак"/>
    <w:aliases w:val="List_Paragraph Знак,Multilevel para_II Знак,List Paragraph (numbered (a)) Знак,OBC Bullet Знак,List Paragraph11 Знак,Normal numbered Знак,Paragraphe de liste PBLH Знак,Bullets Знак,References Знак,IBL List Paragraph Знак,title 3 Знак"/>
    <w:link w:val="aff4"/>
    <w:uiPriority w:val="34"/>
    <w:qFormat/>
    <w:locked/>
    <w:rsid w:val="00DB3E17"/>
    <w:rPr>
      <w:rFonts w:ascii="Times Armenian" w:hAnsi="Times Armenian" w:cs="Times Armenian"/>
      <w:sz w:val="24"/>
      <w:szCs w:val="24"/>
      <w:lang w:eastAsia="ru-RU"/>
    </w:rPr>
  </w:style>
  <w:style w:type="character" w:styleId="aff8">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a">
    <w:name w:val="Текст примечания Знак"/>
    <w:link w:val="af9"/>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c">
    <w:name w:val="Тема примечания Знак"/>
    <w:link w:val="afb"/>
    <w:semiHidden/>
    <w:rsid w:val="00BB28C8"/>
    <w:rPr>
      <w:rFonts w:ascii="Times Armenian" w:hAnsi="Times Armenian"/>
      <w:b/>
      <w:bCs/>
    </w:rPr>
  </w:style>
  <w:style w:type="character" w:customStyle="1" w:styleId="afe">
    <w:name w:val="Текст концевой сноски Знак"/>
    <w:link w:val="afd"/>
    <w:semiHidden/>
    <w:rsid w:val="00BB28C8"/>
    <w:rPr>
      <w:rFonts w:ascii="Times Armenian" w:hAnsi="Times Armenian"/>
    </w:rPr>
  </w:style>
  <w:style w:type="character" w:customStyle="1" w:styleId="aff1">
    <w:name w:val="Схема документа Знак"/>
    <w:link w:val="aff0"/>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B14730"/>
    <w:rPr>
      <w:rFonts w:ascii="Courier New" w:hAnsi="Courier New" w:cs="Courier New"/>
      <w:lang w:val="en-US" w:eastAsia="en-US" w:bidi="ar-SA"/>
    </w:rPr>
  </w:style>
  <w:style w:type="character" w:customStyle="1" w:styleId="y2iqfc">
    <w:name w:val="y2iqfc"/>
    <w:basedOn w:val="a0"/>
    <w:rsid w:val="0079529B"/>
  </w:style>
  <w:style w:type="character" w:customStyle="1" w:styleId="ezkurwreuab5ozgtqnkl">
    <w:name w:val="ezkurwreuab5ozgtqnkl"/>
    <w:basedOn w:val="a0"/>
    <w:rsid w:val="00857D09"/>
  </w:style>
  <w:style w:type="character" w:customStyle="1" w:styleId="af5">
    <w:name w:val="Обычный (Интернет) Знак"/>
    <w:aliases w:val="Обычный (веб) Знак Знак Знак1,Знак Знак Знак Знак Знак,Обычный (веб) Знак Знак Знак Знак,Знак Знак Знак1 Знак Знак Знак Знак Знак Знак,Знак1 Знак,Знак Знак1 Знак,Знак Знак Знак,Знак Знак2,webb Знак"/>
    <w:link w:val="af4"/>
    <w:uiPriority w:val="99"/>
    <w:locked/>
    <w:rsid w:val="0028173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71322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52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oud.mail.ru/public/CEnK/fjw38Fw6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2F42D-EC3F-43E8-BBC9-5A5172E9B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2827</TotalTime>
  <Pages>1</Pages>
  <Words>22867</Words>
  <Characters>130342</Characters>
  <Application>Microsoft Office Word</Application>
  <DocSecurity>0</DocSecurity>
  <Lines>1086</Lines>
  <Paragraphs>305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152904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SmartWave</cp:lastModifiedBy>
  <cp:revision>1784</cp:revision>
  <cp:lastPrinted>2018-02-16T07:12:00Z</cp:lastPrinted>
  <dcterms:created xsi:type="dcterms:W3CDTF">2019-10-28T07:04:00Z</dcterms:created>
  <dcterms:modified xsi:type="dcterms:W3CDTF">2025-07-15T11:54:00Z</dcterms:modified>
</cp:coreProperties>
</file>